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34EF75" w14:textId="77777777" w:rsidR="0020199F" w:rsidRPr="00B42DAB" w:rsidRDefault="0020199F" w:rsidP="002C2F49">
      <w:pPr>
        <w:jc w:val="center"/>
        <w:rPr>
          <w:rFonts w:cs="Arial"/>
          <w:b/>
          <w:color w:val="000000" w:themeColor="text1"/>
          <w:lang w:val="pl-PL"/>
        </w:rPr>
      </w:pPr>
    </w:p>
    <w:p w14:paraId="2670A068" w14:textId="2EA369BA" w:rsidR="002C2F49" w:rsidRPr="00B42DAB" w:rsidRDefault="002C2F49" w:rsidP="002C2F49">
      <w:pPr>
        <w:jc w:val="center"/>
        <w:rPr>
          <w:rFonts w:cs="Arial"/>
          <w:b/>
          <w:color w:val="000000" w:themeColor="text1"/>
          <w:lang w:val="pl-PL"/>
        </w:rPr>
      </w:pPr>
    </w:p>
    <w:p w14:paraId="2F66A013" w14:textId="1C1C6BBF" w:rsidR="00E04C49" w:rsidRPr="00B42DAB" w:rsidRDefault="00231DE6" w:rsidP="00A308C0">
      <w:pPr>
        <w:spacing w:after="240"/>
        <w:jc w:val="center"/>
        <w:rPr>
          <w:rFonts w:cs="Arial"/>
          <w:b/>
          <w:color w:val="000000" w:themeColor="text1"/>
          <w:lang w:val="pl-PL"/>
        </w:rPr>
      </w:pPr>
      <w:r w:rsidRPr="00B42DAB">
        <w:rPr>
          <w:rFonts w:cs="Arial"/>
          <w:b/>
          <w:color w:val="000000" w:themeColor="text1"/>
          <w:lang w:val="pl-PL"/>
        </w:rPr>
        <w:t>OPIS ZAŁOŻEŃ PROJEKTU INFORMATYCZNEGO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53"/>
        <w:gridCol w:w="2247"/>
        <w:gridCol w:w="2643"/>
        <w:gridCol w:w="2627"/>
      </w:tblGrid>
      <w:tr w:rsidR="00D9223C" w:rsidRPr="003C4D9D" w:rsidDel="00440618" w14:paraId="27DDA5A3" w14:textId="77777777" w:rsidTr="00D17C22">
        <w:trPr>
          <w:trHeight w:val="57"/>
        </w:trPr>
        <w:tc>
          <w:tcPr>
            <w:tcW w:w="1319" w:type="pct"/>
            <w:shd w:val="clear" w:color="auto" w:fill="E7E6E6"/>
            <w:vAlign w:val="center"/>
          </w:tcPr>
          <w:p w14:paraId="6D3D69A3" w14:textId="31A587DD" w:rsidR="00D9223C" w:rsidRPr="00B42DAB" w:rsidDel="00440618" w:rsidRDefault="00866FA0" w:rsidP="001B6667">
            <w:pPr>
              <w:spacing w:after="120"/>
              <w:rPr>
                <w:rFonts w:cs="Arial"/>
                <w:b/>
                <w:color w:val="000000" w:themeColor="text1"/>
                <w:lang w:val="pl-PL"/>
              </w:rPr>
            </w:pPr>
            <w:r w:rsidRPr="00B42DAB">
              <w:rPr>
                <w:rFonts w:cs="Arial"/>
                <w:b/>
                <w:color w:val="000000" w:themeColor="text1"/>
                <w:lang w:val="pl-PL"/>
              </w:rPr>
              <w:t>Tytuł</w:t>
            </w:r>
            <w:r w:rsidR="00D9223C" w:rsidRPr="00B42DAB">
              <w:rPr>
                <w:rFonts w:cs="Arial"/>
                <w:b/>
                <w:color w:val="000000" w:themeColor="text1"/>
                <w:lang w:val="pl-PL"/>
              </w:rPr>
              <w:t xml:space="preserve"> projektu</w:t>
            </w:r>
          </w:p>
        </w:tc>
        <w:tc>
          <w:tcPr>
            <w:tcW w:w="3681" w:type="pct"/>
            <w:gridSpan w:val="3"/>
            <w:shd w:val="clear" w:color="auto" w:fill="FFFFFF"/>
            <w:vAlign w:val="center"/>
          </w:tcPr>
          <w:p w14:paraId="63B4BDAE" w14:textId="095E2C8C" w:rsidR="00D9223C" w:rsidRPr="00B42DAB" w:rsidDel="00440618" w:rsidRDefault="00417EC6" w:rsidP="00417EC6">
            <w:pPr>
              <w:rPr>
                <w:rFonts w:cs="Arial"/>
                <w:color w:val="000000" w:themeColor="text1"/>
                <w:sz w:val="22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/>
              </w:rPr>
              <w:t>EWP</w:t>
            </w:r>
            <w:r w:rsidR="002B57AE" w:rsidRPr="00B42DAB">
              <w:rPr>
                <w:rFonts w:cs="Arial"/>
                <w:color w:val="000000" w:themeColor="text1"/>
                <w:sz w:val="20"/>
                <w:lang w:val="pl-PL"/>
              </w:rPr>
              <w:t xml:space="preserve"> – </w:t>
            </w:r>
            <w:r w:rsidR="00342618">
              <w:rPr>
                <w:rFonts w:cs="Arial"/>
                <w:color w:val="000000" w:themeColor="text1"/>
                <w:sz w:val="20"/>
                <w:lang w:val="pl-PL"/>
              </w:rPr>
              <w:t>b</w:t>
            </w:r>
            <w:r w:rsidR="00342618" w:rsidRPr="003000D4">
              <w:rPr>
                <w:rFonts w:cs="Arial"/>
                <w:color w:val="000000" w:themeColor="text1"/>
                <w:sz w:val="20"/>
                <w:lang w:val="pl-PL"/>
              </w:rPr>
              <w:t>udowa systemu informatycznego na potrzeby przeciwdziałania epidemii COVID-19</w:t>
            </w:r>
          </w:p>
        </w:tc>
      </w:tr>
      <w:tr w:rsidR="00417EC6" w:rsidRPr="00B42DAB" w:rsidDel="00440618" w14:paraId="32403563" w14:textId="77777777" w:rsidTr="00D17C22">
        <w:trPr>
          <w:trHeight w:val="57"/>
        </w:trPr>
        <w:tc>
          <w:tcPr>
            <w:tcW w:w="1319" w:type="pct"/>
            <w:shd w:val="clear" w:color="auto" w:fill="E7E6E6"/>
            <w:vAlign w:val="center"/>
          </w:tcPr>
          <w:p w14:paraId="7B743FBC" w14:textId="2C866C4E" w:rsidR="00417EC6" w:rsidRPr="00B42DAB" w:rsidDel="00440618" w:rsidRDefault="00417EC6" w:rsidP="00417EC6">
            <w:pPr>
              <w:spacing w:after="120"/>
              <w:rPr>
                <w:rFonts w:cs="Arial"/>
                <w:b/>
                <w:color w:val="000000" w:themeColor="text1"/>
                <w:lang w:val="pl-PL"/>
              </w:rPr>
            </w:pPr>
            <w:r w:rsidRPr="00B42DAB">
              <w:rPr>
                <w:rFonts w:cs="Arial"/>
                <w:b/>
                <w:color w:val="000000" w:themeColor="text1"/>
                <w:lang w:val="pl-PL"/>
              </w:rPr>
              <w:t>Wnioskodawca</w:t>
            </w:r>
          </w:p>
        </w:tc>
        <w:tc>
          <w:tcPr>
            <w:tcW w:w="3681" w:type="pct"/>
            <w:gridSpan w:val="3"/>
            <w:shd w:val="clear" w:color="auto" w:fill="FFFFFF"/>
            <w:vAlign w:val="center"/>
          </w:tcPr>
          <w:p w14:paraId="05DAB436" w14:textId="6BED0050" w:rsidR="00417EC6" w:rsidRPr="00B42DAB" w:rsidDel="00440618" w:rsidRDefault="00417EC6" w:rsidP="00417EC6">
            <w:pPr>
              <w:rPr>
                <w:rFonts w:cs="Arial"/>
                <w:color w:val="000000" w:themeColor="text1"/>
                <w:sz w:val="22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/>
              </w:rPr>
              <w:t>Minister Zdrowia</w:t>
            </w:r>
          </w:p>
        </w:tc>
      </w:tr>
      <w:tr w:rsidR="00417EC6" w:rsidRPr="00B42DAB" w:rsidDel="00440618" w14:paraId="3A604077" w14:textId="77777777" w:rsidTr="00D17C22">
        <w:trPr>
          <w:trHeight w:val="57"/>
        </w:trPr>
        <w:tc>
          <w:tcPr>
            <w:tcW w:w="1319" w:type="pct"/>
            <w:shd w:val="clear" w:color="auto" w:fill="E7E6E6"/>
            <w:vAlign w:val="center"/>
          </w:tcPr>
          <w:p w14:paraId="0ACB4655" w14:textId="647C4161" w:rsidR="00417EC6" w:rsidRPr="00B42DAB" w:rsidRDefault="00417EC6" w:rsidP="00417EC6">
            <w:pPr>
              <w:spacing w:after="120"/>
              <w:rPr>
                <w:rFonts w:cs="Arial"/>
                <w:b/>
                <w:color w:val="000000" w:themeColor="text1"/>
                <w:lang w:val="pl-PL"/>
              </w:rPr>
            </w:pPr>
            <w:r w:rsidRPr="00B42DAB">
              <w:rPr>
                <w:rFonts w:cs="Arial"/>
                <w:b/>
                <w:color w:val="000000" w:themeColor="text1"/>
                <w:lang w:val="pl-PL"/>
              </w:rPr>
              <w:t>Beneficjent</w:t>
            </w:r>
          </w:p>
        </w:tc>
        <w:tc>
          <w:tcPr>
            <w:tcW w:w="3681" w:type="pct"/>
            <w:gridSpan w:val="3"/>
            <w:shd w:val="clear" w:color="auto" w:fill="FFFFFF"/>
            <w:vAlign w:val="center"/>
          </w:tcPr>
          <w:p w14:paraId="63FEA080" w14:textId="5A6FBDD5" w:rsidR="00417EC6" w:rsidRPr="00B42DAB" w:rsidDel="00440618" w:rsidRDefault="00417EC6" w:rsidP="00417EC6">
            <w:pPr>
              <w:rPr>
                <w:rFonts w:cs="Arial"/>
                <w:color w:val="000000" w:themeColor="text1"/>
                <w:sz w:val="22"/>
                <w:szCs w:val="22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/>
              </w:rPr>
              <w:t>Centrum e-Zdrowia</w:t>
            </w:r>
          </w:p>
        </w:tc>
      </w:tr>
      <w:tr w:rsidR="00417EC6" w:rsidRPr="00B42DAB" w:rsidDel="00440618" w14:paraId="636EBE00" w14:textId="77777777" w:rsidTr="00D17C22">
        <w:trPr>
          <w:trHeight w:val="57"/>
        </w:trPr>
        <w:tc>
          <w:tcPr>
            <w:tcW w:w="1319" w:type="pct"/>
            <w:shd w:val="clear" w:color="auto" w:fill="E7E6E6"/>
            <w:vAlign w:val="center"/>
          </w:tcPr>
          <w:p w14:paraId="255859AE" w14:textId="38BD7542" w:rsidR="00417EC6" w:rsidRPr="00B42DAB" w:rsidRDefault="00417EC6" w:rsidP="00417EC6">
            <w:pPr>
              <w:spacing w:after="120"/>
              <w:rPr>
                <w:rFonts w:cs="Arial"/>
                <w:b/>
                <w:color w:val="000000" w:themeColor="text1"/>
                <w:lang w:val="pl-PL"/>
              </w:rPr>
            </w:pPr>
            <w:r w:rsidRPr="00B42DAB">
              <w:rPr>
                <w:rFonts w:cs="Arial"/>
                <w:b/>
                <w:color w:val="000000" w:themeColor="text1"/>
                <w:lang w:val="pl-PL"/>
              </w:rPr>
              <w:t>Partnerzy</w:t>
            </w:r>
          </w:p>
        </w:tc>
        <w:tc>
          <w:tcPr>
            <w:tcW w:w="3681" w:type="pct"/>
            <w:gridSpan w:val="3"/>
            <w:shd w:val="clear" w:color="auto" w:fill="FFFFFF"/>
            <w:vAlign w:val="center"/>
          </w:tcPr>
          <w:p w14:paraId="747263E2" w14:textId="0BD2739E" w:rsidR="00417EC6" w:rsidRPr="00B42DAB" w:rsidDel="00440618" w:rsidRDefault="00417EC6" w:rsidP="00417EC6">
            <w:pPr>
              <w:rPr>
                <w:rFonts w:cs="Arial"/>
                <w:color w:val="000000" w:themeColor="text1"/>
                <w:sz w:val="22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/>
              </w:rPr>
              <w:t>Nie dotyczy</w:t>
            </w:r>
          </w:p>
        </w:tc>
      </w:tr>
      <w:tr w:rsidR="00417EC6" w:rsidRPr="008D4131" w:rsidDel="00440618" w14:paraId="752F53A7" w14:textId="77777777" w:rsidTr="00417EC6">
        <w:trPr>
          <w:trHeight w:val="695"/>
        </w:trPr>
        <w:tc>
          <w:tcPr>
            <w:tcW w:w="1319" w:type="pct"/>
            <w:shd w:val="clear" w:color="auto" w:fill="E7E6E6"/>
            <w:vAlign w:val="center"/>
          </w:tcPr>
          <w:p w14:paraId="490E7879" w14:textId="7AC0368F" w:rsidR="00417EC6" w:rsidRPr="00B42DAB" w:rsidRDefault="00417EC6" w:rsidP="00417EC6">
            <w:pPr>
              <w:spacing w:after="120"/>
              <w:rPr>
                <w:rFonts w:cs="Arial"/>
                <w:b/>
                <w:color w:val="000000" w:themeColor="text1"/>
                <w:lang w:val="pl-PL"/>
              </w:rPr>
            </w:pPr>
            <w:r w:rsidRPr="00B42DAB">
              <w:rPr>
                <w:rFonts w:cs="Arial"/>
                <w:b/>
                <w:color w:val="000000" w:themeColor="text1"/>
                <w:lang w:val="pl-PL"/>
              </w:rPr>
              <w:t>Źródło finansowania</w:t>
            </w:r>
          </w:p>
        </w:tc>
        <w:tc>
          <w:tcPr>
            <w:tcW w:w="3681" w:type="pct"/>
            <w:gridSpan w:val="3"/>
            <w:shd w:val="clear" w:color="auto" w:fill="FFFFFF"/>
            <w:vAlign w:val="center"/>
          </w:tcPr>
          <w:p w14:paraId="510236F8" w14:textId="7ECE58BC" w:rsidR="00417EC6" w:rsidRPr="00B42DAB" w:rsidRDefault="00417EC6" w:rsidP="00417EC6">
            <w:pPr>
              <w:rPr>
                <w:rFonts w:cs="Arial"/>
                <w:color w:val="000000" w:themeColor="text1"/>
                <w:sz w:val="20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/>
              </w:rPr>
              <w:t>Środki UE – Program Operacyjny Polska Cyfrowa, Działanie</w:t>
            </w:r>
          </w:p>
          <w:p w14:paraId="2FF68BA0" w14:textId="1AF4F95E" w:rsidR="00417EC6" w:rsidRDefault="00417EC6" w:rsidP="00417EC6">
            <w:pPr>
              <w:rPr>
                <w:rFonts w:cs="Arial"/>
                <w:color w:val="000000" w:themeColor="text1"/>
                <w:sz w:val="20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/>
              </w:rPr>
              <w:t>2.1 „Wysoka dostępność i jakość e-usług publicznych”</w:t>
            </w:r>
          </w:p>
          <w:p w14:paraId="430F5C4C" w14:textId="77777777" w:rsidR="008D4131" w:rsidRDefault="008D4131" w:rsidP="00417EC6">
            <w:pPr>
              <w:rPr>
                <w:rFonts w:cs="Arial"/>
                <w:color w:val="000000" w:themeColor="text1"/>
                <w:sz w:val="20"/>
                <w:lang w:val="pl-PL"/>
              </w:rPr>
            </w:pPr>
          </w:p>
          <w:p w14:paraId="046F0FF7" w14:textId="77777777" w:rsidR="008D4131" w:rsidRDefault="008D4131" w:rsidP="00417EC6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Ś</w:t>
            </w:r>
            <w:r w:rsidRPr="00443C6C">
              <w:rPr>
                <w:rFonts w:cs="Arial"/>
                <w:sz w:val="20"/>
              </w:rPr>
              <w:t>rodki krajowe – część 46 – Zdrowie</w:t>
            </w:r>
          </w:p>
          <w:p w14:paraId="422A8B50" w14:textId="620C142E" w:rsidR="00D15539" w:rsidRPr="00B42DAB" w:rsidDel="00440618" w:rsidRDefault="00D15539" w:rsidP="00417EC6">
            <w:pPr>
              <w:rPr>
                <w:rFonts w:cs="Arial"/>
                <w:color w:val="000000" w:themeColor="text1"/>
                <w:sz w:val="22"/>
                <w:lang w:val="pl-PL"/>
              </w:rPr>
            </w:pPr>
          </w:p>
        </w:tc>
      </w:tr>
      <w:tr w:rsidR="00885C3A" w:rsidRPr="00B42DAB" w:rsidDel="00440618" w14:paraId="12EC2B96" w14:textId="77777777" w:rsidTr="00D17C22">
        <w:trPr>
          <w:trHeight w:val="57"/>
        </w:trPr>
        <w:tc>
          <w:tcPr>
            <w:tcW w:w="1319" w:type="pct"/>
            <w:shd w:val="clear" w:color="auto" w:fill="E7E6E6"/>
            <w:vAlign w:val="center"/>
          </w:tcPr>
          <w:p w14:paraId="36BDB43F" w14:textId="2112C868" w:rsidR="00885C3A" w:rsidRPr="00B42DAB" w:rsidRDefault="00F051E7" w:rsidP="001B6667">
            <w:pPr>
              <w:spacing w:after="120"/>
              <w:rPr>
                <w:rFonts w:cs="Arial"/>
                <w:b/>
                <w:color w:val="000000" w:themeColor="text1"/>
                <w:lang w:val="pl-PL"/>
              </w:rPr>
            </w:pPr>
            <w:r w:rsidRPr="00B42DAB">
              <w:rPr>
                <w:rFonts w:cs="Arial"/>
                <w:b/>
                <w:color w:val="000000" w:themeColor="text1"/>
                <w:lang w:val="pl-PL"/>
              </w:rPr>
              <w:t>Całkowity koszt projektu</w:t>
            </w:r>
          </w:p>
        </w:tc>
        <w:tc>
          <w:tcPr>
            <w:tcW w:w="3681" w:type="pct"/>
            <w:gridSpan w:val="3"/>
            <w:shd w:val="clear" w:color="auto" w:fill="FFFFFF"/>
            <w:vAlign w:val="center"/>
          </w:tcPr>
          <w:p w14:paraId="26B899AC" w14:textId="74000463" w:rsidR="00885C3A" w:rsidRPr="00B42DAB" w:rsidRDefault="00867A0C" w:rsidP="008E323E">
            <w:pPr>
              <w:rPr>
                <w:rFonts w:cs="Arial"/>
                <w:color w:val="000000" w:themeColor="text1"/>
                <w:sz w:val="20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17 163 989,70 zł brutto</w:t>
            </w:r>
          </w:p>
        </w:tc>
      </w:tr>
      <w:tr w:rsidR="00885C3A" w:rsidRPr="00B42DAB" w:rsidDel="00440618" w14:paraId="723B8643" w14:textId="77777777" w:rsidTr="00D17C22">
        <w:trPr>
          <w:trHeight w:val="57"/>
        </w:trPr>
        <w:tc>
          <w:tcPr>
            <w:tcW w:w="1319" w:type="pct"/>
            <w:shd w:val="clear" w:color="auto" w:fill="E7E6E6"/>
            <w:vAlign w:val="center"/>
          </w:tcPr>
          <w:p w14:paraId="4AF57085" w14:textId="689EF214" w:rsidR="00885C3A" w:rsidRPr="00B42DAB" w:rsidRDefault="00F051E7" w:rsidP="00F051E7">
            <w:pPr>
              <w:spacing w:after="120"/>
              <w:rPr>
                <w:rFonts w:cs="Arial"/>
                <w:b/>
                <w:color w:val="000000" w:themeColor="text1"/>
                <w:lang w:val="pl-PL"/>
              </w:rPr>
            </w:pPr>
            <w:r w:rsidRPr="00B42DAB">
              <w:rPr>
                <w:rFonts w:cs="Arial"/>
                <w:b/>
                <w:color w:val="000000" w:themeColor="text1"/>
                <w:lang w:val="pl-PL"/>
              </w:rPr>
              <w:t>Planowany o</w:t>
            </w:r>
            <w:r w:rsidR="008615CB" w:rsidRPr="00B42DAB">
              <w:rPr>
                <w:rFonts w:cs="Arial"/>
                <w:b/>
                <w:color w:val="000000" w:themeColor="text1"/>
                <w:lang w:val="pl-PL"/>
              </w:rPr>
              <w:t xml:space="preserve">kres </w:t>
            </w:r>
            <w:r w:rsidR="00885C3A" w:rsidRPr="00B42DAB">
              <w:rPr>
                <w:rFonts w:cs="Arial"/>
                <w:b/>
                <w:color w:val="000000" w:themeColor="text1"/>
                <w:lang w:val="pl-PL"/>
              </w:rPr>
              <w:t>realizacji projektu</w:t>
            </w:r>
          </w:p>
        </w:tc>
        <w:tc>
          <w:tcPr>
            <w:tcW w:w="3681" w:type="pct"/>
            <w:gridSpan w:val="3"/>
            <w:shd w:val="clear" w:color="auto" w:fill="FFFFFF"/>
            <w:vAlign w:val="center"/>
          </w:tcPr>
          <w:p w14:paraId="44EA7948" w14:textId="47D6E37C" w:rsidR="00885C3A" w:rsidRPr="00B42DAB" w:rsidRDefault="00695FCF" w:rsidP="008E323E">
            <w:pPr>
              <w:rPr>
                <w:rFonts w:cs="Arial"/>
                <w:color w:val="000000" w:themeColor="text1"/>
                <w:sz w:val="22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/>
              </w:rPr>
              <w:t>03.2020 do 12.2021</w:t>
            </w:r>
          </w:p>
        </w:tc>
      </w:tr>
      <w:tr w:rsidR="00417EC6" w:rsidRPr="00B42DAB" w14:paraId="39EF66AE" w14:textId="77777777" w:rsidTr="00D17C22">
        <w:trPr>
          <w:trHeight w:val="57"/>
        </w:trPr>
        <w:tc>
          <w:tcPr>
            <w:tcW w:w="1319" w:type="pct"/>
            <w:shd w:val="clear" w:color="auto" w:fill="E7E6E6"/>
            <w:vAlign w:val="center"/>
          </w:tcPr>
          <w:p w14:paraId="2CAC8A87" w14:textId="36FB50C6" w:rsidR="00417EC6" w:rsidRPr="00B42DAB" w:rsidRDefault="00417EC6" w:rsidP="00417EC6">
            <w:pPr>
              <w:spacing w:after="120"/>
              <w:rPr>
                <w:rFonts w:cs="Arial"/>
                <w:b/>
                <w:color w:val="000000" w:themeColor="text1"/>
                <w:lang w:val="pl-PL"/>
              </w:rPr>
            </w:pPr>
            <w:r w:rsidRPr="00B42DAB">
              <w:rPr>
                <w:rFonts w:cs="Arial"/>
                <w:b/>
                <w:color w:val="000000" w:themeColor="text1"/>
                <w:lang w:val="pl-PL"/>
              </w:rPr>
              <w:t>Osoba kontaktowa</w:t>
            </w:r>
          </w:p>
        </w:tc>
        <w:tc>
          <w:tcPr>
            <w:tcW w:w="1167" w:type="pct"/>
            <w:shd w:val="clear" w:color="auto" w:fill="FFFFFF"/>
            <w:vAlign w:val="center"/>
          </w:tcPr>
          <w:p w14:paraId="724B3A2D" w14:textId="265A40A7" w:rsidR="00417EC6" w:rsidRPr="00B42DAB" w:rsidRDefault="00417EC6" w:rsidP="00417EC6">
            <w:pPr>
              <w:rPr>
                <w:rFonts w:cs="Arial"/>
                <w:color w:val="000000" w:themeColor="text1"/>
                <w:sz w:val="22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/>
              </w:rPr>
              <w:t>Radosław Nestorowicz</w:t>
            </w:r>
          </w:p>
        </w:tc>
        <w:tc>
          <w:tcPr>
            <w:tcW w:w="1159" w:type="pct"/>
            <w:shd w:val="clear" w:color="auto" w:fill="auto"/>
            <w:vAlign w:val="center"/>
          </w:tcPr>
          <w:p w14:paraId="4B03C815" w14:textId="10316719" w:rsidR="00417EC6" w:rsidRPr="00B42DAB" w:rsidRDefault="00417EC6" w:rsidP="00417EC6">
            <w:pPr>
              <w:rPr>
                <w:rFonts w:cs="Arial"/>
                <w:color w:val="000000" w:themeColor="text1"/>
                <w:sz w:val="22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/>
              </w:rPr>
              <w:t>r.nestorowicz@csioz.gov.pl</w:t>
            </w:r>
          </w:p>
        </w:tc>
        <w:tc>
          <w:tcPr>
            <w:tcW w:w="1355" w:type="pct"/>
            <w:shd w:val="clear" w:color="auto" w:fill="FFFFFF"/>
            <w:vAlign w:val="center"/>
          </w:tcPr>
          <w:p w14:paraId="6B1FB1A8" w14:textId="6BBF72E4" w:rsidR="00417EC6" w:rsidRPr="00B42DAB" w:rsidRDefault="00417EC6" w:rsidP="00417EC6">
            <w:pPr>
              <w:rPr>
                <w:rFonts w:cs="Arial"/>
                <w:color w:val="000000" w:themeColor="text1"/>
                <w:sz w:val="22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/>
              </w:rPr>
              <w:t>+48 798 825 605</w:t>
            </w:r>
          </w:p>
        </w:tc>
      </w:tr>
    </w:tbl>
    <w:p w14:paraId="2E45ADE1" w14:textId="033A1A50" w:rsidR="00AB4172" w:rsidRPr="00B42DAB" w:rsidRDefault="00AB4172" w:rsidP="006561FC">
      <w:pPr>
        <w:pStyle w:val="Nagwek1"/>
        <w:spacing w:before="1080" w:after="0"/>
        <w:ind w:left="782" w:hanging="357"/>
        <w:jc w:val="both"/>
        <w:rPr>
          <w:rFonts w:cs="Arial"/>
          <w:color w:val="000000" w:themeColor="text1"/>
          <w:lang w:val="pl-PL" w:eastAsia="pl-PL"/>
        </w:rPr>
      </w:pPr>
      <w:bookmarkStart w:id="0" w:name="_Toc462924046"/>
      <w:r w:rsidRPr="00B42DAB">
        <w:rPr>
          <w:rFonts w:cs="Arial"/>
          <w:color w:val="000000" w:themeColor="text1"/>
          <w:lang w:val="pl-PL" w:eastAsia="pl-PL"/>
        </w:rPr>
        <w:t>POWODY PODJĘCIA PROJEKTU</w:t>
      </w:r>
      <w:bookmarkEnd w:id="0"/>
    </w:p>
    <w:p w14:paraId="67101FC4" w14:textId="77777777" w:rsidR="00E95C86" w:rsidRPr="00B42DAB" w:rsidRDefault="00E95C86" w:rsidP="00E95C86">
      <w:pPr>
        <w:pStyle w:val="Tekstpodstawowy"/>
        <w:ind w:left="0"/>
        <w:rPr>
          <w:color w:val="000000" w:themeColor="text1"/>
          <w:lang w:val="pl-PL" w:eastAsia="pl-PL"/>
        </w:rPr>
      </w:pPr>
    </w:p>
    <w:p w14:paraId="6FCB92E8" w14:textId="57EF1977" w:rsidR="00D94004" w:rsidRPr="00B42DAB" w:rsidRDefault="00D94004" w:rsidP="00D94004">
      <w:pPr>
        <w:pStyle w:val="Nagwek2"/>
        <w:tabs>
          <w:tab w:val="num" w:pos="1134"/>
        </w:tabs>
        <w:rPr>
          <w:color w:val="000000" w:themeColor="text1"/>
          <w:lang w:val="pl-PL" w:eastAsia="pl-PL"/>
        </w:rPr>
      </w:pPr>
      <w:bookmarkStart w:id="1" w:name="_Toc462924047"/>
      <w:r w:rsidRPr="00B42DAB">
        <w:rPr>
          <w:color w:val="000000" w:themeColor="text1"/>
          <w:lang w:val="pl-PL" w:eastAsia="pl-PL"/>
        </w:rPr>
        <w:t>Identyfikacja problemu i potrzeb</w:t>
      </w:r>
    </w:p>
    <w:p w14:paraId="072537C7" w14:textId="7C40A5AF" w:rsidR="00F85786" w:rsidRPr="00B42DAB" w:rsidRDefault="00F85786" w:rsidP="00F85786">
      <w:pPr>
        <w:pStyle w:val="Tekstpodstawowy2"/>
        <w:spacing w:after="0"/>
        <w:ind w:left="0"/>
        <w:jc w:val="both"/>
        <w:rPr>
          <w:rFonts w:cs="Arial"/>
          <w:color w:val="000000" w:themeColor="text1"/>
          <w:sz w:val="20"/>
          <w:szCs w:val="20"/>
          <w:lang w:val="pl-PL" w:eastAsia="pl-PL"/>
        </w:rPr>
      </w:pPr>
      <w:bookmarkStart w:id="2" w:name="_Hlk48899501"/>
    </w:p>
    <w:p w14:paraId="72659AE2" w14:textId="26464E8E" w:rsidR="000D02B4" w:rsidRPr="00B42DAB" w:rsidRDefault="000D02B4" w:rsidP="000D02B4">
      <w:pPr>
        <w:pStyle w:val="Bodytext1blueitalic"/>
        <w:ind w:left="0"/>
        <w:rPr>
          <w:color w:val="000000" w:themeColor="text1"/>
          <w:sz w:val="20"/>
          <w:szCs w:val="20"/>
          <w:lang w:eastAsia="pl-PL"/>
        </w:rPr>
      </w:pPr>
      <w:bookmarkStart w:id="3" w:name="_Hlk50989118"/>
      <w:r w:rsidRPr="00B42DAB">
        <w:rPr>
          <w:rFonts w:cs="Calibri"/>
          <w:color w:val="000000" w:themeColor="text1"/>
          <w:sz w:val="20"/>
          <w:szCs w:val="20"/>
          <w:lang w:eastAsia="pl-PL"/>
        </w:rPr>
        <w:t>C</w:t>
      </w:r>
      <w:r w:rsidR="008503F3" w:rsidRPr="00B42DAB">
        <w:rPr>
          <w:rFonts w:cs="Calibri"/>
          <w:color w:val="000000" w:themeColor="text1"/>
          <w:sz w:val="20"/>
          <w:szCs w:val="20"/>
          <w:lang w:eastAsia="pl-PL"/>
        </w:rPr>
        <w:t>elem projektu jest dostarczenie narzędzia (EWP) umożliwiającego</w:t>
      </w:r>
      <w:r w:rsidRPr="00B42DAB">
        <w:rPr>
          <w:color w:val="000000" w:themeColor="text1"/>
          <w:sz w:val="20"/>
          <w:szCs w:val="20"/>
          <w:lang w:eastAsia="pl-PL"/>
        </w:rPr>
        <w:t xml:space="preserve"> wsparcie działań </w:t>
      </w:r>
      <w:r w:rsidRPr="00B42DAB">
        <w:rPr>
          <w:i/>
          <w:iCs w:val="0"/>
          <w:color w:val="000000" w:themeColor="text1"/>
          <w:sz w:val="20"/>
          <w:szCs w:val="20"/>
          <w:lang w:eastAsia="pl-PL"/>
        </w:rPr>
        <w:t>organów Państwowej Inspekcji Sanitarnej i innych podmiotów publicznych związanych z nadzorem nad chorobami zakaźnymi</w:t>
      </w:r>
      <w:r w:rsidRPr="00B42DAB">
        <w:rPr>
          <w:color w:val="000000" w:themeColor="text1"/>
          <w:sz w:val="20"/>
          <w:szCs w:val="20"/>
          <w:lang w:eastAsia="pl-PL"/>
        </w:rPr>
        <w:t xml:space="preserve">, </w:t>
      </w:r>
      <w:r w:rsidR="00403412" w:rsidRPr="00B42DAB">
        <w:rPr>
          <w:color w:val="000000" w:themeColor="text1"/>
          <w:sz w:val="20"/>
          <w:szCs w:val="20"/>
          <w:lang w:eastAsia="pl-PL"/>
        </w:rPr>
        <w:t xml:space="preserve">w zakresie </w:t>
      </w:r>
      <w:r w:rsidRPr="00B42DAB">
        <w:rPr>
          <w:color w:val="000000" w:themeColor="text1"/>
          <w:sz w:val="20"/>
          <w:szCs w:val="20"/>
          <w:lang w:eastAsia="pl-PL"/>
        </w:rPr>
        <w:t>zapobiegani</w:t>
      </w:r>
      <w:r w:rsidR="00403412" w:rsidRPr="00B42DAB">
        <w:rPr>
          <w:color w:val="000000" w:themeColor="text1"/>
          <w:sz w:val="20"/>
          <w:szCs w:val="20"/>
          <w:lang w:eastAsia="pl-PL"/>
        </w:rPr>
        <w:t>a</w:t>
      </w:r>
      <w:r w:rsidRPr="00B42DAB">
        <w:rPr>
          <w:color w:val="000000" w:themeColor="text1"/>
          <w:sz w:val="20"/>
          <w:szCs w:val="20"/>
          <w:lang w:eastAsia="pl-PL"/>
        </w:rPr>
        <w:t>, przeciwdziałani</w:t>
      </w:r>
      <w:r w:rsidR="00403412" w:rsidRPr="00B42DAB">
        <w:rPr>
          <w:color w:val="000000" w:themeColor="text1"/>
          <w:sz w:val="20"/>
          <w:szCs w:val="20"/>
          <w:lang w:eastAsia="pl-PL"/>
        </w:rPr>
        <w:t>a</w:t>
      </w:r>
      <w:r w:rsidRPr="00B42DAB">
        <w:rPr>
          <w:color w:val="000000" w:themeColor="text1"/>
          <w:sz w:val="20"/>
          <w:szCs w:val="20"/>
          <w:lang w:eastAsia="pl-PL"/>
        </w:rPr>
        <w:t xml:space="preserve"> i zwalczani</w:t>
      </w:r>
      <w:r w:rsidR="00403412" w:rsidRPr="00B42DAB">
        <w:rPr>
          <w:color w:val="000000" w:themeColor="text1"/>
          <w:sz w:val="20"/>
          <w:szCs w:val="20"/>
          <w:lang w:eastAsia="pl-PL"/>
        </w:rPr>
        <w:t>a</w:t>
      </w:r>
      <w:r w:rsidRPr="00B42DAB">
        <w:rPr>
          <w:color w:val="000000" w:themeColor="text1"/>
          <w:sz w:val="20"/>
          <w:szCs w:val="20"/>
          <w:lang w:eastAsia="pl-PL"/>
        </w:rPr>
        <w:t xml:space="preserve"> epidemii COVID-19. </w:t>
      </w:r>
    </w:p>
    <w:p w14:paraId="6886F33A" w14:textId="77777777" w:rsidR="00F85786" w:rsidRPr="00B42DAB" w:rsidRDefault="00F85786" w:rsidP="00F85786">
      <w:pPr>
        <w:pStyle w:val="Bodytext1blueitalic"/>
        <w:rPr>
          <w:color w:val="000000" w:themeColor="text1"/>
        </w:rPr>
      </w:pPr>
      <w:r w:rsidRPr="00B42DAB">
        <w:rPr>
          <w:color w:val="000000" w:themeColor="text1"/>
        </w:rPr>
        <w:t>Procesy EWP obejmują m.in:</w:t>
      </w:r>
    </w:p>
    <w:p w14:paraId="1C2DEB2A" w14:textId="77777777" w:rsidR="00F85786" w:rsidRPr="00B42DAB" w:rsidRDefault="00F85786" w:rsidP="00F85786">
      <w:pPr>
        <w:pStyle w:val="Akapitzlist"/>
        <w:numPr>
          <w:ilvl w:val="0"/>
          <w:numId w:val="14"/>
        </w:numPr>
        <w:spacing w:line="240" w:lineRule="auto"/>
        <w:contextualSpacing w:val="0"/>
        <w:rPr>
          <w:color w:val="000000" w:themeColor="text1"/>
          <w:sz w:val="20"/>
        </w:rPr>
      </w:pPr>
      <w:bookmarkStart w:id="4" w:name="_Hlk52193051"/>
      <w:bookmarkStart w:id="5" w:name="_Hlk48899647"/>
      <w:r w:rsidRPr="00B42DAB">
        <w:rPr>
          <w:color w:val="000000" w:themeColor="text1"/>
          <w:sz w:val="20"/>
          <w:szCs w:val="20"/>
        </w:rPr>
        <w:t>Ewidencję osób objętych kwarantanną w związku z wjazdem do Polski lub decyzją organów PIS oraz osób</w:t>
      </w:r>
      <w:r w:rsidRPr="00B42DAB">
        <w:rPr>
          <w:color w:val="000000" w:themeColor="text1"/>
          <w:sz w:val="20"/>
        </w:rPr>
        <w:t xml:space="preserve"> skierowanych do izolacji i hospitalizacji;</w:t>
      </w:r>
    </w:p>
    <w:p w14:paraId="28A35DBC" w14:textId="41B423B4" w:rsidR="00F85786" w:rsidRPr="00B42DAB" w:rsidRDefault="00F85786" w:rsidP="00F85786">
      <w:pPr>
        <w:pStyle w:val="Akapitzlist"/>
        <w:numPr>
          <w:ilvl w:val="0"/>
          <w:numId w:val="14"/>
        </w:numPr>
        <w:spacing w:line="240" w:lineRule="auto"/>
        <w:contextualSpacing w:val="0"/>
        <w:rPr>
          <w:color w:val="000000" w:themeColor="text1"/>
          <w:sz w:val="20"/>
          <w:szCs w:val="20"/>
        </w:rPr>
      </w:pPr>
      <w:r w:rsidRPr="00B42DAB">
        <w:rPr>
          <w:color w:val="000000" w:themeColor="text1"/>
          <w:sz w:val="20"/>
          <w:szCs w:val="20"/>
        </w:rPr>
        <w:t xml:space="preserve">Wystawianie zleceń na testy w kierunku </w:t>
      </w:r>
      <w:r w:rsidR="00403412" w:rsidRPr="00B42DAB">
        <w:rPr>
          <w:color w:val="000000" w:themeColor="text1"/>
          <w:sz w:val="20"/>
          <w:szCs w:val="20"/>
        </w:rPr>
        <w:t>wirusa SARS-CoV-2</w:t>
      </w:r>
      <w:r w:rsidRPr="00B42DAB">
        <w:rPr>
          <w:color w:val="000000" w:themeColor="text1"/>
          <w:sz w:val="20"/>
          <w:szCs w:val="20"/>
        </w:rPr>
        <w:t>, w tym przez organy PIS oraz – poprzez integrację z P1 i rejestrem IKARD – lekarzom;</w:t>
      </w:r>
    </w:p>
    <w:p w14:paraId="1E4FC6F9" w14:textId="77777777" w:rsidR="00F85786" w:rsidRPr="00B42DAB" w:rsidRDefault="00F85786" w:rsidP="00F85786">
      <w:pPr>
        <w:pStyle w:val="Akapitzlist"/>
        <w:numPr>
          <w:ilvl w:val="0"/>
          <w:numId w:val="14"/>
        </w:numPr>
        <w:spacing w:line="240" w:lineRule="auto"/>
        <w:contextualSpacing w:val="0"/>
        <w:rPr>
          <w:color w:val="000000" w:themeColor="text1"/>
          <w:sz w:val="20"/>
          <w:szCs w:val="20"/>
        </w:rPr>
      </w:pPr>
      <w:r w:rsidRPr="00B42DAB">
        <w:rPr>
          <w:color w:val="000000" w:themeColor="text1"/>
          <w:sz w:val="20"/>
          <w:szCs w:val="20"/>
        </w:rPr>
        <w:t>Udostępnianie zleceń organom PIS celem wysłania do pacjenta tzw. karetki wymazowej oraz Mobilnym Punktom Pobrań;</w:t>
      </w:r>
    </w:p>
    <w:p w14:paraId="7590F17B" w14:textId="77777777" w:rsidR="00F85786" w:rsidRPr="00B42DAB" w:rsidRDefault="00F85786" w:rsidP="00F85786">
      <w:pPr>
        <w:pStyle w:val="Akapitzlist"/>
        <w:numPr>
          <w:ilvl w:val="0"/>
          <w:numId w:val="14"/>
        </w:numPr>
        <w:spacing w:line="240" w:lineRule="auto"/>
        <w:contextualSpacing w:val="0"/>
        <w:rPr>
          <w:color w:val="000000" w:themeColor="text1"/>
          <w:sz w:val="20"/>
          <w:szCs w:val="20"/>
        </w:rPr>
      </w:pPr>
      <w:r w:rsidRPr="00B42DAB">
        <w:rPr>
          <w:color w:val="000000" w:themeColor="text1"/>
          <w:sz w:val="20"/>
          <w:szCs w:val="20"/>
        </w:rPr>
        <w:t>Udostępnianie wykazu medycznych laboratoriów diagnostycznych wykonujących testy i przekazywanie im zleceń do realizacji testu i wpisania wyniku;</w:t>
      </w:r>
    </w:p>
    <w:p w14:paraId="548CF045" w14:textId="77777777" w:rsidR="00F85786" w:rsidRPr="00B42DAB" w:rsidRDefault="00F85786" w:rsidP="00F85786">
      <w:pPr>
        <w:pStyle w:val="Akapitzlist"/>
        <w:numPr>
          <w:ilvl w:val="0"/>
          <w:numId w:val="14"/>
        </w:numPr>
        <w:spacing w:line="240" w:lineRule="auto"/>
        <w:contextualSpacing w:val="0"/>
        <w:rPr>
          <w:color w:val="000000" w:themeColor="text1"/>
          <w:sz w:val="20"/>
          <w:szCs w:val="20"/>
        </w:rPr>
      </w:pPr>
      <w:r w:rsidRPr="00B42DAB">
        <w:rPr>
          <w:color w:val="000000" w:themeColor="text1"/>
          <w:sz w:val="20"/>
          <w:szCs w:val="20"/>
        </w:rPr>
        <w:t>Udostępnianie wyników testów podmiotom zlecającym, w tym organom PIS i lekarzom, poprzez: EWP, P1, rejestr IKARD;</w:t>
      </w:r>
    </w:p>
    <w:p w14:paraId="3DEA792F" w14:textId="77777777" w:rsidR="00F85786" w:rsidRPr="00B42DAB" w:rsidRDefault="00F85786" w:rsidP="00F85786">
      <w:pPr>
        <w:pStyle w:val="Akapitzlist"/>
        <w:numPr>
          <w:ilvl w:val="0"/>
          <w:numId w:val="14"/>
        </w:numPr>
        <w:spacing w:line="240" w:lineRule="auto"/>
        <w:contextualSpacing w:val="0"/>
        <w:rPr>
          <w:color w:val="000000" w:themeColor="text1"/>
          <w:sz w:val="20"/>
          <w:szCs w:val="20"/>
        </w:rPr>
      </w:pPr>
      <w:r w:rsidRPr="00B42DAB">
        <w:rPr>
          <w:color w:val="000000" w:themeColor="text1"/>
          <w:sz w:val="20"/>
          <w:szCs w:val="20"/>
        </w:rPr>
        <w:t>Prezentowanie pacjentom na IKP wyników testów oraz objęcia izolacją, w tym jej długości, z możliwością wygenerowania dokumentu potwierdzającego ww. status</w:t>
      </w:r>
      <w:r w:rsidRPr="00B42DAB">
        <w:rPr>
          <w:color w:val="000000" w:themeColor="text1"/>
          <w:sz w:val="20"/>
        </w:rPr>
        <w:t>;</w:t>
      </w:r>
    </w:p>
    <w:p w14:paraId="6737CC0D" w14:textId="77777777" w:rsidR="00F85786" w:rsidRPr="00B42DAB" w:rsidRDefault="00F85786" w:rsidP="00F85786">
      <w:pPr>
        <w:pStyle w:val="Akapitzlist"/>
        <w:numPr>
          <w:ilvl w:val="0"/>
          <w:numId w:val="14"/>
        </w:numPr>
        <w:spacing w:line="240" w:lineRule="auto"/>
        <w:contextualSpacing w:val="0"/>
        <w:rPr>
          <w:color w:val="000000" w:themeColor="text1"/>
          <w:sz w:val="20"/>
          <w:szCs w:val="20"/>
        </w:rPr>
      </w:pPr>
      <w:r w:rsidRPr="00B42DAB">
        <w:rPr>
          <w:color w:val="000000" w:themeColor="text1"/>
          <w:sz w:val="20"/>
          <w:szCs w:val="20"/>
        </w:rPr>
        <w:t>Udostępnianie danych podmiotom uprawnionym do dostępu do informacji gromadzonych w  EWP;</w:t>
      </w:r>
    </w:p>
    <w:p w14:paraId="629BEF9A" w14:textId="77777777" w:rsidR="00F85786" w:rsidRPr="00B42DAB" w:rsidRDefault="00F85786" w:rsidP="00F85786">
      <w:pPr>
        <w:pStyle w:val="Akapitzlist"/>
        <w:numPr>
          <w:ilvl w:val="0"/>
          <w:numId w:val="14"/>
        </w:numPr>
        <w:spacing w:line="240" w:lineRule="auto"/>
        <w:ind w:left="714" w:hanging="357"/>
        <w:contextualSpacing w:val="0"/>
        <w:rPr>
          <w:color w:val="000000" w:themeColor="text1"/>
          <w:sz w:val="20"/>
          <w:szCs w:val="20"/>
        </w:rPr>
      </w:pPr>
      <w:r w:rsidRPr="00B42DAB">
        <w:rPr>
          <w:color w:val="000000" w:themeColor="text1"/>
          <w:sz w:val="20"/>
          <w:szCs w:val="20"/>
        </w:rPr>
        <w:t>Wsparcie procesu rozliczania przez NFZ wykonywanych testów, finansowanych ze środków publicznych;</w:t>
      </w:r>
    </w:p>
    <w:p w14:paraId="1343E1D5" w14:textId="77777777" w:rsidR="00F85786" w:rsidRPr="00B42DAB" w:rsidRDefault="00F85786" w:rsidP="00F85786">
      <w:pPr>
        <w:pStyle w:val="Akapitzlist"/>
        <w:numPr>
          <w:ilvl w:val="0"/>
          <w:numId w:val="14"/>
        </w:numPr>
        <w:spacing w:line="240" w:lineRule="auto"/>
        <w:ind w:left="714" w:hanging="357"/>
        <w:contextualSpacing w:val="0"/>
        <w:rPr>
          <w:color w:val="000000" w:themeColor="text1"/>
          <w:sz w:val="20"/>
          <w:szCs w:val="20"/>
        </w:rPr>
      </w:pPr>
      <w:bookmarkStart w:id="6" w:name="_Hlk52398603"/>
      <w:r w:rsidRPr="00B42DAB">
        <w:rPr>
          <w:color w:val="000000" w:themeColor="text1"/>
          <w:sz w:val="20"/>
          <w:szCs w:val="20"/>
        </w:rPr>
        <w:lastRenderedPageBreak/>
        <w:t>Raportowanie poziomu wykonania testów komercyjnych.</w:t>
      </w:r>
    </w:p>
    <w:bookmarkEnd w:id="3"/>
    <w:bookmarkEnd w:id="4"/>
    <w:bookmarkEnd w:id="6"/>
    <w:p w14:paraId="2E3B57A9" w14:textId="77777777" w:rsidR="00F85786" w:rsidRPr="00B42DAB" w:rsidRDefault="00F85786" w:rsidP="00F85786">
      <w:pPr>
        <w:pStyle w:val="Akapitzlist"/>
        <w:spacing w:line="240" w:lineRule="auto"/>
        <w:ind w:left="714"/>
        <w:contextualSpacing w:val="0"/>
        <w:rPr>
          <w:color w:val="000000" w:themeColor="text1"/>
          <w:sz w:val="20"/>
          <w:szCs w:val="20"/>
        </w:rPr>
      </w:pPr>
    </w:p>
    <w:bookmarkEnd w:id="5"/>
    <w:p w14:paraId="359EB979" w14:textId="644B321E" w:rsidR="00F85786" w:rsidRPr="00B42DAB" w:rsidRDefault="00F85786" w:rsidP="00F85786">
      <w:pPr>
        <w:pStyle w:val="Tekstpodstawowy2"/>
        <w:ind w:left="79"/>
        <w:jc w:val="both"/>
        <w:rPr>
          <w:rFonts w:cs="Arial"/>
          <w:color w:val="000000" w:themeColor="text1"/>
          <w:sz w:val="20"/>
          <w:szCs w:val="20"/>
          <w:lang w:val="pl-PL" w:eastAsia="pl-PL"/>
        </w:rPr>
      </w:pPr>
      <w:r w:rsidRPr="00B42DAB">
        <w:rPr>
          <w:rFonts w:cs="Arial"/>
          <w:color w:val="000000" w:themeColor="text1"/>
          <w:sz w:val="20"/>
          <w:szCs w:val="20"/>
          <w:lang w:val="pl-PL" w:eastAsia="pl-PL"/>
        </w:rPr>
        <w:t>W związku z rosnącą liczbą danych w systemie i kolejną falą zachorowań COVID-19, oraz z uwagi na ich specyfikę</w:t>
      </w:r>
      <w:r w:rsidR="002B768A" w:rsidRPr="00B42DAB">
        <w:rPr>
          <w:rFonts w:cs="Arial"/>
          <w:color w:val="000000" w:themeColor="text1"/>
          <w:sz w:val="20"/>
          <w:szCs w:val="20"/>
          <w:lang w:val="pl-PL" w:eastAsia="pl-PL"/>
        </w:rPr>
        <w:t xml:space="preserve"> (dane wrażliwe)</w:t>
      </w:r>
      <w:r w:rsidRPr="00B42DAB">
        <w:rPr>
          <w:rFonts w:cs="Arial"/>
          <w:color w:val="000000" w:themeColor="text1"/>
          <w:sz w:val="20"/>
          <w:szCs w:val="20"/>
          <w:lang w:val="pl-PL" w:eastAsia="pl-PL"/>
        </w:rPr>
        <w:t xml:space="preserve">, konieczny jest rozwój EWP, umożliwiający utrzymanie odpowiedniej wydajności i bezpieczeństwa danych. </w:t>
      </w:r>
    </w:p>
    <w:p w14:paraId="253E30F3" w14:textId="4398A9A1" w:rsidR="00F85786" w:rsidRPr="00B42DAB" w:rsidRDefault="00F85786" w:rsidP="00F85786">
      <w:pPr>
        <w:pStyle w:val="Tekstpodstawowy2"/>
        <w:spacing w:after="0"/>
        <w:ind w:left="79"/>
        <w:jc w:val="both"/>
        <w:rPr>
          <w:rFonts w:cs="Arial"/>
          <w:color w:val="000000" w:themeColor="text1"/>
          <w:sz w:val="20"/>
          <w:szCs w:val="20"/>
          <w:lang w:val="pl-PL" w:eastAsia="pl-PL"/>
        </w:rPr>
      </w:pPr>
      <w:r w:rsidRPr="00B42DAB">
        <w:rPr>
          <w:rFonts w:cs="Arial"/>
          <w:color w:val="000000" w:themeColor="text1"/>
          <w:sz w:val="20"/>
          <w:szCs w:val="20"/>
          <w:lang w:val="pl-PL" w:eastAsia="pl-PL"/>
        </w:rPr>
        <w:t xml:space="preserve">Jest wysokie prawdopodobieństwo, że </w:t>
      </w:r>
      <w:r w:rsidR="002B768A" w:rsidRPr="00B42DAB">
        <w:rPr>
          <w:rFonts w:cs="Arial"/>
          <w:color w:val="000000" w:themeColor="text1"/>
          <w:sz w:val="20"/>
          <w:szCs w:val="20"/>
          <w:lang w:val="pl-PL" w:eastAsia="pl-PL"/>
        </w:rPr>
        <w:t xml:space="preserve">pandemia COVID-19 lub </w:t>
      </w:r>
      <w:r w:rsidRPr="00B42DAB">
        <w:rPr>
          <w:rFonts w:cs="Arial"/>
          <w:color w:val="000000" w:themeColor="text1"/>
          <w:sz w:val="20"/>
          <w:szCs w:val="20"/>
          <w:lang w:val="pl-PL" w:eastAsia="pl-PL"/>
        </w:rPr>
        <w:t>podobne epidemie będą powracać</w:t>
      </w:r>
      <w:r w:rsidR="002B768A" w:rsidRPr="00B42DAB">
        <w:rPr>
          <w:rFonts w:cs="Arial"/>
          <w:color w:val="000000" w:themeColor="text1"/>
          <w:sz w:val="20"/>
          <w:szCs w:val="20"/>
          <w:lang w:val="pl-PL" w:eastAsia="pl-PL"/>
        </w:rPr>
        <w:t xml:space="preserve">. </w:t>
      </w:r>
      <w:bookmarkStart w:id="7" w:name="_Hlk52397898"/>
      <w:r w:rsidR="002B768A" w:rsidRPr="00B42DAB">
        <w:rPr>
          <w:rFonts w:cs="Arial"/>
          <w:color w:val="000000" w:themeColor="text1"/>
          <w:sz w:val="20"/>
          <w:szCs w:val="20"/>
          <w:lang w:val="pl-PL" w:eastAsia="pl-PL"/>
        </w:rPr>
        <w:t xml:space="preserve"> Funkcjonowanie przedmiotowego </w:t>
      </w:r>
      <w:r w:rsidRPr="00B42DAB">
        <w:rPr>
          <w:rFonts w:cs="Arial"/>
          <w:color w:val="000000" w:themeColor="text1"/>
          <w:sz w:val="20"/>
          <w:szCs w:val="20"/>
          <w:lang w:val="pl-PL" w:eastAsia="pl-PL"/>
        </w:rPr>
        <w:t>System</w:t>
      </w:r>
      <w:r w:rsidR="002B768A" w:rsidRPr="00B42DAB">
        <w:rPr>
          <w:rFonts w:cs="Arial"/>
          <w:color w:val="000000" w:themeColor="text1"/>
          <w:sz w:val="20"/>
          <w:szCs w:val="20"/>
          <w:lang w:val="pl-PL" w:eastAsia="pl-PL"/>
        </w:rPr>
        <w:t>u</w:t>
      </w:r>
      <w:r w:rsidRPr="00B42DAB">
        <w:rPr>
          <w:rFonts w:cs="Arial"/>
          <w:color w:val="000000" w:themeColor="text1"/>
          <w:sz w:val="20"/>
          <w:szCs w:val="20"/>
          <w:lang w:val="pl-PL" w:eastAsia="pl-PL"/>
        </w:rPr>
        <w:t xml:space="preserve"> jest niezbędny dla sprawnego działania </w:t>
      </w:r>
      <w:r w:rsidR="002B768A" w:rsidRPr="00B42DAB">
        <w:rPr>
          <w:rFonts w:cs="Arial"/>
          <w:color w:val="000000" w:themeColor="text1"/>
          <w:sz w:val="20"/>
          <w:szCs w:val="20"/>
          <w:lang w:val="pl-PL" w:eastAsia="pl-PL"/>
        </w:rPr>
        <w:t xml:space="preserve">właściwych instytucji </w:t>
      </w:r>
      <w:r w:rsidRPr="00B42DAB">
        <w:rPr>
          <w:rFonts w:cs="Arial"/>
          <w:color w:val="000000" w:themeColor="text1"/>
          <w:sz w:val="20"/>
          <w:szCs w:val="20"/>
          <w:lang w:val="pl-PL" w:eastAsia="pl-PL"/>
        </w:rPr>
        <w:t xml:space="preserve">państwa w celu </w:t>
      </w:r>
      <w:bookmarkStart w:id="8" w:name="_Hlk52792541"/>
      <w:r w:rsidRPr="00B42DAB">
        <w:rPr>
          <w:rFonts w:cs="Arial"/>
          <w:color w:val="000000" w:themeColor="text1"/>
          <w:sz w:val="20"/>
          <w:szCs w:val="20"/>
          <w:lang w:val="pl-PL" w:eastAsia="pl-PL"/>
        </w:rPr>
        <w:t>zabezpieczenia zdrowotnego Polaków</w:t>
      </w:r>
      <w:bookmarkEnd w:id="8"/>
      <w:r w:rsidRPr="00B42DAB">
        <w:rPr>
          <w:rFonts w:cs="Arial"/>
          <w:color w:val="000000" w:themeColor="text1"/>
          <w:sz w:val="20"/>
          <w:szCs w:val="20"/>
          <w:lang w:val="pl-PL" w:eastAsia="pl-PL"/>
        </w:rPr>
        <w:t>.</w:t>
      </w:r>
      <w:bookmarkEnd w:id="7"/>
    </w:p>
    <w:p w14:paraId="58CD93F7" w14:textId="77777777" w:rsidR="00CF7860" w:rsidRPr="00B42DAB" w:rsidRDefault="00CF7860" w:rsidP="000B0597">
      <w:pPr>
        <w:pStyle w:val="Tekstpodstawowy2"/>
        <w:spacing w:after="0"/>
        <w:ind w:left="79"/>
        <w:jc w:val="both"/>
        <w:rPr>
          <w:rFonts w:cs="Arial"/>
          <w:color w:val="000000" w:themeColor="text1"/>
          <w:sz w:val="20"/>
          <w:szCs w:val="20"/>
          <w:lang w:val="pl-PL" w:eastAsia="pl-PL"/>
        </w:rPr>
      </w:pPr>
    </w:p>
    <w:p w14:paraId="53B80342" w14:textId="5561EC6B" w:rsidR="000B0597" w:rsidRPr="00B42DAB" w:rsidRDefault="000B0597" w:rsidP="00417EC6">
      <w:pPr>
        <w:pStyle w:val="Tekstpodstawowy2"/>
        <w:ind w:left="79"/>
        <w:jc w:val="both"/>
        <w:rPr>
          <w:rFonts w:cs="Arial"/>
          <w:color w:val="000000" w:themeColor="text1"/>
          <w:sz w:val="20"/>
          <w:szCs w:val="20"/>
          <w:lang w:val="pl-PL" w:eastAsia="pl-PL"/>
        </w:rPr>
      </w:pPr>
    </w:p>
    <w:tbl>
      <w:tblPr>
        <w:tblW w:w="9791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40"/>
        <w:gridCol w:w="5074"/>
        <w:gridCol w:w="2677"/>
      </w:tblGrid>
      <w:tr w:rsidR="00417EC6" w:rsidRPr="00B42DAB" w14:paraId="76EEED8B" w14:textId="77777777" w:rsidTr="00417EC6">
        <w:tc>
          <w:tcPr>
            <w:tcW w:w="2040" w:type="dxa"/>
            <w:shd w:val="clear" w:color="auto" w:fill="E7E6E6"/>
          </w:tcPr>
          <w:bookmarkEnd w:id="2"/>
          <w:p w14:paraId="6D234EAF" w14:textId="77777777" w:rsidR="00417EC6" w:rsidRPr="00B42DAB" w:rsidRDefault="00417EC6" w:rsidP="00417EC6">
            <w:pPr>
              <w:spacing w:before="120" w:after="120"/>
              <w:jc w:val="center"/>
              <w:rPr>
                <w:b/>
                <w:color w:val="000000" w:themeColor="text1"/>
                <w:sz w:val="20"/>
                <w:szCs w:val="24"/>
                <w:lang w:val="pl-PL"/>
              </w:rPr>
            </w:pPr>
            <w:r w:rsidRPr="00B42DAB">
              <w:rPr>
                <w:b/>
                <w:color w:val="000000" w:themeColor="text1"/>
                <w:sz w:val="20"/>
                <w:szCs w:val="24"/>
                <w:lang w:val="pl-PL"/>
              </w:rPr>
              <w:t>Interesariusz</w:t>
            </w:r>
          </w:p>
        </w:tc>
        <w:tc>
          <w:tcPr>
            <w:tcW w:w="5074" w:type="dxa"/>
            <w:shd w:val="clear" w:color="auto" w:fill="E7E6E6"/>
          </w:tcPr>
          <w:p w14:paraId="7E8E9219" w14:textId="77777777" w:rsidR="00417EC6" w:rsidRPr="00B42DAB" w:rsidRDefault="00417EC6" w:rsidP="00417EC6">
            <w:pPr>
              <w:spacing w:before="120"/>
              <w:jc w:val="center"/>
              <w:rPr>
                <w:b/>
                <w:color w:val="000000" w:themeColor="text1"/>
                <w:sz w:val="20"/>
                <w:szCs w:val="24"/>
                <w:lang w:val="pl-PL"/>
              </w:rPr>
            </w:pPr>
            <w:r w:rsidRPr="00B42DAB">
              <w:rPr>
                <w:b/>
                <w:color w:val="000000" w:themeColor="text1"/>
                <w:sz w:val="20"/>
                <w:szCs w:val="24"/>
                <w:lang w:val="pl-PL"/>
              </w:rPr>
              <w:t>Zidentyfikowany problem</w:t>
            </w:r>
          </w:p>
        </w:tc>
        <w:tc>
          <w:tcPr>
            <w:tcW w:w="2677" w:type="dxa"/>
            <w:shd w:val="clear" w:color="auto" w:fill="E7E6E6"/>
          </w:tcPr>
          <w:p w14:paraId="3E87B31B" w14:textId="77777777" w:rsidR="00417EC6" w:rsidRPr="00B42DAB" w:rsidRDefault="00417EC6" w:rsidP="00417EC6">
            <w:pPr>
              <w:spacing w:before="120"/>
              <w:jc w:val="center"/>
              <w:rPr>
                <w:b/>
                <w:color w:val="000000" w:themeColor="text1"/>
                <w:sz w:val="20"/>
                <w:szCs w:val="24"/>
                <w:lang w:val="pl-PL"/>
              </w:rPr>
            </w:pPr>
            <w:r w:rsidRPr="00B42DAB">
              <w:rPr>
                <w:b/>
                <w:color w:val="000000" w:themeColor="text1"/>
                <w:sz w:val="20"/>
                <w:szCs w:val="24"/>
                <w:lang w:val="pl-PL"/>
              </w:rPr>
              <w:t>Szacowana wielkość grupy</w:t>
            </w:r>
          </w:p>
        </w:tc>
      </w:tr>
      <w:tr w:rsidR="00417EC6" w:rsidRPr="00B42DAB" w14:paraId="2E7727E3" w14:textId="77777777" w:rsidTr="00417EC6">
        <w:tc>
          <w:tcPr>
            <w:tcW w:w="2040" w:type="dxa"/>
            <w:shd w:val="clear" w:color="auto" w:fill="auto"/>
          </w:tcPr>
          <w:p w14:paraId="3245B085" w14:textId="77777777" w:rsidR="00417EC6" w:rsidRPr="00B42DAB" w:rsidRDefault="00417EC6" w:rsidP="00417EC6">
            <w:pPr>
              <w:rPr>
                <w:i/>
                <w:color w:val="000000" w:themeColor="text1"/>
                <w:sz w:val="20"/>
                <w:szCs w:val="24"/>
                <w:lang w:val="pl-PL"/>
              </w:rPr>
            </w:pPr>
            <w:r w:rsidRPr="00B42DAB">
              <w:rPr>
                <w:i/>
                <w:color w:val="000000" w:themeColor="text1"/>
                <w:sz w:val="20"/>
                <w:szCs w:val="24"/>
                <w:lang w:val="pl-PL"/>
              </w:rPr>
              <w:t>Organy Państwowej Inspekcji Sanitarnej</w:t>
            </w:r>
          </w:p>
          <w:p w14:paraId="7F82B85F" w14:textId="4F28CB91" w:rsidR="00F85786" w:rsidRPr="00B42DAB" w:rsidRDefault="00F85786" w:rsidP="00417EC6">
            <w:pPr>
              <w:rPr>
                <w:i/>
                <w:color w:val="000000" w:themeColor="text1"/>
                <w:sz w:val="20"/>
                <w:szCs w:val="24"/>
                <w:lang w:val="pl-PL"/>
              </w:rPr>
            </w:pPr>
            <w:r w:rsidRPr="00B42DAB">
              <w:rPr>
                <w:i/>
                <w:color w:val="000000" w:themeColor="text1"/>
                <w:sz w:val="20"/>
                <w:szCs w:val="24"/>
                <w:lang w:val="pl-PL"/>
              </w:rPr>
              <w:t>(PIS)</w:t>
            </w:r>
          </w:p>
        </w:tc>
        <w:tc>
          <w:tcPr>
            <w:tcW w:w="5074" w:type="dxa"/>
          </w:tcPr>
          <w:p w14:paraId="54E80295" w14:textId="24A0A5C8" w:rsidR="00417EC6" w:rsidRPr="00B42DAB" w:rsidRDefault="00417EC6" w:rsidP="007A4C49">
            <w:pPr>
              <w:pStyle w:val="Tekstpodstawowy2"/>
              <w:numPr>
                <w:ilvl w:val="0"/>
                <w:numId w:val="11"/>
              </w:numPr>
              <w:spacing w:after="0"/>
              <w:ind w:left="175" w:hanging="141"/>
              <w:jc w:val="both"/>
              <w:rPr>
                <w:i/>
                <w:color w:val="000000" w:themeColor="text1"/>
                <w:sz w:val="20"/>
                <w:lang w:val="pl-PL"/>
              </w:rPr>
            </w:pPr>
            <w:r w:rsidRPr="00B42DAB">
              <w:rPr>
                <w:i/>
                <w:color w:val="000000" w:themeColor="text1"/>
                <w:sz w:val="20"/>
                <w:lang w:val="pl-PL"/>
              </w:rPr>
              <w:t xml:space="preserve">Konieczność prowadzenia ewidencji  wydawanych decyzji o nałożeniu obowiązku odbycia </w:t>
            </w:r>
            <w:r w:rsidRPr="00D66330">
              <w:rPr>
                <w:i/>
                <w:color w:val="000000" w:themeColor="text1"/>
                <w:sz w:val="20"/>
                <w:lang w:val="pl-PL"/>
              </w:rPr>
              <w:t xml:space="preserve">kwarantanny </w:t>
            </w:r>
            <w:r w:rsidR="00517470" w:rsidRPr="00D66330">
              <w:rPr>
                <w:i/>
                <w:color w:val="000000" w:themeColor="text1"/>
                <w:sz w:val="20"/>
                <w:lang w:val="pl-PL"/>
              </w:rPr>
              <w:t xml:space="preserve">oraz izolacji w warunkach dokowych </w:t>
            </w:r>
          </w:p>
          <w:p w14:paraId="63B7E186" w14:textId="77777777" w:rsidR="00417EC6" w:rsidRPr="00B42DAB" w:rsidRDefault="00417EC6" w:rsidP="007A4C49">
            <w:pPr>
              <w:pStyle w:val="Tekstpodstawowy2"/>
              <w:numPr>
                <w:ilvl w:val="0"/>
                <w:numId w:val="11"/>
              </w:numPr>
              <w:spacing w:after="0"/>
              <w:ind w:left="175" w:hanging="141"/>
              <w:jc w:val="both"/>
              <w:rPr>
                <w:i/>
                <w:color w:val="000000" w:themeColor="text1"/>
                <w:sz w:val="20"/>
                <w:lang w:val="pl-PL"/>
              </w:rPr>
            </w:pPr>
            <w:r w:rsidRPr="00B42DAB">
              <w:rPr>
                <w:i/>
                <w:color w:val="000000" w:themeColor="text1"/>
                <w:sz w:val="20"/>
                <w:lang w:val="pl-PL"/>
              </w:rPr>
              <w:t xml:space="preserve">Konieczność prowadzenia ewidencji osób zakażonych wirusem SARS-CoV-2 i osób mających styczność z osobą zakażoną oraz miejsc ich pobytu w trakcie kwarantanny, izolacji albo hospitalizacji </w:t>
            </w:r>
          </w:p>
          <w:p w14:paraId="2053B1E4" w14:textId="77777777" w:rsidR="00417EC6" w:rsidRPr="00B42DAB" w:rsidRDefault="00417EC6" w:rsidP="007A4C49">
            <w:pPr>
              <w:pStyle w:val="Tekstpodstawowy2"/>
              <w:numPr>
                <w:ilvl w:val="0"/>
                <w:numId w:val="11"/>
              </w:numPr>
              <w:spacing w:after="0"/>
              <w:ind w:left="175" w:hanging="141"/>
              <w:jc w:val="both"/>
              <w:rPr>
                <w:i/>
                <w:color w:val="000000" w:themeColor="text1"/>
                <w:sz w:val="20"/>
                <w:lang w:val="pl-PL"/>
              </w:rPr>
            </w:pPr>
            <w:r w:rsidRPr="00B42DAB">
              <w:rPr>
                <w:i/>
                <w:color w:val="000000" w:themeColor="text1"/>
                <w:sz w:val="20"/>
                <w:lang w:val="pl-PL"/>
              </w:rPr>
              <w:t>Konieczność prowadzenia ewidencji osób, w stosunku do których podjęto decyzję o wykonaniu testu diagnostycznego w kierunku SARS-CoV-2,</w:t>
            </w:r>
          </w:p>
          <w:p w14:paraId="45DC33FF" w14:textId="77777777" w:rsidR="00417EC6" w:rsidRPr="00B42DAB" w:rsidRDefault="00417EC6" w:rsidP="007A4C49">
            <w:pPr>
              <w:pStyle w:val="Tekstpodstawowy2"/>
              <w:numPr>
                <w:ilvl w:val="0"/>
                <w:numId w:val="11"/>
              </w:numPr>
              <w:spacing w:after="0"/>
              <w:ind w:left="175" w:hanging="141"/>
              <w:jc w:val="both"/>
              <w:rPr>
                <w:i/>
                <w:color w:val="000000" w:themeColor="text1"/>
                <w:sz w:val="20"/>
                <w:lang w:val="pl-PL"/>
              </w:rPr>
            </w:pPr>
            <w:r w:rsidRPr="00B42DAB">
              <w:rPr>
                <w:i/>
                <w:color w:val="000000" w:themeColor="text1"/>
                <w:sz w:val="20"/>
                <w:lang w:val="pl-PL"/>
              </w:rPr>
              <w:t>Konieczność wystawiania zleceń  na wykonanie testu</w:t>
            </w:r>
            <w:r w:rsidRPr="00B42DAB">
              <w:rPr>
                <w:i/>
                <w:color w:val="000000" w:themeColor="text1"/>
                <w:sz w:val="20"/>
                <w:lang w:val="pl-PL" w:eastAsia="pl-PL"/>
              </w:rPr>
              <w:t xml:space="preserve"> </w:t>
            </w:r>
            <w:r w:rsidRPr="00B42DAB">
              <w:rPr>
                <w:i/>
                <w:color w:val="000000" w:themeColor="text1"/>
                <w:sz w:val="20"/>
                <w:lang w:val="pl-PL"/>
              </w:rPr>
              <w:t>w kierunku obecności wirusa SARS-CoV-2,</w:t>
            </w:r>
          </w:p>
          <w:p w14:paraId="2BC39202" w14:textId="77777777" w:rsidR="00417EC6" w:rsidRPr="00B42DAB" w:rsidRDefault="00417EC6" w:rsidP="007A4C49">
            <w:pPr>
              <w:pStyle w:val="Tekstpodstawowy2"/>
              <w:numPr>
                <w:ilvl w:val="0"/>
                <w:numId w:val="11"/>
              </w:numPr>
              <w:spacing w:after="0"/>
              <w:ind w:left="175" w:hanging="141"/>
              <w:jc w:val="both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 w:rsidRPr="00B42DAB">
              <w:rPr>
                <w:i/>
                <w:color w:val="000000" w:themeColor="text1"/>
                <w:sz w:val="20"/>
                <w:lang w:val="pl-PL"/>
              </w:rPr>
              <w:t>Konieczność prowadzenia nadzoru epidemiologicznego i  kontroli realizacji przepisów określonych w ustawie o szczególnych rozwiązaniach związanych z zapobieganiem, przeciwdziałaniem i zwalczaniem COVID-19 oraz rozporządzeniu w sprawie ograniczeń i nakazów.</w:t>
            </w:r>
          </w:p>
        </w:tc>
        <w:tc>
          <w:tcPr>
            <w:tcW w:w="2677" w:type="dxa"/>
          </w:tcPr>
          <w:p w14:paraId="08C51E70" w14:textId="77777777" w:rsidR="00417EC6" w:rsidRPr="00B42DAB" w:rsidRDefault="00417EC6" w:rsidP="007A4C49">
            <w:pPr>
              <w:pStyle w:val="Akapitzlist"/>
              <w:numPr>
                <w:ilvl w:val="0"/>
                <w:numId w:val="10"/>
              </w:numPr>
              <w:spacing w:after="120" w:line="240" w:lineRule="auto"/>
              <w:ind w:left="179" w:hanging="142"/>
              <w:rPr>
                <w:i/>
                <w:color w:val="000000" w:themeColor="text1"/>
                <w:sz w:val="20"/>
              </w:rPr>
            </w:pPr>
            <w:r w:rsidRPr="00B42DAB">
              <w:rPr>
                <w:i/>
                <w:color w:val="000000" w:themeColor="text1"/>
                <w:sz w:val="20"/>
              </w:rPr>
              <w:t>16 Wojewódzkich Stacji Sanitarno-Epidemiologicznych;</w:t>
            </w:r>
          </w:p>
          <w:p w14:paraId="0D2D5BA6" w14:textId="36BA7B26" w:rsidR="00417EC6" w:rsidRPr="00B42DAB" w:rsidRDefault="00417EC6" w:rsidP="007A4C49">
            <w:pPr>
              <w:pStyle w:val="Akapitzlist"/>
              <w:numPr>
                <w:ilvl w:val="0"/>
                <w:numId w:val="10"/>
              </w:numPr>
              <w:spacing w:after="120" w:line="240" w:lineRule="auto"/>
              <w:ind w:left="179" w:hanging="142"/>
              <w:rPr>
                <w:i/>
                <w:color w:val="000000" w:themeColor="text1"/>
                <w:sz w:val="20"/>
              </w:rPr>
            </w:pPr>
            <w:r w:rsidRPr="00B42DAB">
              <w:rPr>
                <w:i/>
                <w:color w:val="000000" w:themeColor="text1"/>
                <w:sz w:val="20"/>
              </w:rPr>
              <w:t>318 Powiatowych Stacji Sanitarno-Epidemiologicznych</w:t>
            </w:r>
          </w:p>
          <w:p w14:paraId="2021A22F" w14:textId="77777777" w:rsidR="00417EC6" w:rsidRPr="00B42DAB" w:rsidRDefault="00417EC6" w:rsidP="007A4C49">
            <w:pPr>
              <w:pStyle w:val="Akapitzlist"/>
              <w:numPr>
                <w:ilvl w:val="0"/>
                <w:numId w:val="10"/>
              </w:numPr>
              <w:spacing w:after="120" w:line="240" w:lineRule="auto"/>
              <w:ind w:left="179" w:hanging="142"/>
              <w:rPr>
                <w:i/>
                <w:color w:val="000000" w:themeColor="text1"/>
                <w:sz w:val="20"/>
              </w:rPr>
            </w:pPr>
            <w:r w:rsidRPr="00B42DAB">
              <w:rPr>
                <w:i/>
                <w:color w:val="000000" w:themeColor="text1"/>
                <w:sz w:val="20"/>
              </w:rPr>
              <w:t xml:space="preserve">10 Granicznych Stacji Sanitarno-Epidemiologicznych </w:t>
            </w:r>
          </w:p>
          <w:p w14:paraId="4557A55D" w14:textId="77777777" w:rsidR="00417EC6" w:rsidRPr="00B42DAB" w:rsidRDefault="00417EC6" w:rsidP="00417EC6">
            <w:pPr>
              <w:jc w:val="center"/>
              <w:rPr>
                <w:i/>
                <w:color w:val="000000" w:themeColor="text1"/>
                <w:sz w:val="20"/>
                <w:szCs w:val="24"/>
                <w:lang w:val="pl-PL"/>
              </w:rPr>
            </w:pPr>
          </w:p>
          <w:p w14:paraId="4E6FB4C7" w14:textId="77777777" w:rsidR="00417EC6" w:rsidRPr="00B42DAB" w:rsidRDefault="00417EC6" w:rsidP="00417EC6">
            <w:pPr>
              <w:jc w:val="center"/>
              <w:rPr>
                <w:i/>
                <w:color w:val="000000" w:themeColor="text1"/>
                <w:sz w:val="20"/>
                <w:szCs w:val="24"/>
                <w:lang w:val="pl-PL"/>
              </w:rPr>
            </w:pPr>
          </w:p>
        </w:tc>
      </w:tr>
      <w:tr w:rsidR="00417EC6" w:rsidRPr="00B42DAB" w14:paraId="7170D880" w14:textId="77777777" w:rsidTr="00417EC6">
        <w:tc>
          <w:tcPr>
            <w:tcW w:w="2040" w:type="dxa"/>
            <w:shd w:val="clear" w:color="auto" w:fill="auto"/>
          </w:tcPr>
          <w:p w14:paraId="2C41F107" w14:textId="77777777" w:rsidR="00417EC6" w:rsidRPr="00B42DAB" w:rsidRDefault="00417EC6" w:rsidP="00417EC6">
            <w:pPr>
              <w:rPr>
                <w:i/>
                <w:color w:val="000000" w:themeColor="text1"/>
                <w:sz w:val="20"/>
                <w:szCs w:val="24"/>
                <w:lang w:val="pl-PL"/>
              </w:rPr>
            </w:pPr>
            <w:r w:rsidRPr="00B42DAB">
              <w:rPr>
                <w:i/>
                <w:color w:val="000000" w:themeColor="text1"/>
                <w:sz w:val="20"/>
                <w:szCs w:val="24"/>
                <w:lang w:val="pl-PL"/>
              </w:rPr>
              <w:t xml:space="preserve">Punkty mobilne </w:t>
            </w:r>
          </w:p>
        </w:tc>
        <w:tc>
          <w:tcPr>
            <w:tcW w:w="5074" w:type="dxa"/>
          </w:tcPr>
          <w:p w14:paraId="78C870E8" w14:textId="70A54D9C" w:rsidR="00417EC6" w:rsidRPr="00B42DAB" w:rsidRDefault="00417EC6" w:rsidP="007A4C49">
            <w:pPr>
              <w:pStyle w:val="Tekstpodstawowy2"/>
              <w:numPr>
                <w:ilvl w:val="0"/>
                <w:numId w:val="12"/>
              </w:numPr>
              <w:spacing w:after="0"/>
              <w:ind w:left="177" w:hanging="141"/>
              <w:jc w:val="both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 w:rsidRPr="00B42DAB">
              <w:rPr>
                <w:i/>
                <w:color w:val="000000" w:themeColor="text1"/>
                <w:sz w:val="20"/>
                <w:lang w:val="pl-PL"/>
              </w:rPr>
              <w:t>Konieczność prowadzenia ewidencji czynności związanych z pobieraniem materiału diagnostycznego od osób skierowanych na wykonanie testów w kierunku obecności wirusa SARS-CoV-2</w:t>
            </w:r>
            <w:r w:rsidR="00BF645D" w:rsidRPr="00B42DAB">
              <w:rPr>
                <w:i/>
                <w:color w:val="000000" w:themeColor="text1"/>
                <w:sz w:val="20"/>
                <w:lang w:val="pl-PL"/>
              </w:rPr>
              <w:t xml:space="preserve"> i kierowanie </w:t>
            </w:r>
            <w:r w:rsidR="00025A6E" w:rsidRPr="00B42DAB">
              <w:rPr>
                <w:i/>
                <w:color w:val="000000" w:themeColor="text1"/>
                <w:sz w:val="20"/>
                <w:lang w:val="pl-PL"/>
              </w:rPr>
              <w:t xml:space="preserve">materiału diagnostycznego </w:t>
            </w:r>
            <w:r w:rsidR="00BF645D" w:rsidRPr="00B42DAB">
              <w:rPr>
                <w:i/>
                <w:color w:val="000000" w:themeColor="text1"/>
                <w:sz w:val="20"/>
                <w:lang w:val="pl-PL"/>
              </w:rPr>
              <w:t>do laboratoriów</w:t>
            </w:r>
          </w:p>
        </w:tc>
        <w:tc>
          <w:tcPr>
            <w:tcW w:w="2677" w:type="dxa"/>
          </w:tcPr>
          <w:p w14:paraId="3CA06C8B" w14:textId="109F5262" w:rsidR="00417EC6" w:rsidRPr="00B42DAB" w:rsidRDefault="006210CE" w:rsidP="00417EC6">
            <w:pPr>
              <w:jc w:val="center"/>
              <w:rPr>
                <w:i/>
                <w:color w:val="000000" w:themeColor="text1"/>
                <w:sz w:val="20"/>
                <w:szCs w:val="24"/>
                <w:lang w:val="pl-PL"/>
              </w:rPr>
            </w:pPr>
            <w:r w:rsidRPr="00B42DAB">
              <w:rPr>
                <w:i/>
                <w:color w:val="000000" w:themeColor="text1"/>
                <w:sz w:val="20"/>
                <w:szCs w:val="24"/>
                <w:lang w:val="pl-PL"/>
              </w:rPr>
              <w:t xml:space="preserve">Około </w:t>
            </w:r>
            <w:r w:rsidR="00BF645D" w:rsidRPr="00B42DAB">
              <w:rPr>
                <w:i/>
                <w:color w:val="000000" w:themeColor="text1"/>
                <w:sz w:val="20"/>
                <w:szCs w:val="24"/>
                <w:lang w:val="pl-PL"/>
              </w:rPr>
              <w:t>400</w:t>
            </w:r>
          </w:p>
        </w:tc>
      </w:tr>
      <w:tr w:rsidR="00417EC6" w:rsidRPr="00B42DAB" w14:paraId="57A325E2" w14:textId="77777777" w:rsidTr="00417EC6">
        <w:tc>
          <w:tcPr>
            <w:tcW w:w="2040" w:type="dxa"/>
            <w:shd w:val="clear" w:color="auto" w:fill="auto"/>
          </w:tcPr>
          <w:p w14:paraId="112E95B2" w14:textId="77777777" w:rsidR="00417EC6" w:rsidRPr="00B42DAB" w:rsidRDefault="00417EC6" w:rsidP="00417EC6">
            <w:pPr>
              <w:rPr>
                <w:i/>
                <w:color w:val="000000" w:themeColor="text1"/>
                <w:sz w:val="20"/>
                <w:szCs w:val="24"/>
                <w:lang w:val="pl-PL"/>
              </w:rPr>
            </w:pPr>
            <w:r w:rsidRPr="00B42DAB">
              <w:rPr>
                <w:i/>
                <w:color w:val="000000" w:themeColor="text1"/>
                <w:sz w:val="20"/>
                <w:szCs w:val="24"/>
                <w:lang w:val="pl-PL"/>
              </w:rPr>
              <w:t xml:space="preserve">Medyczne laboratoria diagnostyczne </w:t>
            </w:r>
          </w:p>
        </w:tc>
        <w:tc>
          <w:tcPr>
            <w:tcW w:w="5074" w:type="dxa"/>
          </w:tcPr>
          <w:p w14:paraId="4331966B" w14:textId="77777777" w:rsidR="00417EC6" w:rsidRPr="00B42DAB" w:rsidRDefault="00417EC6" w:rsidP="007A4C49">
            <w:pPr>
              <w:pStyle w:val="Tekstpodstawowy2"/>
              <w:numPr>
                <w:ilvl w:val="0"/>
                <w:numId w:val="12"/>
              </w:numPr>
              <w:spacing w:after="0"/>
              <w:ind w:left="177" w:hanging="141"/>
              <w:jc w:val="both"/>
              <w:rPr>
                <w:i/>
                <w:color w:val="000000" w:themeColor="text1"/>
                <w:sz w:val="20"/>
                <w:lang w:val="pl-PL"/>
              </w:rPr>
            </w:pPr>
            <w:r w:rsidRPr="00B42DAB">
              <w:rPr>
                <w:i/>
                <w:color w:val="000000" w:themeColor="text1"/>
                <w:sz w:val="20"/>
                <w:lang w:val="pl-PL"/>
              </w:rPr>
              <w:t>Konieczność prowadzenia ewidencji wykonywanych testów w kierunku obecności wirusa SARS-CoV-2 oraz wyników tych testów finansowanych ze środków publicznych,</w:t>
            </w:r>
          </w:p>
          <w:p w14:paraId="60646F05" w14:textId="77777777" w:rsidR="00417EC6" w:rsidRPr="00B42DAB" w:rsidRDefault="00417EC6" w:rsidP="007A4C49">
            <w:pPr>
              <w:pStyle w:val="Tekstpodstawowy2"/>
              <w:numPr>
                <w:ilvl w:val="0"/>
                <w:numId w:val="12"/>
              </w:numPr>
              <w:spacing w:after="0"/>
              <w:ind w:left="177" w:hanging="141"/>
              <w:jc w:val="both"/>
              <w:rPr>
                <w:i/>
                <w:color w:val="000000" w:themeColor="text1"/>
                <w:sz w:val="20"/>
                <w:lang w:val="pl-PL"/>
              </w:rPr>
            </w:pPr>
            <w:r w:rsidRPr="00B42DAB">
              <w:rPr>
                <w:i/>
                <w:color w:val="000000" w:themeColor="text1"/>
                <w:sz w:val="20"/>
                <w:lang w:val="pl-PL"/>
              </w:rPr>
              <w:t>Konieczność udostępniania wyników ww. badań podmiotom zlecającym oraz osobom badanym,</w:t>
            </w:r>
          </w:p>
          <w:p w14:paraId="0803FF17" w14:textId="77777777" w:rsidR="00417EC6" w:rsidRPr="00B42DAB" w:rsidRDefault="00417EC6" w:rsidP="007A4C49">
            <w:pPr>
              <w:pStyle w:val="Tekstpodstawowy2"/>
              <w:numPr>
                <w:ilvl w:val="0"/>
                <w:numId w:val="12"/>
              </w:numPr>
              <w:spacing w:after="0"/>
              <w:ind w:left="177" w:hanging="141"/>
              <w:jc w:val="both"/>
              <w:rPr>
                <w:i/>
                <w:color w:val="000000" w:themeColor="text1"/>
                <w:sz w:val="20"/>
                <w:lang w:val="pl-PL"/>
              </w:rPr>
            </w:pPr>
            <w:r w:rsidRPr="00B42DAB">
              <w:rPr>
                <w:i/>
                <w:color w:val="000000" w:themeColor="text1"/>
                <w:sz w:val="20"/>
                <w:lang w:val="pl-PL"/>
              </w:rPr>
              <w:t>Konieczność raportowania liczby testów komercyjnych</w:t>
            </w:r>
          </w:p>
        </w:tc>
        <w:tc>
          <w:tcPr>
            <w:tcW w:w="2677" w:type="dxa"/>
          </w:tcPr>
          <w:p w14:paraId="1C5DDAE4" w14:textId="25503B50" w:rsidR="00417EC6" w:rsidRPr="00B42DAB" w:rsidRDefault="006210CE" w:rsidP="00417EC6">
            <w:pPr>
              <w:jc w:val="center"/>
              <w:rPr>
                <w:i/>
                <w:color w:val="000000" w:themeColor="text1"/>
                <w:sz w:val="20"/>
                <w:szCs w:val="24"/>
                <w:lang w:val="pl-PL"/>
              </w:rPr>
            </w:pPr>
            <w:r w:rsidRPr="00B42DAB">
              <w:rPr>
                <w:i/>
                <w:color w:val="000000" w:themeColor="text1"/>
                <w:sz w:val="20"/>
                <w:szCs w:val="24"/>
                <w:lang w:val="pl-PL"/>
              </w:rPr>
              <w:t>Około 185</w:t>
            </w:r>
          </w:p>
        </w:tc>
      </w:tr>
      <w:tr w:rsidR="00417EC6" w:rsidRPr="00B42DAB" w14:paraId="44F1762B" w14:textId="77777777" w:rsidTr="00417EC6">
        <w:tc>
          <w:tcPr>
            <w:tcW w:w="2040" w:type="dxa"/>
            <w:shd w:val="clear" w:color="auto" w:fill="auto"/>
          </w:tcPr>
          <w:p w14:paraId="474F10A0" w14:textId="4E8B870A" w:rsidR="00417EC6" w:rsidRPr="00B42DAB" w:rsidRDefault="00417EC6" w:rsidP="00417EC6">
            <w:pPr>
              <w:rPr>
                <w:i/>
                <w:color w:val="000000" w:themeColor="text1"/>
                <w:sz w:val="20"/>
                <w:szCs w:val="24"/>
                <w:lang w:val="pl-PL"/>
              </w:rPr>
            </w:pPr>
            <w:r w:rsidRPr="00B42DAB">
              <w:rPr>
                <w:i/>
                <w:color w:val="000000" w:themeColor="text1"/>
                <w:sz w:val="20"/>
                <w:szCs w:val="24"/>
                <w:lang w:val="pl-PL"/>
              </w:rPr>
              <w:t>Policja,</w:t>
            </w:r>
          </w:p>
          <w:p w14:paraId="07B6AE87" w14:textId="77777777" w:rsidR="00A105B2" w:rsidRDefault="00417EC6" w:rsidP="00417EC6">
            <w:pPr>
              <w:rPr>
                <w:i/>
                <w:color w:val="000000" w:themeColor="text1"/>
                <w:sz w:val="20"/>
                <w:szCs w:val="24"/>
                <w:lang w:val="pl-PL"/>
              </w:rPr>
            </w:pPr>
            <w:r w:rsidRPr="00B42DAB">
              <w:rPr>
                <w:i/>
                <w:color w:val="000000" w:themeColor="text1"/>
                <w:sz w:val="20"/>
                <w:szCs w:val="24"/>
                <w:lang w:val="pl-PL"/>
              </w:rPr>
              <w:t>CBA,</w:t>
            </w:r>
            <w:r w:rsidR="00A105B2">
              <w:rPr>
                <w:i/>
                <w:color w:val="000000" w:themeColor="text1"/>
                <w:sz w:val="20"/>
                <w:szCs w:val="24"/>
                <w:lang w:val="pl-PL"/>
              </w:rPr>
              <w:t xml:space="preserve"> </w:t>
            </w:r>
          </w:p>
          <w:p w14:paraId="64655740" w14:textId="567CAAF0" w:rsidR="00517470" w:rsidRDefault="00517470" w:rsidP="00417EC6">
            <w:pPr>
              <w:rPr>
                <w:i/>
                <w:color w:val="000000" w:themeColor="text1"/>
                <w:sz w:val="20"/>
                <w:szCs w:val="24"/>
                <w:lang w:val="pl-PL"/>
              </w:rPr>
            </w:pPr>
            <w:r>
              <w:rPr>
                <w:i/>
                <w:color w:val="000000" w:themeColor="text1"/>
                <w:sz w:val="20"/>
                <w:szCs w:val="24"/>
                <w:lang w:val="pl-PL"/>
              </w:rPr>
              <w:t>Żandarmeria wojskowa i Wojska Obrony Terytorialnej</w:t>
            </w:r>
          </w:p>
          <w:p w14:paraId="21160678" w14:textId="0B234D9E" w:rsidR="00517470" w:rsidRPr="00B42DAB" w:rsidRDefault="00517470" w:rsidP="00417EC6">
            <w:pPr>
              <w:rPr>
                <w:i/>
                <w:color w:val="000000" w:themeColor="text1"/>
                <w:sz w:val="20"/>
                <w:szCs w:val="24"/>
                <w:lang w:val="pl-PL"/>
              </w:rPr>
            </w:pPr>
          </w:p>
        </w:tc>
        <w:tc>
          <w:tcPr>
            <w:tcW w:w="5074" w:type="dxa"/>
          </w:tcPr>
          <w:p w14:paraId="3ED8944F" w14:textId="326E13EF" w:rsidR="00417EC6" w:rsidRPr="00B42DAB" w:rsidRDefault="00417EC6">
            <w:pPr>
              <w:pStyle w:val="Tekstpodstawowy2"/>
              <w:numPr>
                <w:ilvl w:val="0"/>
                <w:numId w:val="13"/>
              </w:numPr>
              <w:spacing w:after="0"/>
              <w:ind w:left="177" w:hanging="177"/>
              <w:jc w:val="both"/>
              <w:rPr>
                <w:i/>
                <w:color w:val="000000" w:themeColor="text1"/>
                <w:sz w:val="20"/>
                <w:lang w:val="pl-PL"/>
              </w:rPr>
            </w:pPr>
            <w:r w:rsidRPr="00B42DAB">
              <w:rPr>
                <w:i/>
                <w:color w:val="000000" w:themeColor="text1"/>
                <w:sz w:val="20"/>
                <w:lang w:val="pl-PL"/>
              </w:rPr>
              <w:t>Konieczność pozyskiwania informacji o osobach poddanych kwarantannie albo izolacji w warunkach domowych w celu kontroli realizacji przez te osoby nałożonego przez organy państwowej inspekcji sanitarnej nakazu kwarantanny albo izolacji domowej</w:t>
            </w:r>
          </w:p>
        </w:tc>
        <w:tc>
          <w:tcPr>
            <w:tcW w:w="2677" w:type="dxa"/>
          </w:tcPr>
          <w:p w14:paraId="15BE69E7" w14:textId="3704E09E" w:rsidR="006210CE" w:rsidRPr="00B42DAB" w:rsidRDefault="006210CE" w:rsidP="006210CE">
            <w:pPr>
              <w:jc w:val="center"/>
              <w:rPr>
                <w:i/>
                <w:color w:val="000000" w:themeColor="text1"/>
                <w:sz w:val="20"/>
                <w:szCs w:val="24"/>
                <w:lang w:val="pl-PL"/>
              </w:rPr>
            </w:pPr>
            <w:r w:rsidRPr="00B42DAB">
              <w:rPr>
                <w:i/>
                <w:color w:val="000000" w:themeColor="text1"/>
                <w:sz w:val="20"/>
                <w:szCs w:val="24"/>
                <w:lang w:val="pl-PL"/>
              </w:rPr>
              <w:t>Około 400 podmiotów</w:t>
            </w:r>
          </w:p>
        </w:tc>
      </w:tr>
      <w:tr w:rsidR="00427973" w:rsidRPr="00B42DAB" w14:paraId="49760CF7" w14:textId="77777777" w:rsidTr="00417EC6">
        <w:tc>
          <w:tcPr>
            <w:tcW w:w="2040" w:type="dxa"/>
            <w:shd w:val="clear" w:color="auto" w:fill="auto"/>
          </w:tcPr>
          <w:p w14:paraId="32D8A010" w14:textId="251FFCC5" w:rsidR="00427973" w:rsidRPr="00B42DAB" w:rsidRDefault="00427973" w:rsidP="00427973">
            <w:pPr>
              <w:rPr>
                <w:i/>
                <w:color w:val="000000" w:themeColor="text1"/>
                <w:sz w:val="20"/>
                <w:szCs w:val="24"/>
                <w:lang w:val="pl-PL"/>
              </w:rPr>
            </w:pPr>
            <w:r w:rsidRPr="00B42DAB">
              <w:rPr>
                <w:i/>
                <w:color w:val="000000" w:themeColor="text1"/>
                <w:sz w:val="20"/>
                <w:szCs w:val="24"/>
                <w:lang w:val="pl-PL"/>
              </w:rPr>
              <w:t>Straż Graniczna</w:t>
            </w:r>
          </w:p>
          <w:p w14:paraId="57FE6E59" w14:textId="77777777" w:rsidR="00427973" w:rsidRPr="00B42DAB" w:rsidRDefault="00427973" w:rsidP="00417EC6">
            <w:pPr>
              <w:rPr>
                <w:i/>
                <w:color w:val="000000" w:themeColor="text1"/>
                <w:sz w:val="20"/>
                <w:szCs w:val="24"/>
                <w:lang w:val="pl-PL"/>
              </w:rPr>
            </w:pPr>
          </w:p>
        </w:tc>
        <w:tc>
          <w:tcPr>
            <w:tcW w:w="5074" w:type="dxa"/>
          </w:tcPr>
          <w:p w14:paraId="56DC41E5" w14:textId="211F1C3C" w:rsidR="00427973" w:rsidRPr="00B42DAB" w:rsidRDefault="00427973" w:rsidP="007A4C49">
            <w:pPr>
              <w:pStyle w:val="Tekstpodstawowy2"/>
              <w:numPr>
                <w:ilvl w:val="0"/>
                <w:numId w:val="12"/>
              </w:numPr>
              <w:spacing w:after="0"/>
              <w:ind w:left="177" w:hanging="141"/>
              <w:jc w:val="both"/>
              <w:rPr>
                <w:i/>
                <w:color w:val="000000" w:themeColor="text1"/>
                <w:sz w:val="20"/>
                <w:lang w:val="pl-PL"/>
              </w:rPr>
            </w:pPr>
            <w:r w:rsidRPr="00B42DAB">
              <w:rPr>
                <w:i/>
                <w:color w:val="000000" w:themeColor="text1"/>
                <w:sz w:val="20"/>
                <w:lang w:val="pl-PL"/>
              </w:rPr>
              <w:t xml:space="preserve">Konieczność wymiany informacji o osobach przekraczających granicę państwa (w celu udania się do swojego miejsca zamieszkania lub pobytu na </w:t>
            </w:r>
            <w:r w:rsidRPr="00B42DAB">
              <w:rPr>
                <w:i/>
                <w:color w:val="000000" w:themeColor="text1"/>
                <w:sz w:val="20"/>
                <w:lang w:val="pl-PL"/>
              </w:rPr>
              <w:lastRenderedPageBreak/>
              <w:t>terytorium Rzeczypospolitej Polskiej) na potrzeby wprowadzenia ich do ewidencji i ewentualnego wydania obowiązku odbycia kwarantanny albo izolacji w miejscach przebywania na terytorium RP oraz w celu  monitorowania ewentualnego wystąpienia ognisk epidemicznych w związku z wjazdem tych osób do RP.</w:t>
            </w:r>
          </w:p>
        </w:tc>
        <w:tc>
          <w:tcPr>
            <w:tcW w:w="2677" w:type="dxa"/>
          </w:tcPr>
          <w:p w14:paraId="5AD8C7CE" w14:textId="7ED95B63" w:rsidR="00427973" w:rsidRPr="00B42DAB" w:rsidRDefault="00F05195" w:rsidP="00417EC6">
            <w:pPr>
              <w:jc w:val="center"/>
              <w:rPr>
                <w:i/>
                <w:color w:val="000000" w:themeColor="text1"/>
                <w:sz w:val="20"/>
                <w:szCs w:val="24"/>
                <w:lang w:val="pl-PL"/>
              </w:rPr>
            </w:pPr>
            <w:r w:rsidRPr="00B42DAB">
              <w:rPr>
                <w:i/>
                <w:color w:val="000000" w:themeColor="text1"/>
                <w:sz w:val="20"/>
                <w:szCs w:val="24"/>
                <w:lang w:val="pl-PL"/>
              </w:rPr>
              <w:lastRenderedPageBreak/>
              <w:t>70 przejść granicznych</w:t>
            </w:r>
          </w:p>
        </w:tc>
      </w:tr>
      <w:tr w:rsidR="006655DB" w:rsidRPr="00B42DAB" w14:paraId="608AF6F8" w14:textId="77777777" w:rsidTr="00417EC6">
        <w:tc>
          <w:tcPr>
            <w:tcW w:w="2040" w:type="dxa"/>
            <w:shd w:val="clear" w:color="auto" w:fill="auto"/>
          </w:tcPr>
          <w:p w14:paraId="1BD28CF3" w14:textId="587F426B" w:rsidR="006655DB" w:rsidRPr="00B42DAB" w:rsidRDefault="006655DB" w:rsidP="006655DB">
            <w:pPr>
              <w:rPr>
                <w:i/>
                <w:color w:val="000000" w:themeColor="text1"/>
                <w:sz w:val="20"/>
                <w:szCs w:val="24"/>
                <w:lang w:val="pl-PL"/>
              </w:rPr>
            </w:pPr>
            <w:r w:rsidRPr="00B42DAB">
              <w:rPr>
                <w:i/>
                <w:color w:val="000000" w:themeColor="text1"/>
                <w:sz w:val="20"/>
                <w:szCs w:val="24"/>
                <w:lang w:val="pl-PL"/>
              </w:rPr>
              <w:t>SOP (Służba Ochrony Państwa)</w:t>
            </w:r>
            <w:r w:rsidR="0051228E">
              <w:rPr>
                <w:i/>
                <w:color w:val="000000" w:themeColor="text1"/>
                <w:sz w:val="20"/>
                <w:szCs w:val="24"/>
                <w:lang w:val="pl-PL"/>
              </w:rPr>
              <w:t>, SKW (Służba Kontrwywiadu Wojskowego)</w:t>
            </w:r>
          </w:p>
          <w:p w14:paraId="561FE0E2" w14:textId="73232D8B" w:rsidR="006655DB" w:rsidRPr="00B42DAB" w:rsidRDefault="006655DB" w:rsidP="00427973">
            <w:pPr>
              <w:rPr>
                <w:i/>
                <w:color w:val="000000" w:themeColor="text1"/>
                <w:sz w:val="20"/>
                <w:szCs w:val="24"/>
                <w:lang w:val="pl-PL"/>
              </w:rPr>
            </w:pPr>
          </w:p>
        </w:tc>
        <w:tc>
          <w:tcPr>
            <w:tcW w:w="5074" w:type="dxa"/>
          </w:tcPr>
          <w:p w14:paraId="20031758" w14:textId="6C02D683" w:rsidR="006655DB" w:rsidRPr="00B42DAB" w:rsidRDefault="00507E1F" w:rsidP="007A4C49">
            <w:pPr>
              <w:pStyle w:val="Tekstpodstawowy2"/>
              <w:numPr>
                <w:ilvl w:val="0"/>
                <w:numId w:val="12"/>
              </w:numPr>
              <w:spacing w:after="0"/>
              <w:ind w:left="177" w:hanging="141"/>
              <w:jc w:val="both"/>
              <w:rPr>
                <w:i/>
                <w:color w:val="000000" w:themeColor="text1"/>
                <w:sz w:val="20"/>
                <w:lang w:val="pl-PL"/>
              </w:rPr>
            </w:pPr>
            <w:r w:rsidRPr="00B42DAB">
              <w:rPr>
                <w:i/>
                <w:color w:val="000000" w:themeColor="text1"/>
                <w:sz w:val="20"/>
                <w:lang w:val="pl-PL"/>
              </w:rPr>
              <w:t>Konieczność pozyskiwania informacji o osobach poddanych kwarantannie albo izolacji w warunkach domowych</w:t>
            </w:r>
            <w:r w:rsidR="00317336" w:rsidRPr="00B42DAB">
              <w:rPr>
                <w:i/>
                <w:color w:val="000000" w:themeColor="text1"/>
                <w:sz w:val="20"/>
                <w:lang w:val="pl-PL"/>
              </w:rPr>
              <w:t>, niezbędnych do realizacji zadań pozostających w zakresie SOP</w:t>
            </w:r>
            <w:r w:rsidR="0051228E">
              <w:rPr>
                <w:i/>
                <w:color w:val="000000" w:themeColor="text1"/>
                <w:sz w:val="20"/>
                <w:lang w:val="pl-PL"/>
              </w:rPr>
              <w:t xml:space="preserve"> i SKW</w:t>
            </w:r>
            <w:r w:rsidR="00317336" w:rsidRPr="00B42DAB">
              <w:rPr>
                <w:i/>
                <w:color w:val="000000" w:themeColor="text1"/>
                <w:sz w:val="20"/>
                <w:lang w:val="pl-PL"/>
              </w:rPr>
              <w:t>.</w:t>
            </w:r>
          </w:p>
        </w:tc>
        <w:tc>
          <w:tcPr>
            <w:tcW w:w="2677" w:type="dxa"/>
          </w:tcPr>
          <w:p w14:paraId="31A34B42" w14:textId="784EE0B3" w:rsidR="006655DB" w:rsidRPr="00B42DAB" w:rsidRDefault="0051228E" w:rsidP="00417EC6">
            <w:pPr>
              <w:jc w:val="center"/>
              <w:rPr>
                <w:i/>
                <w:color w:val="000000" w:themeColor="text1"/>
                <w:sz w:val="20"/>
                <w:szCs w:val="24"/>
                <w:lang w:val="pl-PL"/>
              </w:rPr>
            </w:pPr>
            <w:r>
              <w:rPr>
                <w:i/>
                <w:color w:val="000000" w:themeColor="text1"/>
                <w:sz w:val="20"/>
                <w:szCs w:val="24"/>
                <w:lang w:val="pl-PL"/>
              </w:rPr>
              <w:t>2</w:t>
            </w:r>
          </w:p>
        </w:tc>
      </w:tr>
      <w:tr w:rsidR="00417EC6" w:rsidRPr="00B42DAB" w14:paraId="10DD9689" w14:textId="77777777" w:rsidTr="00417EC6">
        <w:tc>
          <w:tcPr>
            <w:tcW w:w="2040" w:type="dxa"/>
            <w:shd w:val="clear" w:color="auto" w:fill="auto"/>
          </w:tcPr>
          <w:p w14:paraId="7E4F32BF" w14:textId="01B1A701" w:rsidR="00E16387" w:rsidRPr="00B42DAB" w:rsidRDefault="00417EC6" w:rsidP="00417EC6">
            <w:pPr>
              <w:rPr>
                <w:i/>
                <w:color w:val="000000" w:themeColor="text1"/>
                <w:sz w:val="20"/>
                <w:szCs w:val="24"/>
                <w:lang w:val="pl-PL"/>
              </w:rPr>
            </w:pPr>
            <w:r w:rsidRPr="00B42DAB">
              <w:rPr>
                <w:i/>
                <w:color w:val="000000" w:themeColor="text1"/>
                <w:sz w:val="20"/>
                <w:szCs w:val="24"/>
                <w:lang w:val="pl-PL"/>
              </w:rPr>
              <w:t>Osoby przekraczające granicę państwa w celu udania się do swojego miejsca zamieszkania lub pobytu na terytorium RP oraz osoby zakażone i mające kontakt z osobą zakażoną, poddawane kwarantannie i nadzorowi epidemiologicznemu</w:t>
            </w:r>
          </w:p>
        </w:tc>
        <w:tc>
          <w:tcPr>
            <w:tcW w:w="5074" w:type="dxa"/>
          </w:tcPr>
          <w:p w14:paraId="3F5AD581" w14:textId="77777777" w:rsidR="00417EC6" w:rsidRPr="00B42DAB" w:rsidRDefault="00417EC6" w:rsidP="007A4C49">
            <w:pPr>
              <w:pStyle w:val="Tekstpodstawowy2"/>
              <w:numPr>
                <w:ilvl w:val="0"/>
                <w:numId w:val="12"/>
              </w:numPr>
              <w:spacing w:after="0"/>
              <w:ind w:left="177" w:hanging="141"/>
              <w:jc w:val="both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 w:rsidRPr="00B42DAB">
              <w:rPr>
                <w:i/>
                <w:color w:val="000000" w:themeColor="text1"/>
                <w:sz w:val="20"/>
                <w:lang w:val="pl-PL"/>
              </w:rPr>
              <w:t>Konieczność zgłaszania się do organów państwowej inspekcji sanitarnej w przypadkach podejrzenia zakażenia wirusem SARS-CoV-2 lub wystąpienia objawów choroby COVID i podania danych identyfikacyjnych oraz danych kontaktowych i adresowych w celu wpisania do ewidencji osób „COVID”</w:t>
            </w:r>
          </w:p>
          <w:p w14:paraId="1ABD831E" w14:textId="77777777" w:rsidR="00417EC6" w:rsidRPr="00B42DAB" w:rsidRDefault="00417EC6" w:rsidP="007A4C49">
            <w:pPr>
              <w:pStyle w:val="Tekstpodstawowy2"/>
              <w:numPr>
                <w:ilvl w:val="0"/>
                <w:numId w:val="12"/>
              </w:numPr>
              <w:spacing w:after="0"/>
              <w:ind w:left="177" w:hanging="141"/>
              <w:jc w:val="both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 w:rsidRPr="00B42DAB">
              <w:rPr>
                <w:i/>
                <w:color w:val="000000" w:themeColor="text1"/>
                <w:sz w:val="20"/>
                <w:lang w:val="pl-PL"/>
              </w:rPr>
              <w:t>Konieczność poddania się obowiązkowi kwarantanny albo izolacji w przypadku wydania odpowiedniej decyzji przez organy państwowej inspekcji sanitarnej</w:t>
            </w:r>
          </w:p>
          <w:p w14:paraId="735BD3C9" w14:textId="77777777" w:rsidR="00417EC6" w:rsidRPr="00B42DAB" w:rsidRDefault="00417EC6" w:rsidP="007A4C49">
            <w:pPr>
              <w:pStyle w:val="Tekstpodstawowy2"/>
              <w:numPr>
                <w:ilvl w:val="0"/>
                <w:numId w:val="12"/>
              </w:numPr>
              <w:spacing w:after="0"/>
              <w:ind w:left="177" w:hanging="141"/>
              <w:jc w:val="both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 w:rsidRPr="00B42DAB">
              <w:rPr>
                <w:i/>
                <w:color w:val="000000" w:themeColor="text1"/>
                <w:sz w:val="20"/>
                <w:lang w:val="pl-PL"/>
              </w:rPr>
              <w:t xml:space="preserve">  Konieczność zgłaszania się do punktów pobrań materiału diagnostycznego w celu wykonania testu na obecność wirusa</w:t>
            </w:r>
            <w:r w:rsidRPr="00B42DAB">
              <w:rPr>
                <w:color w:val="000000" w:themeColor="text1"/>
                <w:sz w:val="20"/>
                <w:lang w:val="pl-PL" w:eastAsia="pl-PL"/>
              </w:rPr>
              <w:t xml:space="preserve"> </w:t>
            </w:r>
            <w:r w:rsidRPr="00B42DAB">
              <w:rPr>
                <w:i/>
                <w:color w:val="000000" w:themeColor="text1"/>
                <w:sz w:val="20"/>
                <w:lang w:val="pl-PL"/>
              </w:rPr>
              <w:t>SARS-CoV-2</w:t>
            </w:r>
          </w:p>
          <w:p w14:paraId="24D8C793" w14:textId="77777777" w:rsidR="00417EC6" w:rsidRPr="00B42DAB" w:rsidRDefault="00417EC6" w:rsidP="007A4C49">
            <w:pPr>
              <w:pStyle w:val="Tekstpodstawowy2"/>
              <w:numPr>
                <w:ilvl w:val="0"/>
                <w:numId w:val="12"/>
              </w:numPr>
              <w:spacing w:after="0"/>
              <w:ind w:left="177" w:hanging="141"/>
              <w:jc w:val="both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 w:rsidRPr="00B42DAB">
              <w:rPr>
                <w:i/>
                <w:color w:val="000000" w:themeColor="text1"/>
                <w:sz w:val="20"/>
                <w:lang w:val="pl-PL"/>
              </w:rPr>
              <w:t>Możliwość uzyskania wyników testu na obecność wirusa</w:t>
            </w:r>
            <w:r w:rsidRPr="00B42DAB">
              <w:rPr>
                <w:color w:val="000000" w:themeColor="text1"/>
                <w:sz w:val="20"/>
                <w:lang w:val="pl-PL" w:eastAsia="pl-PL"/>
              </w:rPr>
              <w:t xml:space="preserve"> </w:t>
            </w:r>
            <w:r w:rsidRPr="00B42DAB">
              <w:rPr>
                <w:i/>
                <w:color w:val="000000" w:themeColor="text1"/>
                <w:sz w:val="20"/>
                <w:lang w:val="pl-PL"/>
              </w:rPr>
              <w:t>SARS-CoV-2</w:t>
            </w:r>
          </w:p>
        </w:tc>
        <w:tc>
          <w:tcPr>
            <w:tcW w:w="2677" w:type="dxa"/>
          </w:tcPr>
          <w:p w14:paraId="2B6D0821" w14:textId="05776E49" w:rsidR="00417EC6" w:rsidRPr="00B42DAB" w:rsidRDefault="00417EC6" w:rsidP="00417EC6">
            <w:pPr>
              <w:jc w:val="center"/>
              <w:rPr>
                <w:i/>
                <w:color w:val="000000" w:themeColor="text1"/>
                <w:sz w:val="20"/>
                <w:szCs w:val="24"/>
                <w:lang w:val="pl-PL"/>
              </w:rPr>
            </w:pPr>
            <w:r w:rsidRPr="00B42DAB">
              <w:rPr>
                <w:i/>
                <w:color w:val="000000" w:themeColor="text1"/>
                <w:sz w:val="20"/>
                <w:szCs w:val="24"/>
                <w:lang w:val="pl-PL"/>
              </w:rPr>
              <w:t xml:space="preserve">ponad </w:t>
            </w:r>
            <w:r w:rsidR="006210CE" w:rsidRPr="00B42DAB">
              <w:rPr>
                <w:i/>
                <w:color w:val="000000" w:themeColor="text1"/>
                <w:sz w:val="20"/>
                <w:szCs w:val="24"/>
                <w:lang w:val="pl-PL"/>
              </w:rPr>
              <w:t>2,6</w:t>
            </w:r>
            <w:r w:rsidRPr="00B42DAB">
              <w:rPr>
                <w:i/>
                <w:color w:val="000000" w:themeColor="text1"/>
                <w:sz w:val="20"/>
                <w:szCs w:val="24"/>
                <w:lang w:val="pl-PL"/>
              </w:rPr>
              <w:t xml:space="preserve"> mln osób</w:t>
            </w:r>
          </w:p>
        </w:tc>
      </w:tr>
      <w:tr w:rsidR="00E16387" w:rsidRPr="00B42DAB" w14:paraId="31F7F5A6" w14:textId="77777777" w:rsidTr="00417EC6">
        <w:tc>
          <w:tcPr>
            <w:tcW w:w="2040" w:type="dxa"/>
            <w:shd w:val="clear" w:color="auto" w:fill="auto"/>
          </w:tcPr>
          <w:p w14:paraId="05A64289" w14:textId="2D1E03E3" w:rsidR="00E16387" w:rsidRPr="00B42DAB" w:rsidRDefault="00E16387" w:rsidP="00417EC6">
            <w:pPr>
              <w:rPr>
                <w:i/>
                <w:color w:val="000000" w:themeColor="text1"/>
                <w:sz w:val="20"/>
                <w:szCs w:val="24"/>
                <w:lang w:val="pl-PL"/>
              </w:rPr>
            </w:pPr>
            <w:r w:rsidRPr="00B42DAB">
              <w:rPr>
                <w:i/>
                <w:color w:val="000000" w:themeColor="text1"/>
                <w:sz w:val="20"/>
                <w:szCs w:val="24"/>
                <w:lang w:val="pl-PL"/>
              </w:rPr>
              <w:t>Osoby poddawane testom mające dostęp do IKP (pacjenci)</w:t>
            </w:r>
          </w:p>
        </w:tc>
        <w:tc>
          <w:tcPr>
            <w:tcW w:w="5074" w:type="dxa"/>
          </w:tcPr>
          <w:p w14:paraId="16747DA6" w14:textId="77777777" w:rsidR="00E16387" w:rsidRPr="00B42DAB" w:rsidRDefault="00E16387" w:rsidP="00E16387">
            <w:pPr>
              <w:pStyle w:val="Tekstpodstawowy2"/>
              <w:numPr>
                <w:ilvl w:val="0"/>
                <w:numId w:val="12"/>
              </w:numPr>
              <w:spacing w:after="0"/>
              <w:ind w:left="177" w:hanging="141"/>
              <w:jc w:val="both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 w:rsidRPr="00B42DAB">
              <w:rPr>
                <w:i/>
                <w:color w:val="000000" w:themeColor="text1"/>
                <w:sz w:val="20"/>
                <w:lang w:val="pl-PL"/>
              </w:rPr>
              <w:t xml:space="preserve">  Konieczność zgłaszania się do punktów pobrań materiału diagnostycznego w celu wykonania testu na obecność wirusa</w:t>
            </w:r>
            <w:r w:rsidRPr="00B42DAB">
              <w:rPr>
                <w:color w:val="000000" w:themeColor="text1"/>
                <w:sz w:val="20"/>
                <w:lang w:val="pl-PL" w:eastAsia="pl-PL"/>
              </w:rPr>
              <w:t xml:space="preserve"> </w:t>
            </w:r>
            <w:r w:rsidRPr="00B42DAB">
              <w:rPr>
                <w:i/>
                <w:color w:val="000000" w:themeColor="text1"/>
                <w:sz w:val="20"/>
                <w:lang w:val="pl-PL"/>
              </w:rPr>
              <w:t>SARS-CoV-2</w:t>
            </w:r>
          </w:p>
          <w:p w14:paraId="56532AC1" w14:textId="0E04F4D7" w:rsidR="00E16387" w:rsidRPr="00B42DAB" w:rsidRDefault="00E16387" w:rsidP="00E16387">
            <w:pPr>
              <w:pStyle w:val="Tekstpodstawowy2"/>
              <w:numPr>
                <w:ilvl w:val="0"/>
                <w:numId w:val="12"/>
              </w:numPr>
              <w:spacing w:after="0"/>
              <w:ind w:left="177" w:hanging="141"/>
              <w:jc w:val="both"/>
              <w:rPr>
                <w:i/>
                <w:color w:val="000000" w:themeColor="text1"/>
                <w:sz w:val="20"/>
                <w:lang w:val="pl-PL"/>
              </w:rPr>
            </w:pPr>
            <w:r w:rsidRPr="00B42DAB">
              <w:rPr>
                <w:i/>
                <w:color w:val="000000" w:themeColor="text1"/>
                <w:sz w:val="20"/>
                <w:lang w:val="pl-PL"/>
              </w:rPr>
              <w:t>Możliwość uzyskania wyników testu na obecność wirusa</w:t>
            </w:r>
            <w:r w:rsidRPr="00B42DAB">
              <w:rPr>
                <w:color w:val="000000" w:themeColor="text1"/>
                <w:sz w:val="20"/>
                <w:lang w:val="pl-PL" w:eastAsia="pl-PL"/>
              </w:rPr>
              <w:t xml:space="preserve"> </w:t>
            </w:r>
            <w:r w:rsidRPr="00B42DAB">
              <w:rPr>
                <w:i/>
                <w:color w:val="000000" w:themeColor="text1"/>
                <w:sz w:val="20"/>
                <w:lang w:val="pl-PL"/>
              </w:rPr>
              <w:t>SARS-CoV-2</w:t>
            </w:r>
          </w:p>
        </w:tc>
        <w:tc>
          <w:tcPr>
            <w:tcW w:w="2677" w:type="dxa"/>
          </w:tcPr>
          <w:p w14:paraId="4F9C15AA" w14:textId="43FF7890" w:rsidR="00E16387" w:rsidRPr="00B42DAB" w:rsidRDefault="003F128F" w:rsidP="003D6D1B">
            <w:pPr>
              <w:spacing w:after="120"/>
              <w:jc w:val="center"/>
              <w:rPr>
                <w:i/>
                <w:color w:val="000000" w:themeColor="text1"/>
                <w:sz w:val="20"/>
              </w:rPr>
            </w:pPr>
            <w:r w:rsidRPr="00B42DAB">
              <w:rPr>
                <w:i/>
                <w:color w:val="000000" w:themeColor="text1"/>
                <w:sz w:val="20"/>
              </w:rPr>
              <w:t xml:space="preserve">ok </w:t>
            </w:r>
            <w:r w:rsidR="00282486" w:rsidRPr="00B42DAB">
              <w:rPr>
                <w:i/>
                <w:color w:val="000000" w:themeColor="text1"/>
                <w:sz w:val="20"/>
              </w:rPr>
              <w:t>1 mln</w:t>
            </w:r>
            <w:r w:rsidR="00FE37B7" w:rsidRPr="00B42DAB">
              <w:rPr>
                <w:i/>
                <w:color w:val="000000" w:themeColor="text1"/>
                <w:sz w:val="20"/>
              </w:rPr>
              <w:t xml:space="preserve"> osób</w:t>
            </w:r>
          </w:p>
        </w:tc>
      </w:tr>
      <w:tr w:rsidR="006655DB" w:rsidRPr="00B42DAB" w14:paraId="4E08494A" w14:textId="77777777" w:rsidTr="00417EC6">
        <w:tc>
          <w:tcPr>
            <w:tcW w:w="2040" w:type="dxa"/>
            <w:shd w:val="clear" w:color="auto" w:fill="auto"/>
          </w:tcPr>
          <w:p w14:paraId="0480EEF0" w14:textId="368AFB39" w:rsidR="006655DB" w:rsidRPr="00B42DAB" w:rsidRDefault="006655DB" w:rsidP="00417EC6">
            <w:pPr>
              <w:rPr>
                <w:i/>
                <w:color w:val="000000" w:themeColor="text1"/>
                <w:sz w:val="20"/>
                <w:szCs w:val="24"/>
                <w:lang w:val="pl-PL"/>
              </w:rPr>
            </w:pPr>
            <w:r w:rsidRPr="00B42DAB">
              <w:rPr>
                <w:i/>
                <w:color w:val="000000" w:themeColor="text1"/>
                <w:sz w:val="20"/>
                <w:szCs w:val="24"/>
                <w:lang w:val="pl-PL"/>
              </w:rPr>
              <w:t>Ministerstwo Zdrowia</w:t>
            </w:r>
          </w:p>
        </w:tc>
        <w:tc>
          <w:tcPr>
            <w:tcW w:w="5074" w:type="dxa"/>
          </w:tcPr>
          <w:p w14:paraId="1224DF3F" w14:textId="77777777" w:rsidR="006655DB" w:rsidRPr="00B42DAB" w:rsidRDefault="006655DB" w:rsidP="006655DB">
            <w:pPr>
              <w:pStyle w:val="Tekstpodstawowy2"/>
              <w:numPr>
                <w:ilvl w:val="0"/>
                <w:numId w:val="12"/>
              </w:numPr>
              <w:spacing w:after="0"/>
              <w:ind w:left="177" w:hanging="141"/>
              <w:jc w:val="both"/>
              <w:rPr>
                <w:i/>
                <w:color w:val="000000" w:themeColor="text1"/>
                <w:sz w:val="20"/>
                <w:lang w:val="pl-PL"/>
              </w:rPr>
            </w:pPr>
            <w:r w:rsidRPr="00B42DAB">
              <w:rPr>
                <w:i/>
                <w:color w:val="000000" w:themeColor="text1"/>
                <w:sz w:val="20"/>
                <w:lang w:val="pl-PL"/>
              </w:rPr>
              <w:t xml:space="preserve">Konieczność monitorowania poziomu zakażeń wirusem SARS-CoV-2 w RP, </w:t>
            </w:r>
          </w:p>
          <w:p w14:paraId="2B952DA8" w14:textId="77777777" w:rsidR="006655DB" w:rsidRPr="00B42DAB" w:rsidRDefault="006655DB" w:rsidP="006655DB">
            <w:pPr>
              <w:pStyle w:val="Tekstpodstawowy2"/>
              <w:numPr>
                <w:ilvl w:val="0"/>
                <w:numId w:val="12"/>
              </w:numPr>
              <w:spacing w:after="0"/>
              <w:ind w:left="177" w:hanging="141"/>
              <w:jc w:val="both"/>
              <w:rPr>
                <w:i/>
                <w:color w:val="000000" w:themeColor="text1"/>
                <w:sz w:val="20"/>
                <w:lang w:val="pl-PL"/>
              </w:rPr>
            </w:pPr>
            <w:r w:rsidRPr="00B42DAB">
              <w:rPr>
                <w:i/>
                <w:color w:val="000000" w:themeColor="text1"/>
                <w:sz w:val="20"/>
                <w:lang w:val="pl-PL"/>
              </w:rPr>
              <w:t>Konieczność monitorowania poziomu  wykonywanych testów na obecność wirusa SARS-CoV-2Konieczność monitorowania liczby osób poddanych obowiązkowi odbycia kwarantanny albo izolacji w warunkach domowych</w:t>
            </w:r>
          </w:p>
          <w:p w14:paraId="15056199" w14:textId="77777777" w:rsidR="006655DB" w:rsidRPr="00B42DAB" w:rsidRDefault="006655DB" w:rsidP="006655DB">
            <w:pPr>
              <w:pStyle w:val="Tekstpodstawowy2"/>
              <w:numPr>
                <w:ilvl w:val="0"/>
                <w:numId w:val="12"/>
              </w:numPr>
              <w:spacing w:after="0"/>
              <w:ind w:left="177" w:hanging="141"/>
              <w:jc w:val="both"/>
              <w:rPr>
                <w:i/>
                <w:color w:val="000000" w:themeColor="text1"/>
                <w:sz w:val="20"/>
                <w:lang w:val="pl-PL"/>
              </w:rPr>
            </w:pPr>
            <w:r w:rsidRPr="00B42DAB">
              <w:rPr>
                <w:i/>
                <w:color w:val="000000" w:themeColor="text1"/>
                <w:sz w:val="20"/>
                <w:lang w:val="pl-PL"/>
              </w:rPr>
              <w:t>Konieczność monitorowania liczby osób przebywających w wyodrębnionych miejscach izolacji oraz hospitalizacji związanej z zachorowaniem na COVID,</w:t>
            </w:r>
          </w:p>
          <w:p w14:paraId="615B22C2" w14:textId="0A7DDCB6" w:rsidR="006655DB" w:rsidRPr="00B42DAB" w:rsidRDefault="006655DB">
            <w:pPr>
              <w:pStyle w:val="Tekstpodstawowy2"/>
              <w:numPr>
                <w:ilvl w:val="0"/>
                <w:numId w:val="12"/>
              </w:numPr>
              <w:spacing w:after="0"/>
              <w:ind w:left="177" w:hanging="141"/>
              <w:jc w:val="both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 w:rsidRPr="00B42DAB">
              <w:rPr>
                <w:i/>
                <w:color w:val="000000" w:themeColor="text1"/>
                <w:sz w:val="20"/>
                <w:lang w:val="pl-PL"/>
              </w:rPr>
              <w:t>Konieczność monitorowania liczby osób mających kontakt z osobami zakażonymi albo podejrzanymi o zakażenie wirusem SARS-CoV-2 oraz wszystkich osób powiązanych relacją domowa, rodzinną albo relacją innego typu z tymi osobami</w:t>
            </w:r>
          </w:p>
        </w:tc>
        <w:tc>
          <w:tcPr>
            <w:tcW w:w="2677" w:type="dxa"/>
          </w:tcPr>
          <w:p w14:paraId="005167D0" w14:textId="0CD492E0" w:rsidR="006655DB" w:rsidRPr="00B42DAB" w:rsidRDefault="006655DB" w:rsidP="003D6D1B">
            <w:pPr>
              <w:spacing w:after="120"/>
              <w:jc w:val="center"/>
              <w:rPr>
                <w:i/>
                <w:color w:val="000000" w:themeColor="text1"/>
                <w:sz w:val="20"/>
              </w:rPr>
            </w:pPr>
            <w:r w:rsidRPr="00B42DAB">
              <w:rPr>
                <w:i/>
                <w:color w:val="000000" w:themeColor="text1"/>
                <w:sz w:val="20"/>
              </w:rPr>
              <w:t>1</w:t>
            </w:r>
          </w:p>
        </w:tc>
      </w:tr>
      <w:tr w:rsidR="006655DB" w:rsidRPr="00B42DAB" w14:paraId="4D2C7C42" w14:textId="77777777" w:rsidTr="00417EC6">
        <w:tc>
          <w:tcPr>
            <w:tcW w:w="2040" w:type="dxa"/>
            <w:shd w:val="clear" w:color="auto" w:fill="auto"/>
          </w:tcPr>
          <w:p w14:paraId="5BF4D11E" w14:textId="77777777" w:rsidR="006655DB" w:rsidRPr="00B42DAB" w:rsidRDefault="006655DB" w:rsidP="006655DB">
            <w:pPr>
              <w:rPr>
                <w:i/>
                <w:color w:val="000000" w:themeColor="text1"/>
                <w:sz w:val="20"/>
                <w:szCs w:val="24"/>
                <w:lang w:val="pl-PL"/>
              </w:rPr>
            </w:pPr>
            <w:r w:rsidRPr="00B42DAB">
              <w:rPr>
                <w:i/>
                <w:color w:val="000000" w:themeColor="text1"/>
                <w:sz w:val="20"/>
                <w:szCs w:val="24"/>
                <w:lang w:val="pl-PL"/>
              </w:rPr>
              <w:t>NIZP-PZH</w:t>
            </w:r>
          </w:p>
          <w:p w14:paraId="2C48DE03" w14:textId="77777777" w:rsidR="006655DB" w:rsidRPr="00B42DAB" w:rsidDel="006655DB" w:rsidRDefault="006655DB" w:rsidP="006655DB">
            <w:pPr>
              <w:rPr>
                <w:i/>
                <w:color w:val="000000" w:themeColor="text1"/>
                <w:sz w:val="20"/>
                <w:szCs w:val="24"/>
                <w:lang w:val="pl-PL"/>
              </w:rPr>
            </w:pPr>
          </w:p>
        </w:tc>
        <w:tc>
          <w:tcPr>
            <w:tcW w:w="5074" w:type="dxa"/>
          </w:tcPr>
          <w:p w14:paraId="79624A0D" w14:textId="77777777" w:rsidR="006655DB" w:rsidRPr="00B42DAB" w:rsidRDefault="006655DB" w:rsidP="006655DB">
            <w:pPr>
              <w:pStyle w:val="Tekstpodstawowy2"/>
              <w:numPr>
                <w:ilvl w:val="0"/>
                <w:numId w:val="12"/>
              </w:numPr>
              <w:spacing w:after="0"/>
              <w:ind w:left="177" w:hanging="141"/>
              <w:jc w:val="both"/>
              <w:rPr>
                <w:i/>
                <w:color w:val="000000" w:themeColor="text1"/>
                <w:sz w:val="20"/>
                <w:lang w:val="pl-PL"/>
              </w:rPr>
            </w:pPr>
            <w:r w:rsidRPr="00B42DAB">
              <w:rPr>
                <w:i/>
                <w:color w:val="000000" w:themeColor="text1"/>
                <w:sz w:val="20"/>
                <w:lang w:val="pl-PL"/>
              </w:rPr>
              <w:t xml:space="preserve">Konieczność monitorowania poziomu zakażeń wirusem SARS-CoV-2 w RP, </w:t>
            </w:r>
          </w:p>
          <w:p w14:paraId="4ABFD2E7" w14:textId="77777777" w:rsidR="006655DB" w:rsidRPr="00B42DAB" w:rsidRDefault="006655DB" w:rsidP="006655DB">
            <w:pPr>
              <w:pStyle w:val="Tekstpodstawowy2"/>
              <w:numPr>
                <w:ilvl w:val="0"/>
                <w:numId w:val="12"/>
              </w:numPr>
              <w:spacing w:after="0"/>
              <w:ind w:left="177" w:hanging="141"/>
              <w:jc w:val="both"/>
              <w:rPr>
                <w:i/>
                <w:color w:val="000000" w:themeColor="text1"/>
                <w:sz w:val="20"/>
                <w:lang w:val="pl-PL"/>
              </w:rPr>
            </w:pPr>
            <w:r w:rsidRPr="00B42DAB">
              <w:rPr>
                <w:i/>
                <w:color w:val="000000" w:themeColor="text1"/>
                <w:sz w:val="20"/>
                <w:lang w:val="pl-PL"/>
              </w:rPr>
              <w:t xml:space="preserve">Konieczność monitorowania poziomu  wykonywanych testów na obecność wirusa SARS-CoV-2Konieczność monitorowania liczby osób </w:t>
            </w:r>
            <w:r w:rsidRPr="00B42DAB">
              <w:rPr>
                <w:i/>
                <w:color w:val="000000" w:themeColor="text1"/>
                <w:sz w:val="20"/>
                <w:lang w:val="pl-PL"/>
              </w:rPr>
              <w:lastRenderedPageBreak/>
              <w:t>poddanych obowiązkowi odbycia kwarantanny albo izolacji w warunkach domowych</w:t>
            </w:r>
          </w:p>
          <w:p w14:paraId="3C0ABD43" w14:textId="77777777" w:rsidR="006655DB" w:rsidRPr="00B42DAB" w:rsidRDefault="006655DB" w:rsidP="006655DB">
            <w:pPr>
              <w:pStyle w:val="Tekstpodstawowy2"/>
              <w:numPr>
                <w:ilvl w:val="0"/>
                <w:numId w:val="12"/>
              </w:numPr>
              <w:spacing w:after="0"/>
              <w:ind w:left="177" w:hanging="141"/>
              <w:jc w:val="both"/>
              <w:rPr>
                <w:i/>
                <w:color w:val="000000" w:themeColor="text1"/>
                <w:sz w:val="20"/>
                <w:lang w:val="pl-PL"/>
              </w:rPr>
            </w:pPr>
            <w:r w:rsidRPr="00B42DAB">
              <w:rPr>
                <w:i/>
                <w:color w:val="000000" w:themeColor="text1"/>
                <w:sz w:val="20"/>
                <w:lang w:val="pl-PL"/>
              </w:rPr>
              <w:t>Konieczność monitorowania liczby osób przebywających w wyodrębnionych miejscach izolacji oraz hospitalizacji związanej z zachorowaniem na COVID,</w:t>
            </w:r>
          </w:p>
          <w:p w14:paraId="0279F136" w14:textId="030B88E9" w:rsidR="006655DB" w:rsidRPr="00B42DAB" w:rsidRDefault="006655DB" w:rsidP="006655DB">
            <w:pPr>
              <w:pStyle w:val="Tekstpodstawowy2"/>
              <w:numPr>
                <w:ilvl w:val="0"/>
                <w:numId w:val="12"/>
              </w:numPr>
              <w:spacing w:after="0"/>
              <w:ind w:left="177" w:hanging="141"/>
              <w:jc w:val="both"/>
              <w:rPr>
                <w:i/>
                <w:color w:val="000000" w:themeColor="text1"/>
                <w:sz w:val="20"/>
                <w:lang w:val="pl-PL"/>
              </w:rPr>
            </w:pPr>
            <w:r w:rsidRPr="00B42DAB">
              <w:rPr>
                <w:i/>
                <w:color w:val="000000" w:themeColor="text1"/>
                <w:sz w:val="20"/>
                <w:lang w:val="pl-PL"/>
              </w:rPr>
              <w:t>Konieczność monitorowania liczby osób mających kontakt z osobami zakażonymi albo podejrzanymi o zakażenie wirusem SARS-CoV-2 oraz wszystkich osób powiązanych relacją domowa, rodzinną albo relacją innego typu z tymi osobami</w:t>
            </w:r>
            <w:r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 xml:space="preserve"> </w:t>
            </w:r>
          </w:p>
        </w:tc>
        <w:tc>
          <w:tcPr>
            <w:tcW w:w="2677" w:type="dxa"/>
          </w:tcPr>
          <w:p w14:paraId="1B27491C" w14:textId="1988F974" w:rsidR="006655DB" w:rsidRPr="00B42DAB" w:rsidRDefault="006655DB" w:rsidP="003D6D1B">
            <w:pPr>
              <w:spacing w:after="120"/>
              <w:jc w:val="center"/>
              <w:rPr>
                <w:i/>
                <w:color w:val="000000" w:themeColor="text1"/>
                <w:sz w:val="20"/>
              </w:rPr>
            </w:pPr>
            <w:r w:rsidRPr="00B42DAB">
              <w:rPr>
                <w:i/>
                <w:color w:val="000000" w:themeColor="text1"/>
                <w:sz w:val="20"/>
              </w:rPr>
              <w:lastRenderedPageBreak/>
              <w:t>1</w:t>
            </w:r>
          </w:p>
        </w:tc>
      </w:tr>
      <w:tr w:rsidR="006655DB" w:rsidRPr="00B42DAB" w14:paraId="0F2AEC89" w14:textId="77777777" w:rsidTr="00417EC6">
        <w:tc>
          <w:tcPr>
            <w:tcW w:w="2040" w:type="dxa"/>
            <w:shd w:val="clear" w:color="auto" w:fill="auto"/>
          </w:tcPr>
          <w:p w14:paraId="7D2CDF75" w14:textId="77777777" w:rsidR="006655DB" w:rsidRPr="00B42DAB" w:rsidRDefault="006655DB" w:rsidP="006655DB">
            <w:pPr>
              <w:rPr>
                <w:i/>
                <w:color w:val="000000" w:themeColor="text1"/>
                <w:sz w:val="20"/>
                <w:szCs w:val="24"/>
                <w:lang w:val="pl-PL"/>
              </w:rPr>
            </w:pPr>
            <w:r w:rsidRPr="00B42DAB">
              <w:rPr>
                <w:i/>
                <w:color w:val="000000" w:themeColor="text1"/>
                <w:sz w:val="20"/>
                <w:szCs w:val="24"/>
                <w:lang w:val="pl-PL"/>
              </w:rPr>
              <w:t>GIS</w:t>
            </w:r>
          </w:p>
          <w:p w14:paraId="3D857980" w14:textId="77777777" w:rsidR="006655DB" w:rsidRPr="00B42DAB" w:rsidRDefault="006655DB" w:rsidP="006655DB">
            <w:pPr>
              <w:rPr>
                <w:i/>
                <w:color w:val="000000" w:themeColor="text1"/>
                <w:sz w:val="20"/>
                <w:szCs w:val="24"/>
                <w:lang w:val="pl-PL"/>
              </w:rPr>
            </w:pPr>
          </w:p>
        </w:tc>
        <w:tc>
          <w:tcPr>
            <w:tcW w:w="5074" w:type="dxa"/>
          </w:tcPr>
          <w:p w14:paraId="6CF390E0" w14:textId="77777777" w:rsidR="006655DB" w:rsidRPr="00B42DAB" w:rsidRDefault="006655DB" w:rsidP="006655DB">
            <w:pPr>
              <w:pStyle w:val="Tekstpodstawowy2"/>
              <w:numPr>
                <w:ilvl w:val="0"/>
                <w:numId w:val="12"/>
              </w:numPr>
              <w:spacing w:after="0"/>
              <w:ind w:left="177" w:hanging="141"/>
              <w:jc w:val="both"/>
              <w:rPr>
                <w:i/>
                <w:color w:val="000000" w:themeColor="text1"/>
                <w:sz w:val="20"/>
                <w:lang w:val="pl-PL"/>
              </w:rPr>
            </w:pPr>
            <w:r w:rsidRPr="00B42DAB">
              <w:rPr>
                <w:i/>
                <w:color w:val="000000" w:themeColor="text1"/>
                <w:sz w:val="20"/>
                <w:lang w:val="pl-PL"/>
              </w:rPr>
              <w:t xml:space="preserve">Konieczność monitorowania poziomu zakażeń wirusem SARS-CoV-2 w RP, </w:t>
            </w:r>
          </w:p>
          <w:p w14:paraId="4492EFDA" w14:textId="5709E3D3" w:rsidR="006655DB" w:rsidRPr="00B42DAB" w:rsidRDefault="006655DB" w:rsidP="006655DB">
            <w:pPr>
              <w:pStyle w:val="Tekstpodstawowy2"/>
              <w:numPr>
                <w:ilvl w:val="0"/>
                <w:numId w:val="12"/>
              </w:numPr>
              <w:spacing w:after="0"/>
              <w:ind w:left="177" w:hanging="141"/>
              <w:jc w:val="both"/>
              <w:rPr>
                <w:i/>
                <w:color w:val="000000" w:themeColor="text1"/>
                <w:sz w:val="20"/>
                <w:lang w:val="pl-PL"/>
              </w:rPr>
            </w:pPr>
            <w:r w:rsidRPr="00B42DAB">
              <w:rPr>
                <w:i/>
                <w:color w:val="000000" w:themeColor="text1"/>
                <w:sz w:val="20"/>
                <w:lang w:val="pl-PL"/>
              </w:rPr>
              <w:t>Konieczność monitorowania poziomu  wykonywanych testów na obecność wirusa SARS-CoV-2Konieczność monitorowania liczby osób poddanych obowiązkowi odbycia kwarantanny albo izolacji w warunkach domowych</w:t>
            </w:r>
          </w:p>
          <w:p w14:paraId="54085B8E" w14:textId="77777777" w:rsidR="006655DB" w:rsidRPr="00B42DAB" w:rsidRDefault="006655DB" w:rsidP="006655DB">
            <w:pPr>
              <w:pStyle w:val="Tekstpodstawowy2"/>
              <w:numPr>
                <w:ilvl w:val="0"/>
                <w:numId w:val="12"/>
              </w:numPr>
              <w:spacing w:after="0"/>
              <w:ind w:left="177" w:hanging="141"/>
              <w:jc w:val="both"/>
              <w:rPr>
                <w:i/>
                <w:color w:val="000000" w:themeColor="text1"/>
                <w:sz w:val="20"/>
                <w:lang w:val="pl-PL"/>
              </w:rPr>
            </w:pPr>
            <w:r w:rsidRPr="00B42DAB">
              <w:rPr>
                <w:i/>
                <w:color w:val="000000" w:themeColor="text1"/>
                <w:sz w:val="20"/>
                <w:lang w:val="pl-PL"/>
              </w:rPr>
              <w:t>Konieczność monitorowania liczby osób przebywających w wyodrębnionych miejscach izolacji oraz hospitalizacji związanej z zachorowaniem na COVID,</w:t>
            </w:r>
          </w:p>
          <w:p w14:paraId="158BB54F" w14:textId="77777777" w:rsidR="006655DB" w:rsidRPr="00B42DAB" w:rsidRDefault="006655DB" w:rsidP="006655DB">
            <w:pPr>
              <w:pStyle w:val="Tekstpodstawowy2"/>
              <w:numPr>
                <w:ilvl w:val="0"/>
                <w:numId w:val="12"/>
              </w:numPr>
              <w:spacing w:after="0"/>
              <w:ind w:left="177" w:hanging="141"/>
              <w:jc w:val="both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 w:rsidRPr="00B42DAB">
              <w:rPr>
                <w:i/>
                <w:color w:val="000000" w:themeColor="text1"/>
                <w:sz w:val="20"/>
                <w:lang w:val="pl-PL"/>
              </w:rPr>
              <w:t>Konieczność monitorowania liczby osób mających kontakt z osobami zakażonymi albo podejrzanymi o zakażenie wirusem SARS-CoV-2 oraz wszystkich osób powiązanych relacją domowa, rodzinną albo relacją innego typu z tymi osobami</w:t>
            </w:r>
            <w:r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 xml:space="preserve"> </w:t>
            </w:r>
          </w:p>
        </w:tc>
        <w:tc>
          <w:tcPr>
            <w:tcW w:w="2677" w:type="dxa"/>
          </w:tcPr>
          <w:p w14:paraId="29A73863" w14:textId="28A13ACA" w:rsidR="006655DB" w:rsidRPr="00B42DAB" w:rsidRDefault="006655DB" w:rsidP="003D6D1B">
            <w:pPr>
              <w:jc w:val="center"/>
              <w:rPr>
                <w:color w:val="000000" w:themeColor="text1"/>
              </w:rPr>
            </w:pPr>
            <w:r w:rsidRPr="00B42DAB">
              <w:rPr>
                <w:color w:val="000000" w:themeColor="text1"/>
              </w:rPr>
              <w:t>1</w:t>
            </w:r>
          </w:p>
        </w:tc>
      </w:tr>
      <w:tr w:rsidR="006655DB" w:rsidRPr="00B42DAB" w14:paraId="16AA3570" w14:textId="77777777" w:rsidTr="00417EC6">
        <w:tc>
          <w:tcPr>
            <w:tcW w:w="2040" w:type="dxa"/>
            <w:shd w:val="clear" w:color="auto" w:fill="auto"/>
          </w:tcPr>
          <w:p w14:paraId="7CC0EA94" w14:textId="77777777" w:rsidR="006655DB" w:rsidRPr="00B42DAB" w:rsidRDefault="006655DB" w:rsidP="006655DB">
            <w:pPr>
              <w:rPr>
                <w:i/>
                <w:color w:val="000000" w:themeColor="text1"/>
                <w:sz w:val="20"/>
                <w:szCs w:val="24"/>
                <w:lang w:val="pl-PL"/>
              </w:rPr>
            </w:pPr>
            <w:r w:rsidRPr="00B42DAB">
              <w:rPr>
                <w:i/>
                <w:color w:val="000000" w:themeColor="text1"/>
                <w:sz w:val="20"/>
                <w:szCs w:val="24"/>
                <w:lang w:val="pl-PL"/>
              </w:rPr>
              <w:t>Ministerstwo Cyfryzacji</w:t>
            </w:r>
          </w:p>
        </w:tc>
        <w:tc>
          <w:tcPr>
            <w:tcW w:w="5074" w:type="dxa"/>
          </w:tcPr>
          <w:p w14:paraId="0FF4336B" w14:textId="77777777" w:rsidR="006655DB" w:rsidRPr="00B42DAB" w:rsidRDefault="006655DB" w:rsidP="006655DB">
            <w:pPr>
              <w:pStyle w:val="Tekstpodstawowy2"/>
              <w:numPr>
                <w:ilvl w:val="0"/>
                <w:numId w:val="12"/>
              </w:numPr>
              <w:spacing w:after="0"/>
              <w:ind w:left="177" w:hanging="141"/>
              <w:jc w:val="both"/>
              <w:rPr>
                <w:i/>
                <w:color w:val="000000" w:themeColor="text1"/>
                <w:sz w:val="20"/>
                <w:lang w:val="pl-PL"/>
              </w:rPr>
            </w:pPr>
            <w:bookmarkStart w:id="9" w:name="_Hlk50978543"/>
            <w:r w:rsidRPr="00B42DAB">
              <w:rPr>
                <w:i/>
                <w:color w:val="000000" w:themeColor="text1"/>
                <w:sz w:val="20"/>
                <w:lang w:val="pl-PL"/>
              </w:rPr>
              <w:t xml:space="preserve">Zapewnienie informacji o osobach poddanych obowiązkowi odbycia kwarantanny albo izolacji w warunkach domowych w celu obsługi komunikacji z tymi osobami poprzez </w:t>
            </w:r>
            <w:bookmarkEnd w:id="9"/>
            <w:r w:rsidRPr="00B42DAB">
              <w:rPr>
                <w:i/>
                <w:color w:val="000000" w:themeColor="text1"/>
                <w:sz w:val="20"/>
                <w:lang w:val="pl-PL"/>
              </w:rPr>
              <w:t>aplikację „Kwarantanna domowa”, udostępnioną i utrzymywaną przez MC na potrzeby monitorowania przestrzegania nakazu kwarantanny i izolacji w warunkach domowych</w:t>
            </w:r>
          </w:p>
        </w:tc>
        <w:tc>
          <w:tcPr>
            <w:tcW w:w="2677" w:type="dxa"/>
          </w:tcPr>
          <w:p w14:paraId="266548E5" w14:textId="4C591EA4" w:rsidR="006655DB" w:rsidRPr="00B42DAB" w:rsidRDefault="006655DB" w:rsidP="003D6D1B">
            <w:pPr>
              <w:spacing w:after="120"/>
              <w:jc w:val="center"/>
              <w:rPr>
                <w:i/>
                <w:color w:val="000000" w:themeColor="text1"/>
                <w:sz w:val="20"/>
              </w:rPr>
            </w:pPr>
            <w:r w:rsidRPr="00B42DAB">
              <w:rPr>
                <w:i/>
                <w:color w:val="000000" w:themeColor="text1"/>
                <w:sz w:val="20"/>
              </w:rPr>
              <w:t>1</w:t>
            </w:r>
          </w:p>
        </w:tc>
      </w:tr>
      <w:tr w:rsidR="006655DB" w:rsidRPr="00B42DAB" w14:paraId="139E017B" w14:textId="77777777" w:rsidTr="00417EC6">
        <w:tc>
          <w:tcPr>
            <w:tcW w:w="2040" w:type="dxa"/>
            <w:shd w:val="clear" w:color="auto" w:fill="auto"/>
          </w:tcPr>
          <w:p w14:paraId="1AD0BEAA" w14:textId="77777777" w:rsidR="006655DB" w:rsidRPr="00B42DAB" w:rsidRDefault="006655DB" w:rsidP="006655DB">
            <w:pPr>
              <w:rPr>
                <w:i/>
                <w:color w:val="000000" w:themeColor="text1"/>
                <w:sz w:val="20"/>
                <w:szCs w:val="24"/>
                <w:lang w:val="pl-PL"/>
              </w:rPr>
            </w:pPr>
            <w:bookmarkStart w:id="10" w:name="_Hlk50714725"/>
            <w:r w:rsidRPr="00B42DAB">
              <w:rPr>
                <w:i/>
                <w:color w:val="000000" w:themeColor="text1"/>
                <w:sz w:val="20"/>
                <w:szCs w:val="24"/>
                <w:lang w:val="pl-PL"/>
              </w:rPr>
              <w:t>Ministerstwo Spraw Wewnętrznych i Administracji</w:t>
            </w:r>
            <w:bookmarkEnd w:id="10"/>
          </w:p>
        </w:tc>
        <w:tc>
          <w:tcPr>
            <w:tcW w:w="5074" w:type="dxa"/>
          </w:tcPr>
          <w:p w14:paraId="552F4358" w14:textId="77777777" w:rsidR="006655DB" w:rsidRPr="00B42DAB" w:rsidRDefault="006655DB" w:rsidP="006655DB">
            <w:pPr>
              <w:pStyle w:val="Tekstpodstawowy2"/>
              <w:numPr>
                <w:ilvl w:val="0"/>
                <w:numId w:val="12"/>
              </w:numPr>
              <w:spacing w:after="0"/>
              <w:ind w:left="177" w:hanging="141"/>
              <w:jc w:val="both"/>
              <w:rPr>
                <w:i/>
                <w:color w:val="000000" w:themeColor="text1"/>
                <w:sz w:val="20"/>
                <w:lang w:val="pl-PL"/>
              </w:rPr>
            </w:pPr>
            <w:r w:rsidRPr="00B42DAB">
              <w:rPr>
                <w:i/>
                <w:color w:val="000000" w:themeColor="text1"/>
                <w:sz w:val="20"/>
                <w:lang w:val="pl-PL"/>
              </w:rPr>
              <w:t>Konieczność pozyskiwania informacji o osobach poddanych obowiązkowi odbycia kwarantanny albo izolacji w warunkach domowych</w:t>
            </w:r>
          </w:p>
        </w:tc>
        <w:tc>
          <w:tcPr>
            <w:tcW w:w="2677" w:type="dxa"/>
          </w:tcPr>
          <w:p w14:paraId="11375AAB" w14:textId="11F94974" w:rsidR="006655DB" w:rsidRPr="00B42DAB" w:rsidRDefault="0039720B" w:rsidP="003D6D1B">
            <w:pPr>
              <w:spacing w:after="120"/>
              <w:jc w:val="center"/>
              <w:rPr>
                <w:i/>
                <w:color w:val="000000" w:themeColor="text1"/>
                <w:sz w:val="20"/>
              </w:rPr>
            </w:pPr>
            <w:r w:rsidRPr="00B42DAB">
              <w:rPr>
                <w:i/>
                <w:color w:val="000000" w:themeColor="text1"/>
                <w:sz w:val="20"/>
              </w:rPr>
              <w:t>1</w:t>
            </w:r>
          </w:p>
        </w:tc>
      </w:tr>
      <w:tr w:rsidR="006655DB" w:rsidRPr="00B42DAB" w14:paraId="2BC91FCC" w14:textId="77777777" w:rsidTr="00417EC6">
        <w:tc>
          <w:tcPr>
            <w:tcW w:w="2040" w:type="dxa"/>
            <w:shd w:val="clear" w:color="auto" w:fill="auto"/>
          </w:tcPr>
          <w:p w14:paraId="2FAB775E" w14:textId="77777777" w:rsidR="006655DB" w:rsidRPr="00B42DAB" w:rsidRDefault="006655DB" w:rsidP="006655DB">
            <w:pPr>
              <w:rPr>
                <w:i/>
                <w:color w:val="000000" w:themeColor="text1"/>
                <w:sz w:val="20"/>
                <w:szCs w:val="24"/>
                <w:lang w:val="pl-PL"/>
              </w:rPr>
            </w:pPr>
            <w:r w:rsidRPr="00B42DAB">
              <w:rPr>
                <w:i/>
                <w:color w:val="000000" w:themeColor="text1"/>
                <w:sz w:val="20"/>
                <w:szCs w:val="24"/>
                <w:lang w:val="pl-PL"/>
              </w:rPr>
              <w:t>Rządowe Centrum Bezpieczeństwa</w:t>
            </w:r>
          </w:p>
          <w:p w14:paraId="600F2704" w14:textId="77777777" w:rsidR="006655DB" w:rsidRPr="00B42DAB" w:rsidRDefault="006655DB" w:rsidP="006655DB">
            <w:pPr>
              <w:rPr>
                <w:i/>
                <w:color w:val="000000" w:themeColor="text1"/>
                <w:sz w:val="20"/>
                <w:szCs w:val="24"/>
                <w:lang w:val="pl-PL"/>
              </w:rPr>
            </w:pPr>
          </w:p>
        </w:tc>
        <w:tc>
          <w:tcPr>
            <w:tcW w:w="5074" w:type="dxa"/>
          </w:tcPr>
          <w:p w14:paraId="4058A470" w14:textId="6E5C04AD" w:rsidR="006655DB" w:rsidRPr="00B42DAB" w:rsidRDefault="006655DB" w:rsidP="006655DB">
            <w:pPr>
              <w:pStyle w:val="Tekstpodstawowy2"/>
              <w:numPr>
                <w:ilvl w:val="0"/>
                <w:numId w:val="12"/>
              </w:numPr>
              <w:spacing w:after="0"/>
              <w:ind w:left="177" w:hanging="141"/>
              <w:jc w:val="both"/>
              <w:rPr>
                <w:i/>
                <w:color w:val="000000" w:themeColor="text1"/>
                <w:sz w:val="20"/>
                <w:lang w:val="pl-PL"/>
              </w:rPr>
            </w:pPr>
            <w:r w:rsidRPr="00B42DAB">
              <w:rPr>
                <w:i/>
                <w:color w:val="000000" w:themeColor="text1"/>
                <w:sz w:val="20"/>
                <w:lang w:val="pl-PL"/>
              </w:rPr>
              <w:t>Konieczność pozyskiwania informacji o osobach poddanych obowiązkowi odbycia kwarantanny albo izolacji w warunkach domowych</w:t>
            </w:r>
            <w:r w:rsidR="00317336" w:rsidRPr="00B42DAB">
              <w:rPr>
                <w:i/>
                <w:color w:val="000000" w:themeColor="text1"/>
                <w:sz w:val="20"/>
                <w:lang w:val="pl-PL"/>
              </w:rPr>
              <w:t>, niezbędnych do realizacji zadań pozostających w zakresie RCB.</w:t>
            </w:r>
          </w:p>
        </w:tc>
        <w:tc>
          <w:tcPr>
            <w:tcW w:w="2677" w:type="dxa"/>
          </w:tcPr>
          <w:p w14:paraId="23A92A51" w14:textId="2383B2BF" w:rsidR="006655DB" w:rsidRPr="00B42DAB" w:rsidRDefault="008E4A64" w:rsidP="003D6D1B">
            <w:pPr>
              <w:spacing w:after="120"/>
              <w:jc w:val="center"/>
              <w:rPr>
                <w:i/>
                <w:color w:val="000000" w:themeColor="text1"/>
                <w:sz w:val="20"/>
              </w:rPr>
            </w:pPr>
            <w:r w:rsidRPr="00B42DAB">
              <w:rPr>
                <w:i/>
                <w:color w:val="000000" w:themeColor="text1"/>
                <w:sz w:val="20"/>
              </w:rPr>
              <w:t>1</w:t>
            </w:r>
          </w:p>
        </w:tc>
      </w:tr>
      <w:tr w:rsidR="006655DB" w:rsidRPr="00B42DAB" w14:paraId="179F3616" w14:textId="77777777" w:rsidTr="00417EC6">
        <w:tc>
          <w:tcPr>
            <w:tcW w:w="2040" w:type="dxa"/>
            <w:shd w:val="clear" w:color="auto" w:fill="auto"/>
          </w:tcPr>
          <w:p w14:paraId="17705FD5" w14:textId="7D75AEDA" w:rsidR="006655DB" w:rsidRPr="00B42DAB" w:rsidRDefault="006655DB" w:rsidP="006655DB">
            <w:pPr>
              <w:rPr>
                <w:i/>
                <w:color w:val="000000" w:themeColor="text1"/>
                <w:sz w:val="20"/>
                <w:szCs w:val="24"/>
                <w:lang w:val="pl-PL"/>
              </w:rPr>
            </w:pPr>
            <w:r w:rsidRPr="00B42DAB">
              <w:rPr>
                <w:i/>
                <w:color w:val="000000" w:themeColor="text1"/>
                <w:sz w:val="20"/>
                <w:szCs w:val="24"/>
                <w:lang w:val="pl-PL"/>
              </w:rPr>
              <w:t xml:space="preserve">Urzędy Skarbowe </w:t>
            </w:r>
          </w:p>
        </w:tc>
        <w:tc>
          <w:tcPr>
            <w:tcW w:w="5074" w:type="dxa"/>
          </w:tcPr>
          <w:p w14:paraId="4D191A23" w14:textId="2858BD82" w:rsidR="006655DB" w:rsidRPr="00B42DAB" w:rsidRDefault="006655DB" w:rsidP="006655DB">
            <w:pPr>
              <w:pStyle w:val="Tekstpodstawowy2"/>
              <w:numPr>
                <w:ilvl w:val="0"/>
                <w:numId w:val="12"/>
              </w:numPr>
              <w:spacing w:after="0"/>
              <w:ind w:left="177" w:hanging="141"/>
              <w:jc w:val="both"/>
              <w:rPr>
                <w:i/>
                <w:color w:val="000000" w:themeColor="text1"/>
                <w:sz w:val="20"/>
                <w:lang w:val="pl-PL"/>
              </w:rPr>
            </w:pPr>
            <w:r w:rsidRPr="00B42DAB">
              <w:rPr>
                <w:i/>
                <w:color w:val="000000" w:themeColor="text1"/>
                <w:sz w:val="20"/>
                <w:lang w:val="pl-PL"/>
              </w:rPr>
              <w:t>Konieczność pozyskiwania informacji gromadzonych w systemie EWP niezbędnych do realizacji zadań pozostających w zakresie US</w:t>
            </w:r>
          </w:p>
        </w:tc>
        <w:tc>
          <w:tcPr>
            <w:tcW w:w="2677" w:type="dxa"/>
          </w:tcPr>
          <w:p w14:paraId="570C8D8D" w14:textId="0E6D076E" w:rsidR="006655DB" w:rsidRPr="00B42DAB" w:rsidRDefault="006655DB" w:rsidP="003D6D1B">
            <w:pPr>
              <w:spacing w:after="120"/>
              <w:jc w:val="center"/>
              <w:rPr>
                <w:i/>
                <w:color w:val="000000" w:themeColor="text1"/>
                <w:sz w:val="20"/>
              </w:rPr>
            </w:pPr>
            <w:r w:rsidRPr="00B42DAB">
              <w:rPr>
                <w:i/>
                <w:color w:val="000000" w:themeColor="text1"/>
                <w:sz w:val="20"/>
              </w:rPr>
              <w:t>400 US</w:t>
            </w:r>
          </w:p>
        </w:tc>
      </w:tr>
      <w:tr w:rsidR="006655DB" w:rsidRPr="00B42DAB" w14:paraId="62B3FA3C" w14:textId="77777777" w:rsidTr="00417EC6">
        <w:tc>
          <w:tcPr>
            <w:tcW w:w="2040" w:type="dxa"/>
            <w:shd w:val="clear" w:color="auto" w:fill="auto"/>
          </w:tcPr>
          <w:p w14:paraId="5DD59BB1" w14:textId="77777777" w:rsidR="006655DB" w:rsidRPr="00B42DAB" w:rsidRDefault="006655DB" w:rsidP="006655DB">
            <w:pPr>
              <w:rPr>
                <w:i/>
                <w:color w:val="000000" w:themeColor="text1"/>
                <w:sz w:val="20"/>
                <w:szCs w:val="24"/>
                <w:lang w:val="pl-PL"/>
              </w:rPr>
            </w:pPr>
            <w:r w:rsidRPr="00B42DAB">
              <w:rPr>
                <w:i/>
                <w:color w:val="000000" w:themeColor="text1"/>
                <w:sz w:val="20"/>
                <w:szCs w:val="24"/>
                <w:lang w:val="pl-PL"/>
              </w:rPr>
              <w:t>Narodowy Fundusz Zdrowia</w:t>
            </w:r>
          </w:p>
        </w:tc>
        <w:tc>
          <w:tcPr>
            <w:tcW w:w="5074" w:type="dxa"/>
          </w:tcPr>
          <w:p w14:paraId="66C2B32F" w14:textId="77777777" w:rsidR="006655DB" w:rsidRPr="00B42DAB" w:rsidRDefault="006655DB" w:rsidP="006655DB">
            <w:pPr>
              <w:pStyle w:val="Tekstpodstawowy2"/>
              <w:numPr>
                <w:ilvl w:val="0"/>
                <w:numId w:val="12"/>
              </w:numPr>
              <w:spacing w:after="0"/>
              <w:ind w:left="177" w:hanging="141"/>
              <w:jc w:val="both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 w:rsidRPr="00B42DAB">
              <w:rPr>
                <w:i/>
                <w:color w:val="000000" w:themeColor="text1"/>
                <w:sz w:val="20"/>
                <w:lang w:val="pl-PL"/>
              </w:rPr>
              <w:t>Konieczność pozyskiwania informacji i dostępu do wystawianych zleceń na wykonanie testu na obecność wirusa SARS-CoV-2 w celu ich weryfikacji i finansowania ze środków publicznych</w:t>
            </w:r>
          </w:p>
        </w:tc>
        <w:tc>
          <w:tcPr>
            <w:tcW w:w="2677" w:type="dxa"/>
          </w:tcPr>
          <w:p w14:paraId="566102C4" w14:textId="2B1335B3" w:rsidR="006655DB" w:rsidRPr="00B42DAB" w:rsidRDefault="006655DB" w:rsidP="003D6D1B">
            <w:pPr>
              <w:spacing w:after="120"/>
              <w:jc w:val="center"/>
              <w:rPr>
                <w:i/>
                <w:color w:val="000000" w:themeColor="text1"/>
                <w:sz w:val="20"/>
              </w:rPr>
            </w:pPr>
            <w:r w:rsidRPr="00B42DAB">
              <w:rPr>
                <w:i/>
                <w:color w:val="000000" w:themeColor="text1"/>
                <w:sz w:val="20"/>
              </w:rPr>
              <w:t>16 OW NFZ</w:t>
            </w:r>
          </w:p>
        </w:tc>
      </w:tr>
      <w:tr w:rsidR="006655DB" w:rsidRPr="00B42DAB" w14:paraId="575AC4D1" w14:textId="77777777" w:rsidTr="00417EC6">
        <w:tc>
          <w:tcPr>
            <w:tcW w:w="2040" w:type="dxa"/>
            <w:shd w:val="clear" w:color="auto" w:fill="auto"/>
          </w:tcPr>
          <w:p w14:paraId="2D93B241" w14:textId="77777777" w:rsidR="006655DB" w:rsidRPr="00B42DAB" w:rsidRDefault="006655DB" w:rsidP="006655DB">
            <w:pPr>
              <w:rPr>
                <w:i/>
                <w:color w:val="000000" w:themeColor="text1"/>
                <w:sz w:val="20"/>
                <w:szCs w:val="24"/>
                <w:lang w:val="pl-PL"/>
              </w:rPr>
            </w:pPr>
            <w:r w:rsidRPr="00B42DAB">
              <w:rPr>
                <w:i/>
                <w:color w:val="000000" w:themeColor="text1"/>
                <w:sz w:val="20"/>
                <w:szCs w:val="24"/>
                <w:lang w:val="pl-PL"/>
              </w:rPr>
              <w:t xml:space="preserve">ZUS, </w:t>
            </w:r>
          </w:p>
          <w:p w14:paraId="162A3504" w14:textId="77777777" w:rsidR="006655DB" w:rsidRPr="00B42DAB" w:rsidRDefault="006655DB" w:rsidP="006655DB">
            <w:pPr>
              <w:rPr>
                <w:i/>
                <w:color w:val="000000" w:themeColor="text1"/>
                <w:sz w:val="20"/>
                <w:szCs w:val="24"/>
                <w:lang w:val="pl-PL"/>
              </w:rPr>
            </w:pPr>
            <w:r w:rsidRPr="00B42DAB">
              <w:rPr>
                <w:i/>
                <w:color w:val="000000" w:themeColor="text1"/>
                <w:sz w:val="20"/>
                <w:szCs w:val="24"/>
                <w:lang w:val="pl-PL"/>
              </w:rPr>
              <w:t xml:space="preserve">KRUS, </w:t>
            </w:r>
          </w:p>
          <w:p w14:paraId="6C40A647" w14:textId="77777777" w:rsidR="006655DB" w:rsidRPr="00B42DAB" w:rsidRDefault="006655DB" w:rsidP="006655DB">
            <w:pPr>
              <w:rPr>
                <w:i/>
                <w:color w:val="000000" w:themeColor="text1"/>
                <w:sz w:val="20"/>
                <w:szCs w:val="24"/>
                <w:lang w:val="pl-PL"/>
              </w:rPr>
            </w:pPr>
          </w:p>
        </w:tc>
        <w:tc>
          <w:tcPr>
            <w:tcW w:w="5074" w:type="dxa"/>
          </w:tcPr>
          <w:p w14:paraId="0737EB1B" w14:textId="77777777" w:rsidR="006655DB" w:rsidRPr="00B42DAB" w:rsidRDefault="006655DB" w:rsidP="006655DB">
            <w:pPr>
              <w:pStyle w:val="Tekstpodstawowy2"/>
              <w:numPr>
                <w:ilvl w:val="0"/>
                <w:numId w:val="12"/>
              </w:numPr>
              <w:spacing w:after="0"/>
              <w:ind w:left="258" w:hanging="258"/>
              <w:jc w:val="both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 w:rsidRPr="00B42DAB">
              <w:rPr>
                <w:i/>
                <w:color w:val="000000" w:themeColor="text1"/>
                <w:sz w:val="20"/>
                <w:lang w:val="pl-PL"/>
              </w:rPr>
              <w:t xml:space="preserve">Konieczność pozyskiwania informacji o osobach poddanych obowiązkowi odbycia kwarantanny albo izolacji w warunkach domowych w związku z podejrzeniem o zakażenie wirusem SARS-CoV-2 albo mającym kontakt z osobami zakażonymi wirusem SARS-CoV-2, osobach chorych na COVID, </w:t>
            </w:r>
            <w:r w:rsidRPr="00B42DAB">
              <w:rPr>
                <w:i/>
                <w:color w:val="000000" w:themeColor="text1"/>
                <w:sz w:val="20"/>
                <w:lang w:val="pl-PL"/>
              </w:rPr>
              <w:lastRenderedPageBreak/>
              <w:t>korzystających ze zwolnień lekarskich w celach kontroli i nadzoru</w:t>
            </w:r>
          </w:p>
        </w:tc>
        <w:tc>
          <w:tcPr>
            <w:tcW w:w="2677" w:type="dxa"/>
          </w:tcPr>
          <w:p w14:paraId="3560A305" w14:textId="5B0A0081" w:rsidR="006655DB" w:rsidRPr="00B42DAB" w:rsidRDefault="008E4A64" w:rsidP="003D6D1B">
            <w:pPr>
              <w:jc w:val="center"/>
              <w:rPr>
                <w:color w:val="000000" w:themeColor="text1"/>
              </w:rPr>
            </w:pPr>
            <w:r w:rsidRPr="00B42DAB">
              <w:rPr>
                <w:i/>
                <w:color w:val="000000" w:themeColor="text1"/>
                <w:sz w:val="20"/>
              </w:rPr>
              <w:lastRenderedPageBreak/>
              <w:t>2</w:t>
            </w:r>
          </w:p>
        </w:tc>
      </w:tr>
      <w:tr w:rsidR="006655DB" w:rsidRPr="00B42DAB" w14:paraId="096FFF94" w14:textId="77777777" w:rsidTr="00417EC6">
        <w:tc>
          <w:tcPr>
            <w:tcW w:w="2040" w:type="dxa"/>
            <w:shd w:val="clear" w:color="auto" w:fill="auto"/>
          </w:tcPr>
          <w:p w14:paraId="503D6323" w14:textId="77777777" w:rsidR="006655DB" w:rsidRPr="00B42DAB" w:rsidRDefault="006655DB" w:rsidP="006655DB">
            <w:pPr>
              <w:rPr>
                <w:i/>
                <w:color w:val="000000" w:themeColor="text1"/>
                <w:sz w:val="20"/>
                <w:szCs w:val="24"/>
                <w:lang w:val="pl-PL"/>
              </w:rPr>
            </w:pPr>
            <w:r w:rsidRPr="00B42DAB">
              <w:rPr>
                <w:i/>
                <w:color w:val="000000" w:themeColor="text1"/>
                <w:sz w:val="20"/>
                <w:szCs w:val="24"/>
                <w:lang w:val="pl-PL"/>
              </w:rPr>
              <w:t>Lotnicze Pogotowie Ratunkowe,</w:t>
            </w:r>
          </w:p>
          <w:p w14:paraId="5E110E0E" w14:textId="77777777" w:rsidR="006655DB" w:rsidRPr="00B42DAB" w:rsidRDefault="006655DB" w:rsidP="006655DB">
            <w:pPr>
              <w:rPr>
                <w:i/>
                <w:color w:val="000000" w:themeColor="text1"/>
                <w:sz w:val="20"/>
                <w:szCs w:val="24"/>
                <w:lang w:val="pl-PL"/>
              </w:rPr>
            </w:pPr>
            <w:r w:rsidRPr="00B42DAB">
              <w:rPr>
                <w:i/>
                <w:color w:val="000000" w:themeColor="text1"/>
                <w:sz w:val="20"/>
                <w:szCs w:val="24"/>
                <w:lang w:val="pl-PL"/>
              </w:rPr>
              <w:t xml:space="preserve">Państwowa Straż Pożarna, </w:t>
            </w:r>
          </w:p>
          <w:p w14:paraId="4F550ED8" w14:textId="77777777" w:rsidR="006655DB" w:rsidRPr="00B42DAB" w:rsidRDefault="006655DB" w:rsidP="006655DB">
            <w:pPr>
              <w:rPr>
                <w:i/>
                <w:color w:val="000000" w:themeColor="text1"/>
                <w:sz w:val="20"/>
                <w:szCs w:val="24"/>
                <w:lang w:val="pl-PL"/>
              </w:rPr>
            </w:pPr>
          </w:p>
          <w:p w14:paraId="0D27538E" w14:textId="77777777" w:rsidR="006655DB" w:rsidRPr="00B42DAB" w:rsidRDefault="006655DB" w:rsidP="006655DB">
            <w:pPr>
              <w:rPr>
                <w:i/>
                <w:color w:val="000000" w:themeColor="text1"/>
                <w:sz w:val="20"/>
                <w:szCs w:val="24"/>
                <w:lang w:val="pl-PL"/>
              </w:rPr>
            </w:pPr>
          </w:p>
          <w:p w14:paraId="38BD3552" w14:textId="77777777" w:rsidR="006655DB" w:rsidRPr="00B42DAB" w:rsidRDefault="006655DB" w:rsidP="006655DB">
            <w:pPr>
              <w:rPr>
                <w:i/>
                <w:color w:val="000000" w:themeColor="text1"/>
                <w:sz w:val="20"/>
                <w:szCs w:val="24"/>
                <w:lang w:val="pl-PL"/>
              </w:rPr>
            </w:pPr>
          </w:p>
          <w:p w14:paraId="4DB3503F" w14:textId="77777777" w:rsidR="006655DB" w:rsidRPr="00B42DAB" w:rsidRDefault="006655DB" w:rsidP="006655DB">
            <w:pPr>
              <w:rPr>
                <w:i/>
                <w:color w:val="000000" w:themeColor="text1"/>
                <w:sz w:val="20"/>
                <w:szCs w:val="24"/>
                <w:lang w:val="pl-PL"/>
              </w:rPr>
            </w:pPr>
          </w:p>
          <w:p w14:paraId="731A6955" w14:textId="77777777" w:rsidR="006655DB" w:rsidRPr="00B42DAB" w:rsidRDefault="006655DB" w:rsidP="006655DB">
            <w:pPr>
              <w:rPr>
                <w:i/>
                <w:color w:val="000000" w:themeColor="text1"/>
                <w:sz w:val="20"/>
                <w:szCs w:val="24"/>
                <w:lang w:val="pl-PL"/>
              </w:rPr>
            </w:pPr>
            <w:r w:rsidRPr="00B42DAB">
              <w:rPr>
                <w:i/>
                <w:color w:val="000000" w:themeColor="text1"/>
                <w:sz w:val="20"/>
                <w:szCs w:val="24"/>
                <w:lang w:val="pl-PL"/>
              </w:rPr>
              <w:t>Poczta Polska</w:t>
            </w:r>
          </w:p>
          <w:p w14:paraId="5747EA06" w14:textId="77777777" w:rsidR="006655DB" w:rsidRPr="00B42DAB" w:rsidRDefault="006655DB" w:rsidP="006655DB">
            <w:pPr>
              <w:rPr>
                <w:i/>
                <w:color w:val="000000" w:themeColor="text1"/>
                <w:sz w:val="20"/>
                <w:szCs w:val="24"/>
                <w:lang w:val="pl-PL"/>
              </w:rPr>
            </w:pPr>
          </w:p>
        </w:tc>
        <w:tc>
          <w:tcPr>
            <w:tcW w:w="5074" w:type="dxa"/>
          </w:tcPr>
          <w:p w14:paraId="7CE9C3AA" w14:textId="77777777" w:rsidR="006655DB" w:rsidRPr="00B42DAB" w:rsidRDefault="006655DB" w:rsidP="006655DB">
            <w:pPr>
              <w:pStyle w:val="Tekstpodstawowy2"/>
              <w:numPr>
                <w:ilvl w:val="0"/>
                <w:numId w:val="12"/>
              </w:numPr>
              <w:spacing w:after="0"/>
              <w:ind w:left="258" w:hanging="258"/>
              <w:jc w:val="both"/>
              <w:rPr>
                <w:i/>
                <w:color w:val="000000" w:themeColor="text1"/>
                <w:sz w:val="20"/>
                <w:lang w:val="pl-PL"/>
              </w:rPr>
            </w:pPr>
            <w:r w:rsidRPr="00B42DAB">
              <w:rPr>
                <w:i/>
                <w:color w:val="000000" w:themeColor="text1"/>
                <w:sz w:val="20"/>
                <w:lang w:val="pl-PL"/>
              </w:rPr>
              <w:t>Konieczność pozyskiwania informacji o osobach poddanych obowiązkowi odbycia kwarantanny albo izolacji w warunkach domowych w związku z podejrzeniem o zakażenie wirusem SARS-CoV-2 albo mającym kontakt z osobami zakażonymi wirusem SARS-CoV-2 w celach bezpiecznego prowadzenia akcji ratunkowych</w:t>
            </w:r>
          </w:p>
          <w:p w14:paraId="2F0448A5" w14:textId="77777777" w:rsidR="006655DB" w:rsidRPr="00B42DAB" w:rsidRDefault="006655DB" w:rsidP="006655DB">
            <w:pPr>
              <w:pStyle w:val="Tekstpodstawowy2"/>
              <w:numPr>
                <w:ilvl w:val="0"/>
                <w:numId w:val="12"/>
              </w:numPr>
              <w:spacing w:after="0"/>
              <w:ind w:left="258" w:hanging="258"/>
              <w:jc w:val="both"/>
              <w:rPr>
                <w:i/>
                <w:color w:val="000000" w:themeColor="text1"/>
                <w:sz w:val="20"/>
                <w:lang w:val="pl-PL"/>
              </w:rPr>
            </w:pPr>
            <w:r w:rsidRPr="00B42DAB">
              <w:rPr>
                <w:i/>
                <w:color w:val="000000" w:themeColor="text1"/>
                <w:sz w:val="20"/>
                <w:lang w:val="pl-PL"/>
              </w:rPr>
              <w:t>Konieczność pozyskiwania informacji o osobach poddanych obowiązkowi odbycia kwarantanny albo izolacji w warunkach domowych w związku z podejrzeniem o zakażenie wirusem SARS-CoV-2 albo mającym kontakt z osobami zakażonymi wirusem SARS-CoV-2 na potrzeby bezpiecznej realizacji zadań związanych z dostarczaniem przesyłek pocztowych do tych osób.</w:t>
            </w:r>
          </w:p>
        </w:tc>
        <w:tc>
          <w:tcPr>
            <w:tcW w:w="2677" w:type="dxa"/>
          </w:tcPr>
          <w:p w14:paraId="5263AD65" w14:textId="2E5EB672" w:rsidR="006655DB" w:rsidRPr="00B42DAB" w:rsidRDefault="006655DB" w:rsidP="006655DB">
            <w:pPr>
              <w:pStyle w:val="Akapitzlist"/>
              <w:numPr>
                <w:ilvl w:val="0"/>
                <w:numId w:val="10"/>
              </w:numPr>
              <w:spacing w:after="120" w:line="240" w:lineRule="auto"/>
              <w:ind w:left="179" w:hanging="142"/>
              <w:rPr>
                <w:i/>
                <w:color w:val="000000" w:themeColor="text1"/>
                <w:sz w:val="20"/>
              </w:rPr>
            </w:pPr>
            <w:r w:rsidRPr="00B42DAB">
              <w:rPr>
                <w:i/>
                <w:color w:val="000000" w:themeColor="text1"/>
                <w:sz w:val="20"/>
              </w:rPr>
              <w:t>LPR</w:t>
            </w:r>
            <w:r w:rsidR="00317336" w:rsidRPr="00B42DAB">
              <w:rPr>
                <w:i/>
                <w:color w:val="000000" w:themeColor="text1"/>
                <w:sz w:val="20"/>
              </w:rPr>
              <w:t xml:space="preserve"> - 1</w:t>
            </w:r>
          </w:p>
          <w:p w14:paraId="54FFD228" w14:textId="1E59A8CC" w:rsidR="006655DB" w:rsidRPr="00B42DAB" w:rsidRDefault="006655DB" w:rsidP="006655DB">
            <w:pPr>
              <w:pStyle w:val="Akapitzlist"/>
              <w:numPr>
                <w:ilvl w:val="0"/>
                <w:numId w:val="10"/>
              </w:numPr>
              <w:spacing w:after="120" w:line="240" w:lineRule="auto"/>
              <w:ind w:left="179" w:hanging="142"/>
              <w:rPr>
                <w:i/>
                <w:color w:val="000000" w:themeColor="text1"/>
                <w:sz w:val="20"/>
              </w:rPr>
            </w:pPr>
            <w:r w:rsidRPr="00B42DAB">
              <w:rPr>
                <w:i/>
                <w:color w:val="000000" w:themeColor="text1"/>
                <w:sz w:val="20"/>
              </w:rPr>
              <w:t xml:space="preserve">Państwowa Straż Pożarna </w:t>
            </w:r>
            <w:r w:rsidR="00317336" w:rsidRPr="00B42DAB">
              <w:rPr>
                <w:i/>
                <w:color w:val="000000" w:themeColor="text1"/>
                <w:sz w:val="20"/>
              </w:rPr>
              <w:t xml:space="preserve">– 1 </w:t>
            </w:r>
          </w:p>
          <w:p w14:paraId="752E39E5" w14:textId="2364027B" w:rsidR="006655DB" w:rsidRPr="00B42DAB" w:rsidRDefault="006655DB" w:rsidP="006655DB">
            <w:pPr>
              <w:pStyle w:val="Akapitzlist"/>
              <w:numPr>
                <w:ilvl w:val="0"/>
                <w:numId w:val="10"/>
              </w:numPr>
              <w:spacing w:after="120" w:line="240" w:lineRule="auto"/>
              <w:ind w:left="179" w:hanging="142"/>
              <w:rPr>
                <w:i/>
                <w:color w:val="000000" w:themeColor="text1"/>
                <w:sz w:val="20"/>
              </w:rPr>
            </w:pPr>
            <w:r w:rsidRPr="00B42DAB">
              <w:rPr>
                <w:i/>
                <w:color w:val="000000" w:themeColor="text1"/>
                <w:sz w:val="20"/>
              </w:rPr>
              <w:t>Poczta Polska</w:t>
            </w:r>
            <w:r w:rsidR="00317336" w:rsidRPr="00B42DAB">
              <w:rPr>
                <w:i/>
                <w:color w:val="000000" w:themeColor="text1"/>
                <w:sz w:val="20"/>
              </w:rPr>
              <w:t xml:space="preserve"> - 1</w:t>
            </w:r>
          </w:p>
        </w:tc>
      </w:tr>
      <w:tr w:rsidR="006655DB" w:rsidRPr="00B42DAB" w14:paraId="1954D3F3" w14:textId="77777777" w:rsidTr="00417EC6">
        <w:tc>
          <w:tcPr>
            <w:tcW w:w="2040" w:type="dxa"/>
            <w:shd w:val="clear" w:color="auto" w:fill="auto"/>
          </w:tcPr>
          <w:p w14:paraId="28AC8E22" w14:textId="77777777" w:rsidR="006655DB" w:rsidRPr="00B42DAB" w:rsidRDefault="006655DB" w:rsidP="006655DB">
            <w:pPr>
              <w:rPr>
                <w:i/>
                <w:color w:val="000000" w:themeColor="text1"/>
                <w:sz w:val="20"/>
                <w:szCs w:val="24"/>
                <w:lang w:val="pl-PL"/>
              </w:rPr>
            </w:pPr>
            <w:r w:rsidRPr="00B42DAB">
              <w:rPr>
                <w:i/>
                <w:color w:val="000000" w:themeColor="text1"/>
                <w:sz w:val="20"/>
                <w:szCs w:val="24"/>
                <w:lang w:val="pl-PL"/>
              </w:rPr>
              <w:t xml:space="preserve">Podmioty wykonujące działalność leczniczą, w tym </w:t>
            </w:r>
          </w:p>
          <w:p w14:paraId="7ED57F1F" w14:textId="0717DF16" w:rsidR="006655DB" w:rsidRPr="00B42DAB" w:rsidRDefault="006655DB" w:rsidP="006655DB">
            <w:pPr>
              <w:rPr>
                <w:i/>
                <w:color w:val="000000" w:themeColor="text1"/>
                <w:sz w:val="20"/>
                <w:szCs w:val="24"/>
                <w:lang w:val="pl-PL"/>
              </w:rPr>
            </w:pPr>
            <w:r w:rsidRPr="00B42DAB">
              <w:rPr>
                <w:i/>
                <w:color w:val="000000" w:themeColor="text1"/>
                <w:sz w:val="20"/>
                <w:szCs w:val="24"/>
                <w:lang w:val="pl-PL"/>
              </w:rPr>
              <w:t>świadczeniodawcy POZ i lecznictwa uzdrowiskowego.</w:t>
            </w:r>
          </w:p>
        </w:tc>
        <w:tc>
          <w:tcPr>
            <w:tcW w:w="5074" w:type="dxa"/>
          </w:tcPr>
          <w:p w14:paraId="5F7AC11F" w14:textId="77777777" w:rsidR="006655DB" w:rsidRPr="00B42DAB" w:rsidRDefault="006655DB" w:rsidP="006655DB">
            <w:pPr>
              <w:pStyle w:val="Tekstpodstawowy2"/>
              <w:numPr>
                <w:ilvl w:val="0"/>
                <w:numId w:val="12"/>
              </w:numPr>
              <w:spacing w:after="0"/>
              <w:ind w:left="258" w:hanging="258"/>
              <w:jc w:val="both"/>
              <w:rPr>
                <w:i/>
                <w:color w:val="000000" w:themeColor="text1"/>
                <w:sz w:val="20"/>
                <w:lang w:val="pl-PL"/>
              </w:rPr>
            </w:pPr>
            <w:r w:rsidRPr="00B42DAB">
              <w:rPr>
                <w:i/>
                <w:color w:val="000000" w:themeColor="text1"/>
                <w:sz w:val="20"/>
                <w:lang w:val="pl-PL"/>
              </w:rPr>
              <w:t>Konieczność wystawiania zleceń na wykonanie testu</w:t>
            </w:r>
            <w:r w:rsidRPr="00B42DAB">
              <w:rPr>
                <w:i/>
                <w:color w:val="000000" w:themeColor="text1"/>
                <w:sz w:val="20"/>
                <w:lang w:val="pl-PL" w:eastAsia="pl-PL"/>
              </w:rPr>
              <w:t xml:space="preserve"> </w:t>
            </w:r>
            <w:r w:rsidRPr="00B42DAB">
              <w:rPr>
                <w:i/>
                <w:color w:val="000000" w:themeColor="text1"/>
                <w:sz w:val="20"/>
                <w:lang w:val="pl-PL"/>
              </w:rPr>
              <w:t>w kierunku obecności wirusa SARS-CoV-2, w tym u osób skierowanych na leczenie uzdrowiskowe</w:t>
            </w:r>
          </w:p>
          <w:p w14:paraId="034F9BA8" w14:textId="77777777" w:rsidR="006655DB" w:rsidRPr="00B42DAB" w:rsidRDefault="006655DB" w:rsidP="006655DB">
            <w:pPr>
              <w:pStyle w:val="Tekstpodstawowy2"/>
              <w:numPr>
                <w:ilvl w:val="0"/>
                <w:numId w:val="12"/>
              </w:numPr>
              <w:spacing w:after="0"/>
              <w:ind w:left="258" w:hanging="258"/>
              <w:jc w:val="both"/>
              <w:rPr>
                <w:i/>
                <w:color w:val="000000" w:themeColor="text1"/>
                <w:sz w:val="20"/>
                <w:lang w:val="pl-PL"/>
              </w:rPr>
            </w:pPr>
            <w:r w:rsidRPr="00B42DAB">
              <w:rPr>
                <w:i/>
                <w:color w:val="000000" w:themeColor="text1"/>
                <w:sz w:val="20"/>
                <w:lang w:val="pl-PL"/>
              </w:rPr>
              <w:t>Konieczność uzyskiwania wyników testu na obecność wirusa</w:t>
            </w:r>
            <w:r w:rsidRPr="00B42DAB">
              <w:rPr>
                <w:color w:val="000000" w:themeColor="text1"/>
                <w:sz w:val="20"/>
                <w:lang w:val="pl-PL" w:eastAsia="pl-PL"/>
              </w:rPr>
              <w:t xml:space="preserve"> </w:t>
            </w:r>
            <w:r w:rsidRPr="00B42DAB">
              <w:rPr>
                <w:i/>
                <w:color w:val="000000" w:themeColor="text1"/>
                <w:sz w:val="20"/>
                <w:lang w:val="pl-PL"/>
              </w:rPr>
              <w:t>SARS-CoV-2 u osób, którym wykonano testy, w tym u osób skierowanych na leczenie uzdrowiskowe</w:t>
            </w:r>
          </w:p>
        </w:tc>
        <w:tc>
          <w:tcPr>
            <w:tcW w:w="2677" w:type="dxa"/>
          </w:tcPr>
          <w:p w14:paraId="201323E5" w14:textId="2FA64CD0" w:rsidR="006655DB" w:rsidRPr="00B42DAB" w:rsidRDefault="006655DB" w:rsidP="003D6D1B">
            <w:pPr>
              <w:spacing w:after="120"/>
              <w:jc w:val="center"/>
              <w:rPr>
                <w:i/>
                <w:color w:val="000000" w:themeColor="text1"/>
                <w:sz w:val="20"/>
              </w:rPr>
            </w:pPr>
            <w:r w:rsidRPr="00B42DAB">
              <w:rPr>
                <w:i/>
                <w:color w:val="000000" w:themeColor="text1"/>
                <w:sz w:val="20"/>
              </w:rPr>
              <w:t xml:space="preserve">ok 24,5 tys. </w:t>
            </w:r>
            <w:r w:rsidRPr="00B42DAB">
              <w:rPr>
                <w:i/>
                <w:color w:val="000000" w:themeColor="text1"/>
                <w:sz w:val="20"/>
                <w:lang w:val="pl-PL"/>
              </w:rPr>
              <w:t>podmiotów leczniczych</w:t>
            </w:r>
          </w:p>
        </w:tc>
      </w:tr>
      <w:tr w:rsidR="006655DB" w:rsidRPr="00B42DAB" w14:paraId="441EE8E3" w14:textId="77777777" w:rsidTr="00417EC6">
        <w:tc>
          <w:tcPr>
            <w:tcW w:w="2040" w:type="dxa"/>
            <w:shd w:val="clear" w:color="auto" w:fill="auto"/>
          </w:tcPr>
          <w:p w14:paraId="7BFD8AE4" w14:textId="2E7B009C" w:rsidR="006655DB" w:rsidRPr="00B42DAB" w:rsidRDefault="006655DB" w:rsidP="006655DB">
            <w:pPr>
              <w:rPr>
                <w:i/>
                <w:color w:val="000000" w:themeColor="text1"/>
                <w:sz w:val="20"/>
                <w:szCs w:val="24"/>
                <w:lang w:val="pl-PL"/>
              </w:rPr>
            </w:pPr>
            <w:r w:rsidRPr="00B42DAB">
              <w:rPr>
                <w:i/>
                <w:color w:val="000000" w:themeColor="text1"/>
                <w:sz w:val="20"/>
                <w:szCs w:val="24"/>
                <w:lang w:val="pl-PL"/>
              </w:rPr>
              <w:t>Gestorzy systemów</w:t>
            </w:r>
          </w:p>
        </w:tc>
        <w:tc>
          <w:tcPr>
            <w:tcW w:w="5074" w:type="dxa"/>
          </w:tcPr>
          <w:p w14:paraId="48C655F2" w14:textId="19E4DED2" w:rsidR="006655DB" w:rsidRPr="00B42DAB" w:rsidRDefault="006655DB" w:rsidP="006655DB">
            <w:pPr>
              <w:pStyle w:val="Tekstpodstawowy2"/>
              <w:numPr>
                <w:ilvl w:val="0"/>
                <w:numId w:val="12"/>
              </w:numPr>
              <w:spacing w:after="0"/>
              <w:ind w:left="258" w:hanging="258"/>
              <w:jc w:val="both"/>
              <w:rPr>
                <w:i/>
                <w:color w:val="000000" w:themeColor="text1"/>
                <w:sz w:val="20"/>
                <w:lang w:val="pl-PL"/>
              </w:rPr>
            </w:pPr>
            <w:r w:rsidRPr="00B42DAB">
              <w:rPr>
                <w:i/>
                <w:color w:val="000000" w:themeColor="text1"/>
                <w:sz w:val="20"/>
                <w:lang w:val="pl-PL"/>
              </w:rPr>
              <w:t>Konieczność pobierania/wymiany danych z EWP</w:t>
            </w:r>
          </w:p>
        </w:tc>
        <w:tc>
          <w:tcPr>
            <w:tcW w:w="2677" w:type="dxa"/>
          </w:tcPr>
          <w:p w14:paraId="7BDC0E56" w14:textId="3892858A" w:rsidR="006655DB" w:rsidRPr="00B42DAB" w:rsidRDefault="006655DB" w:rsidP="003D6D1B">
            <w:pPr>
              <w:spacing w:after="120"/>
              <w:jc w:val="center"/>
              <w:rPr>
                <w:i/>
                <w:color w:val="000000" w:themeColor="text1"/>
                <w:sz w:val="20"/>
              </w:rPr>
            </w:pPr>
            <w:r w:rsidRPr="00B42DAB">
              <w:rPr>
                <w:i/>
                <w:color w:val="000000" w:themeColor="text1"/>
                <w:sz w:val="20"/>
              </w:rPr>
              <w:t>10-20 podmiotów</w:t>
            </w:r>
          </w:p>
        </w:tc>
      </w:tr>
    </w:tbl>
    <w:p w14:paraId="62D9E3F3" w14:textId="5C0AD471" w:rsidR="006C07E3" w:rsidRPr="00B42DAB" w:rsidRDefault="006C07E3" w:rsidP="00D94004">
      <w:pPr>
        <w:pStyle w:val="Tekstpodstawowy2"/>
        <w:rPr>
          <w:color w:val="000000" w:themeColor="text1"/>
          <w:lang w:val="pl-PL" w:eastAsia="pl-PL"/>
        </w:rPr>
      </w:pPr>
    </w:p>
    <w:p w14:paraId="2684D3DC" w14:textId="77777777" w:rsidR="006C07E3" w:rsidRPr="00B42DAB" w:rsidRDefault="006C07E3" w:rsidP="00D94004">
      <w:pPr>
        <w:pStyle w:val="Tekstpodstawowy2"/>
        <w:rPr>
          <w:color w:val="000000" w:themeColor="text1"/>
          <w:lang w:val="pl-PL" w:eastAsia="pl-PL"/>
        </w:rPr>
      </w:pPr>
    </w:p>
    <w:p w14:paraId="422C5BE4" w14:textId="63C5A4B1" w:rsidR="00AB4172" w:rsidRPr="00B42DAB" w:rsidRDefault="00AB4172" w:rsidP="00B614D2">
      <w:pPr>
        <w:pStyle w:val="Nagwek2"/>
        <w:tabs>
          <w:tab w:val="num" w:pos="1134"/>
        </w:tabs>
        <w:jc w:val="both"/>
        <w:rPr>
          <w:color w:val="000000" w:themeColor="text1"/>
          <w:lang w:val="pl-PL" w:eastAsia="pl-PL"/>
        </w:rPr>
      </w:pPr>
      <w:r w:rsidRPr="00B42DAB">
        <w:rPr>
          <w:color w:val="000000" w:themeColor="text1"/>
          <w:lang w:val="pl-PL" w:eastAsia="pl-PL"/>
        </w:rPr>
        <w:t>Opis stanu obecnego</w:t>
      </w:r>
      <w:bookmarkEnd w:id="1"/>
    </w:p>
    <w:p w14:paraId="38C8B407" w14:textId="52B06565" w:rsidR="004A2B73" w:rsidRPr="00B42DAB" w:rsidRDefault="004A2B73" w:rsidP="004A2B73">
      <w:pPr>
        <w:pStyle w:val="Tekstpodstawowy2"/>
        <w:spacing w:after="0"/>
        <w:ind w:left="0"/>
        <w:jc w:val="both"/>
        <w:rPr>
          <w:rFonts w:cs="Arial"/>
          <w:color w:val="000000" w:themeColor="text1"/>
          <w:sz w:val="20"/>
          <w:szCs w:val="20"/>
          <w:lang w:val="pl-PL" w:eastAsia="pl-PL"/>
        </w:rPr>
      </w:pPr>
      <w:bookmarkStart w:id="11" w:name="_Toc462924055"/>
      <w:r w:rsidRPr="00B42DAB">
        <w:rPr>
          <w:rFonts w:cs="Arial"/>
          <w:color w:val="000000" w:themeColor="text1"/>
          <w:sz w:val="20"/>
          <w:szCs w:val="20"/>
          <w:lang w:val="pl-PL" w:eastAsia="pl-PL"/>
        </w:rPr>
        <w:t xml:space="preserve">W związku z pojawieniem się w Polsce przypadków COVID-19, EWP powstał w celu </w:t>
      </w:r>
      <w:r w:rsidRPr="00B42DAB">
        <w:rPr>
          <w:color w:val="000000" w:themeColor="text1"/>
          <w:sz w:val="20"/>
          <w:szCs w:val="20"/>
          <w:lang w:val="pl-PL"/>
        </w:rPr>
        <w:t>ewidencji osób przekraczających polską granicę,</w:t>
      </w:r>
      <w:r w:rsidR="00A97C16" w:rsidRPr="00B42DAB">
        <w:rPr>
          <w:color w:val="000000" w:themeColor="text1"/>
          <w:sz w:val="20"/>
          <w:szCs w:val="20"/>
          <w:lang w:val="pl-PL"/>
        </w:rPr>
        <w:t xml:space="preserve"> </w:t>
      </w:r>
      <w:r w:rsidRPr="00B42DAB">
        <w:rPr>
          <w:color w:val="000000" w:themeColor="text1"/>
          <w:sz w:val="20"/>
          <w:szCs w:val="20"/>
          <w:lang w:val="pl-PL"/>
        </w:rPr>
        <w:t>a</w:t>
      </w:r>
      <w:r w:rsidRPr="00B42DAB">
        <w:rPr>
          <w:rFonts w:cs="Arial"/>
          <w:color w:val="000000" w:themeColor="text1"/>
          <w:sz w:val="20"/>
          <w:szCs w:val="20"/>
          <w:lang w:val="pl-PL" w:eastAsia="pl-PL"/>
        </w:rPr>
        <w:t xml:space="preserve"> następnie rejestrowania skierowania ich na kwarantannę.</w:t>
      </w:r>
    </w:p>
    <w:p w14:paraId="06AF3ACD" w14:textId="77777777" w:rsidR="004A2B73" w:rsidRPr="00B42DAB" w:rsidRDefault="004A2B73" w:rsidP="004A2B73">
      <w:pPr>
        <w:pStyle w:val="Tekstpodstawowy2"/>
        <w:spacing w:after="0"/>
        <w:ind w:left="79"/>
        <w:jc w:val="both"/>
        <w:rPr>
          <w:rFonts w:cs="Arial"/>
          <w:color w:val="000000" w:themeColor="text1"/>
          <w:sz w:val="20"/>
          <w:szCs w:val="20"/>
          <w:lang w:val="pl-PL" w:eastAsia="pl-PL"/>
        </w:rPr>
      </w:pPr>
    </w:p>
    <w:p w14:paraId="0B6F7E2D" w14:textId="77777777" w:rsidR="004A2B73" w:rsidRPr="00B42DAB" w:rsidRDefault="004A2B73" w:rsidP="004A2B73">
      <w:pPr>
        <w:spacing w:after="120"/>
        <w:jc w:val="both"/>
        <w:rPr>
          <w:rFonts w:cs="Arial"/>
          <w:color w:val="000000" w:themeColor="text1"/>
          <w:sz w:val="20"/>
          <w:lang w:val="pl-PL"/>
        </w:rPr>
      </w:pPr>
      <w:r w:rsidRPr="00B42DAB">
        <w:rPr>
          <w:rFonts w:cs="Arial"/>
          <w:color w:val="000000" w:themeColor="text1"/>
          <w:sz w:val="20"/>
          <w:lang w:val="pl-PL" w:eastAsia="pl-PL"/>
        </w:rPr>
        <w:t>Wraz z rozwojem epidemii, EWP rozbudowano o:</w:t>
      </w:r>
    </w:p>
    <w:p w14:paraId="4F484490" w14:textId="77777777" w:rsidR="004A2B73" w:rsidRPr="00B42DAB" w:rsidRDefault="004A2B73" w:rsidP="004A2B73">
      <w:pPr>
        <w:pStyle w:val="Akapitzlist"/>
        <w:numPr>
          <w:ilvl w:val="0"/>
          <w:numId w:val="16"/>
        </w:numPr>
        <w:spacing w:line="240" w:lineRule="auto"/>
        <w:ind w:left="794" w:hanging="357"/>
        <w:rPr>
          <w:rFonts w:cs="Arial"/>
          <w:color w:val="000000" w:themeColor="text1"/>
          <w:sz w:val="20"/>
        </w:rPr>
      </w:pPr>
      <w:r w:rsidRPr="00B42DAB">
        <w:rPr>
          <w:rFonts w:cs="Arial"/>
          <w:color w:val="000000" w:themeColor="text1"/>
          <w:sz w:val="20"/>
        </w:rPr>
        <w:t>kierowanie na kwarantannę w związku z decyzją organów PIS;</w:t>
      </w:r>
    </w:p>
    <w:p w14:paraId="227B1557" w14:textId="77777777" w:rsidR="004A2B73" w:rsidRPr="00B42DAB" w:rsidRDefault="004A2B73" w:rsidP="004A2B73">
      <w:pPr>
        <w:pStyle w:val="Akapitzlist"/>
        <w:numPr>
          <w:ilvl w:val="0"/>
          <w:numId w:val="16"/>
        </w:numPr>
        <w:spacing w:line="240" w:lineRule="auto"/>
        <w:ind w:left="794" w:hanging="357"/>
        <w:rPr>
          <w:rFonts w:cs="Arial"/>
          <w:color w:val="000000" w:themeColor="text1"/>
          <w:sz w:val="20"/>
        </w:rPr>
      </w:pPr>
      <w:r w:rsidRPr="00B42DAB">
        <w:rPr>
          <w:rFonts w:cs="Arial"/>
          <w:color w:val="000000" w:themeColor="text1"/>
          <w:sz w:val="20"/>
        </w:rPr>
        <w:t>obsługę wystawiania zleceń na testy w kierunku wirusa SARS-CoV-2 przez organy PIS, a następnie – dzięki integracji EWP z systemem P1 i rejestrem IKARD – również lekarzy;</w:t>
      </w:r>
    </w:p>
    <w:p w14:paraId="66EE79F4" w14:textId="77777777" w:rsidR="004A2B73" w:rsidRPr="00B42DAB" w:rsidRDefault="004A2B73" w:rsidP="004A2B73">
      <w:pPr>
        <w:pStyle w:val="Akapitzlist"/>
        <w:numPr>
          <w:ilvl w:val="0"/>
          <w:numId w:val="16"/>
        </w:numPr>
        <w:spacing w:line="240" w:lineRule="auto"/>
        <w:ind w:left="794" w:hanging="357"/>
        <w:rPr>
          <w:rFonts w:cs="Arial"/>
          <w:color w:val="000000" w:themeColor="text1"/>
          <w:sz w:val="20"/>
        </w:rPr>
      </w:pPr>
      <w:r w:rsidRPr="00B42DAB">
        <w:rPr>
          <w:rFonts w:cs="Arial"/>
          <w:color w:val="000000" w:themeColor="text1"/>
          <w:sz w:val="20"/>
        </w:rPr>
        <w:t>obsługę realizacji zleceń przez organy PIS oraz Mobilne Punkty Pobrań;</w:t>
      </w:r>
    </w:p>
    <w:p w14:paraId="65C96D31" w14:textId="77777777" w:rsidR="004A2B73" w:rsidRPr="00B42DAB" w:rsidRDefault="004A2B73" w:rsidP="004A2B73">
      <w:pPr>
        <w:pStyle w:val="Akapitzlist"/>
        <w:numPr>
          <w:ilvl w:val="0"/>
          <w:numId w:val="16"/>
        </w:numPr>
        <w:spacing w:line="240" w:lineRule="auto"/>
        <w:ind w:left="794" w:hanging="357"/>
        <w:rPr>
          <w:rFonts w:cs="Arial"/>
          <w:color w:val="000000" w:themeColor="text1"/>
          <w:sz w:val="20"/>
        </w:rPr>
      </w:pPr>
      <w:r w:rsidRPr="00B42DAB">
        <w:rPr>
          <w:rFonts w:cs="Arial"/>
          <w:color w:val="000000" w:themeColor="text1"/>
          <w:sz w:val="20"/>
        </w:rPr>
        <w:t>przekazywanie wyników testów zlecającym, w tym organom PIS i lekarzom;</w:t>
      </w:r>
    </w:p>
    <w:p w14:paraId="7B6ECBAF" w14:textId="77777777" w:rsidR="004A2B73" w:rsidRPr="00B42DAB" w:rsidRDefault="004A2B73" w:rsidP="004A2B73">
      <w:pPr>
        <w:pStyle w:val="Akapitzlist"/>
        <w:numPr>
          <w:ilvl w:val="0"/>
          <w:numId w:val="16"/>
        </w:numPr>
        <w:spacing w:line="240" w:lineRule="auto"/>
        <w:ind w:left="794" w:hanging="357"/>
        <w:rPr>
          <w:rFonts w:cs="Arial"/>
          <w:color w:val="000000" w:themeColor="text1"/>
          <w:sz w:val="20"/>
        </w:rPr>
      </w:pPr>
      <w:r w:rsidRPr="00B42DAB">
        <w:rPr>
          <w:rFonts w:cs="Arial"/>
          <w:color w:val="000000" w:themeColor="text1"/>
          <w:sz w:val="20"/>
        </w:rPr>
        <w:t>obsługę  – dzięki integracji EWP z P1 – kierowania na izolację domową oraz edycji jej długości;</w:t>
      </w:r>
    </w:p>
    <w:p w14:paraId="64890570" w14:textId="77777777" w:rsidR="004A2B73" w:rsidRPr="00B42DAB" w:rsidRDefault="004A2B73" w:rsidP="004A2B73">
      <w:pPr>
        <w:pStyle w:val="Akapitzlist"/>
        <w:numPr>
          <w:ilvl w:val="0"/>
          <w:numId w:val="16"/>
        </w:numPr>
        <w:spacing w:line="240" w:lineRule="auto"/>
        <w:ind w:left="794" w:hanging="357"/>
        <w:rPr>
          <w:rFonts w:cs="Arial"/>
          <w:color w:val="000000" w:themeColor="text1"/>
          <w:sz w:val="20"/>
        </w:rPr>
      </w:pPr>
      <w:r w:rsidRPr="00B42DAB">
        <w:rPr>
          <w:rFonts w:cs="Arial"/>
          <w:color w:val="000000" w:themeColor="text1"/>
          <w:sz w:val="20"/>
        </w:rPr>
        <w:t>przekazywanie – dzięki integracji EWP z P1 – raportów dla lekarzy POZ na temat ich pacjentów objętych kwarantanną, izolacją oraz mających pozytywny wynik testu;</w:t>
      </w:r>
    </w:p>
    <w:p w14:paraId="77A2861B" w14:textId="77777777" w:rsidR="004A2B73" w:rsidRPr="00B42DAB" w:rsidRDefault="004A2B73" w:rsidP="004A2B73">
      <w:pPr>
        <w:pStyle w:val="Akapitzlist"/>
        <w:numPr>
          <w:ilvl w:val="0"/>
          <w:numId w:val="16"/>
        </w:numPr>
        <w:spacing w:line="240" w:lineRule="auto"/>
        <w:ind w:left="794" w:hanging="357"/>
        <w:rPr>
          <w:rFonts w:cs="Arial"/>
          <w:color w:val="000000" w:themeColor="text1"/>
          <w:sz w:val="20"/>
        </w:rPr>
      </w:pPr>
      <w:r w:rsidRPr="00B42DAB">
        <w:rPr>
          <w:rFonts w:cs="Arial"/>
          <w:color w:val="000000" w:themeColor="text1"/>
          <w:sz w:val="20"/>
        </w:rPr>
        <w:t>potwierdzanie rozliczeń wykonywanych testów finansowanych przez NFZ;</w:t>
      </w:r>
    </w:p>
    <w:p w14:paraId="30FFB3A5" w14:textId="77777777" w:rsidR="004A2B73" w:rsidRPr="00B42DAB" w:rsidRDefault="004A2B73" w:rsidP="004A2B73">
      <w:pPr>
        <w:pStyle w:val="Akapitzlist"/>
        <w:numPr>
          <w:ilvl w:val="0"/>
          <w:numId w:val="16"/>
        </w:numPr>
        <w:spacing w:line="240" w:lineRule="auto"/>
        <w:ind w:left="794" w:hanging="357"/>
        <w:rPr>
          <w:rFonts w:cs="Arial"/>
          <w:color w:val="000000" w:themeColor="text1"/>
          <w:sz w:val="20"/>
        </w:rPr>
      </w:pPr>
      <w:r w:rsidRPr="00B42DAB">
        <w:rPr>
          <w:rFonts w:cs="Arial"/>
          <w:color w:val="000000" w:themeColor="text1"/>
          <w:sz w:val="20"/>
        </w:rPr>
        <w:t>prezentowanie pacjentom na IKP wyników testów w kierunku wirusa SARS-CoV-2 oraz objęcia izolacją, w tym jej długości, z możliwością wygenerowania dokumentu potwierdzającego ww. status;</w:t>
      </w:r>
    </w:p>
    <w:p w14:paraId="5C9B81E7" w14:textId="77777777" w:rsidR="004A2B73" w:rsidRPr="00B42DAB" w:rsidRDefault="004A2B73" w:rsidP="004A2B73">
      <w:pPr>
        <w:pStyle w:val="Akapitzlist"/>
        <w:numPr>
          <w:ilvl w:val="0"/>
          <w:numId w:val="16"/>
        </w:numPr>
        <w:spacing w:line="240" w:lineRule="auto"/>
        <w:ind w:left="794" w:hanging="357"/>
        <w:rPr>
          <w:rFonts w:cs="Arial"/>
          <w:color w:val="000000" w:themeColor="text1"/>
          <w:sz w:val="20"/>
        </w:rPr>
      </w:pPr>
      <w:r w:rsidRPr="00B42DAB">
        <w:rPr>
          <w:rFonts w:cs="Arial"/>
          <w:color w:val="000000" w:themeColor="text1"/>
          <w:sz w:val="20"/>
          <w:szCs w:val="20"/>
        </w:rPr>
        <w:t>generowanie raportów i statystyk z danych z EWP.</w:t>
      </w:r>
    </w:p>
    <w:p w14:paraId="54D36743" w14:textId="77777777" w:rsidR="004A2B73" w:rsidRPr="00B42DAB" w:rsidRDefault="004A2B73" w:rsidP="004A2B73">
      <w:pPr>
        <w:rPr>
          <w:rFonts w:cs="Arial"/>
          <w:color w:val="000000" w:themeColor="text1"/>
          <w:sz w:val="20"/>
          <w:lang w:val="pl-PL" w:eastAsia="pl-PL"/>
        </w:rPr>
      </w:pPr>
      <w:r w:rsidRPr="00B42DAB">
        <w:rPr>
          <w:rFonts w:cs="Arial"/>
          <w:color w:val="000000" w:themeColor="text1"/>
          <w:sz w:val="20"/>
          <w:lang w:val="pl-PL"/>
        </w:rPr>
        <w:t>.</w:t>
      </w:r>
    </w:p>
    <w:p w14:paraId="4D2D6834" w14:textId="77777777" w:rsidR="004A2B73" w:rsidRPr="00B42DAB" w:rsidRDefault="004A2B73" w:rsidP="004A2B73">
      <w:pPr>
        <w:spacing w:after="120"/>
        <w:jc w:val="both"/>
        <w:rPr>
          <w:rFonts w:eastAsiaTheme="minorEastAsia"/>
          <w:color w:val="000000" w:themeColor="text1"/>
          <w:sz w:val="20"/>
          <w:lang w:val="pl-PL"/>
        </w:rPr>
      </w:pPr>
      <w:r w:rsidRPr="00B42DAB">
        <w:rPr>
          <w:rFonts w:eastAsiaTheme="minorEastAsia"/>
          <w:color w:val="000000" w:themeColor="text1"/>
          <w:sz w:val="20"/>
          <w:lang w:val="pl-PL"/>
        </w:rPr>
        <w:t>EWP wymienia dane z: –systemem Straży Granicznej, rejestrem IKARD i systemem P1. Planowany jest dalszy rozwój współdziałania tych systemów.</w:t>
      </w:r>
    </w:p>
    <w:p w14:paraId="62037E30" w14:textId="5897776C" w:rsidR="004A2B73" w:rsidRPr="00B42DAB" w:rsidRDefault="004A2B73" w:rsidP="004A2B73">
      <w:pPr>
        <w:spacing w:after="120"/>
        <w:jc w:val="both"/>
        <w:rPr>
          <w:rFonts w:eastAsiaTheme="minorEastAsia"/>
          <w:color w:val="000000" w:themeColor="text1"/>
          <w:sz w:val="20"/>
          <w:lang w:val="pl-PL"/>
        </w:rPr>
      </w:pPr>
      <w:r w:rsidRPr="00B42DAB">
        <w:rPr>
          <w:rFonts w:eastAsiaTheme="minorEastAsia"/>
          <w:color w:val="000000" w:themeColor="text1"/>
          <w:sz w:val="20"/>
          <w:lang w:val="pl-PL"/>
        </w:rPr>
        <w:t xml:space="preserve">EWP współpracuje  z aplikacją Kwarantanna Domowa(weryfikacja obowiązku odbywania kwarantanny i izolacji domowej). Dane z EWP są też przekazywane do ProteGO (ostrzeganie o zagrożeniu epidemicznym). </w:t>
      </w:r>
    </w:p>
    <w:p w14:paraId="3B0CD579" w14:textId="77777777" w:rsidR="004A2B73" w:rsidRPr="00B42DAB" w:rsidRDefault="004A2B73" w:rsidP="004A2B73">
      <w:pPr>
        <w:spacing w:after="120"/>
        <w:jc w:val="both"/>
        <w:rPr>
          <w:rFonts w:eastAsiaTheme="minorEastAsia"/>
          <w:color w:val="000000" w:themeColor="text1"/>
          <w:sz w:val="20"/>
          <w:lang w:val="pl-PL"/>
        </w:rPr>
      </w:pPr>
      <w:r w:rsidRPr="00B42DAB">
        <w:rPr>
          <w:rFonts w:eastAsiaTheme="minorEastAsia"/>
          <w:color w:val="000000" w:themeColor="text1"/>
          <w:sz w:val="20"/>
          <w:lang w:val="pl-PL"/>
        </w:rPr>
        <w:t>EWP jest zintegrowane z systemami IT ponad 30 laboratoriów.</w:t>
      </w:r>
    </w:p>
    <w:p w14:paraId="76665B38" w14:textId="77777777" w:rsidR="004A2B73" w:rsidRPr="00B42DAB" w:rsidRDefault="004A2B73" w:rsidP="004A2B73">
      <w:pPr>
        <w:pStyle w:val="Tekstpodstawowy2"/>
        <w:spacing w:after="0"/>
        <w:ind w:left="0"/>
        <w:jc w:val="both"/>
        <w:rPr>
          <w:rFonts w:cs="Arial"/>
          <w:color w:val="000000" w:themeColor="text1"/>
          <w:sz w:val="20"/>
          <w:szCs w:val="20"/>
          <w:lang w:val="pl-PL" w:eastAsia="pl-PL"/>
        </w:rPr>
      </w:pPr>
      <w:r w:rsidRPr="00B42DAB">
        <w:rPr>
          <w:rFonts w:cs="Arial"/>
          <w:color w:val="000000" w:themeColor="text1"/>
          <w:sz w:val="20"/>
          <w:szCs w:val="20"/>
          <w:lang w:val="pl-PL" w:eastAsia="pl-PL"/>
        </w:rPr>
        <w:lastRenderedPageBreak/>
        <w:t>Konieczne jest:</w:t>
      </w:r>
    </w:p>
    <w:p w14:paraId="4FC6727F" w14:textId="6AF05775" w:rsidR="004A2B73" w:rsidRPr="00B42DAB" w:rsidRDefault="004A2B73" w:rsidP="004A2B73">
      <w:pPr>
        <w:pStyle w:val="Tekstpodstawowy2"/>
        <w:spacing w:after="0"/>
        <w:ind w:left="79"/>
        <w:jc w:val="both"/>
        <w:rPr>
          <w:rFonts w:cs="Arial"/>
          <w:color w:val="000000" w:themeColor="text1"/>
          <w:sz w:val="20"/>
          <w:szCs w:val="20"/>
          <w:lang w:val="pl-PL" w:eastAsia="pl-PL"/>
        </w:rPr>
      </w:pPr>
      <w:r w:rsidRPr="00B42DAB">
        <w:rPr>
          <w:rFonts w:cs="Arial"/>
          <w:color w:val="000000" w:themeColor="text1"/>
          <w:sz w:val="20"/>
          <w:szCs w:val="20"/>
          <w:lang w:val="pl-PL" w:eastAsia="pl-PL"/>
        </w:rPr>
        <w:t>- zmiana technologii – umożliwiającej rozwój systemu,</w:t>
      </w:r>
    </w:p>
    <w:p w14:paraId="0B23556C" w14:textId="77777777" w:rsidR="004A2B73" w:rsidRPr="00B42DAB" w:rsidRDefault="004A2B73" w:rsidP="004A2B73">
      <w:pPr>
        <w:pStyle w:val="Tekstpodstawowy2"/>
        <w:spacing w:after="0"/>
        <w:ind w:left="79"/>
        <w:jc w:val="both"/>
        <w:rPr>
          <w:rFonts w:cs="Arial"/>
          <w:color w:val="000000" w:themeColor="text1"/>
          <w:sz w:val="20"/>
          <w:szCs w:val="20"/>
          <w:lang w:val="pl-PL" w:eastAsia="pl-PL"/>
        </w:rPr>
      </w:pPr>
      <w:r w:rsidRPr="00B42DAB">
        <w:rPr>
          <w:rFonts w:cs="Arial"/>
          <w:color w:val="000000" w:themeColor="text1"/>
          <w:sz w:val="20"/>
          <w:szCs w:val="20"/>
          <w:lang w:val="pl-PL" w:eastAsia="pl-PL"/>
        </w:rPr>
        <w:t>- poprawa wydajności systemu z uwagi na rosnący wolumen danych,</w:t>
      </w:r>
    </w:p>
    <w:p w14:paraId="6590B732" w14:textId="77777777" w:rsidR="004A2B73" w:rsidRPr="00B42DAB" w:rsidRDefault="004A2B73" w:rsidP="004A2B73">
      <w:pPr>
        <w:pStyle w:val="Tekstpodstawowy2"/>
        <w:spacing w:after="0"/>
        <w:ind w:left="79"/>
        <w:jc w:val="both"/>
        <w:rPr>
          <w:rFonts w:cs="Arial"/>
          <w:color w:val="000000" w:themeColor="text1"/>
          <w:sz w:val="20"/>
          <w:szCs w:val="20"/>
          <w:lang w:val="pl-PL" w:eastAsia="pl-PL"/>
        </w:rPr>
      </w:pPr>
      <w:r w:rsidRPr="00B42DAB">
        <w:rPr>
          <w:rFonts w:cs="Arial"/>
          <w:color w:val="000000" w:themeColor="text1"/>
          <w:sz w:val="20"/>
          <w:szCs w:val="20"/>
          <w:lang w:val="pl-PL" w:eastAsia="pl-PL"/>
        </w:rPr>
        <w:t>- rozszerzenie katalogu raportów z danych EWP, z wykorzystaniem HD,</w:t>
      </w:r>
    </w:p>
    <w:p w14:paraId="7BD0E462" w14:textId="77777777" w:rsidR="004A2B73" w:rsidRPr="00B42DAB" w:rsidRDefault="004A2B73" w:rsidP="004A2B73">
      <w:pPr>
        <w:pStyle w:val="Tekstpodstawowy2"/>
        <w:spacing w:after="0"/>
        <w:ind w:left="79"/>
        <w:jc w:val="both"/>
        <w:rPr>
          <w:rFonts w:cs="Arial"/>
          <w:color w:val="000000" w:themeColor="text1"/>
          <w:sz w:val="20"/>
          <w:szCs w:val="20"/>
          <w:lang w:val="pl-PL" w:eastAsia="pl-PL"/>
        </w:rPr>
      </w:pPr>
      <w:r w:rsidRPr="00B42DAB">
        <w:rPr>
          <w:rFonts w:cs="Arial"/>
          <w:color w:val="000000" w:themeColor="text1"/>
          <w:sz w:val="20"/>
          <w:szCs w:val="20"/>
          <w:lang w:val="pl-PL" w:eastAsia="pl-PL"/>
        </w:rPr>
        <w:t>- poprawa ergonomii pracy użytkowników,</w:t>
      </w:r>
    </w:p>
    <w:p w14:paraId="17D68109" w14:textId="77777777" w:rsidR="004A2B73" w:rsidRPr="00B42DAB" w:rsidRDefault="004A2B73" w:rsidP="004A2B73">
      <w:pPr>
        <w:pStyle w:val="Tekstpodstawowy2"/>
        <w:spacing w:after="0"/>
        <w:ind w:left="79"/>
        <w:jc w:val="both"/>
        <w:rPr>
          <w:rFonts w:cs="Arial"/>
          <w:color w:val="000000" w:themeColor="text1"/>
          <w:sz w:val="20"/>
          <w:szCs w:val="20"/>
          <w:lang w:val="pl-PL" w:eastAsia="pl-PL"/>
        </w:rPr>
      </w:pPr>
      <w:r w:rsidRPr="00B42DAB">
        <w:rPr>
          <w:rFonts w:cs="Arial"/>
          <w:color w:val="000000" w:themeColor="text1"/>
          <w:sz w:val="20"/>
          <w:szCs w:val="20"/>
          <w:lang w:val="pl-PL" w:eastAsia="pl-PL"/>
        </w:rPr>
        <w:t>- integracja z innymi systemami IT.</w:t>
      </w:r>
    </w:p>
    <w:p w14:paraId="1B20EC72" w14:textId="77777777" w:rsidR="004A2B73" w:rsidRPr="00B42DAB" w:rsidRDefault="004A2B73" w:rsidP="004A2B73">
      <w:pPr>
        <w:pStyle w:val="Tekstpodstawowy2"/>
        <w:spacing w:after="0"/>
        <w:ind w:left="79"/>
        <w:jc w:val="both"/>
        <w:rPr>
          <w:rFonts w:cs="Arial"/>
          <w:color w:val="000000" w:themeColor="text1"/>
          <w:sz w:val="20"/>
          <w:szCs w:val="20"/>
          <w:lang w:val="pl-PL" w:eastAsia="pl-PL"/>
        </w:rPr>
      </w:pPr>
    </w:p>
    <w:p w14:paraId="24BBFB02" w14:textId="70FB120C" w:rsidR="009A2A10" w:rsidRPr="00B42DAB" w:rsidRDefault="004A2B73" w:rsidP="004A2B73">
      <w:pPr>
        <w:pStyle w:val="Tekstpodstawowy2"/>
        <w:ind w:left="79"/>
        <w:jc w:val="both"/>
        <w:rPr>
          <w:rFonts w:cs="Arial"/>
          <w:color w:val="000000" w:themeColor="text1"/>
          <w:sz w:val="20"/>
          <w:szCs w:val="20"/>
          <w:lang w:val="pl-PL" w:eastAsia="pl-PL"/>
        </w:rPr>
      </w:pPr>
      <w:r w:rsidRPr="00B42DAB">
        <w:rPr>
          <w:rFonts w:cs="Arial"/>
          <w:color w:val="000000" w:themeColor="text1"/>
          <w:sz w:val="20"/>
          <w:szCs w:val="20"/>
          <w:lang w:val="pl-PL" w:eastAsia="pl-PL"/>
        </w:rPr>
        <w:t xml:space="preserve">Sytuacja epidemiczna jest dynamiczna, dlatego priorytetem jest zapewnienie środków i zasobów na dalszy rozwój EWP. </w:t>
      </w:r>
    </w:p>
    <w:p w14:paraId="34C78EE9" w14:textId="30BB83CC" w:rsidR="00AB4172" w:rsidRPr="00B42DAB" w:rsidRDefault="00AB4172" w:rsidP="00A964F0">
      <w:pPr>
        <w:pStyle w:val="Nagwek1"/>
        <w:jc w:val="both"/>
        <w:rPr>
          <w:rFonts w:cs="Arial"/>
          <w:color w:val="000000" w:themeColor="text1"/>
          <w:lang w:val="pl-PL" w:eastAsia="pl-PL"/>
        </w:rPr>
      </w:pPr>
      <w:r w:rsidRPr="00B42DAB">
        <w:rPr>
          <w:rFonts w:cs="Arial"/>
          <w:color w:val="000000" w:themeColor="text1"/>
          <w:lang w:val="pl-PL" w:eastAsia="pl-PL"/>
        </w:rPr>
        <w:t>EFEKTY PROJEKTU</w:t>
      </w:r>
      <w:bookmarkEnd w:id="11"/>
    </w:p>
    <w:p w14:paraId="66C2522B" w14:textId="211D6C22" w:rsidR="00AB4172" w:rsidRPr="00B42DAB" w:rsidRDefault="00534314" w:rsidP="00B614D2">
      <w:pPr>
        <w:pStyle w:val="Nagwek2"/>
        <w:tabs>
          <w:tab w:val="num" w:pos="1134"/>
        </w:tabs>
        <w:jc w:val="both"/>
        <w:rPr>
          <w:color w:val="000000" w:themeColor="text1"/>
          <w:lang w:val="pl-PL" w:eastAsia="pl-PL"/>
        </w:rPr>
      </w:pPr>
      <w:bookmarkStart w:id="12" w:name="_Toc462924056"/>
      <w:r w:rsidRPr="00B42DAB">
        <w:rPr>
          <w:color w:val="000000" w:themeColor="text1"/>
          <w:lang w:val="pl-PL" w:eastAsia="pl-PL"/>
        </w:rPr>
        <w:t>Cele i k</w:t>
      </w:r>
      <w:r w:rsidR="00AB4172" w:rsidRPr="00B42DAB">
        <w:rPr>
          <w:color w:val="000000" w:themeColor="text1"/>
          <w:lang w:val="pl-PL" w:eastAsia="pl-PL"/>
        </w:rPr>
        <w:t>orzyści wynikające z projektu</w:t>
      </w:r>
      <w:bookmarkEnd w:id="12"/>
    </w:p>
    <w:p w14:paraId="5BB7311B" w14:textId="1DE3B187" w:rsidR="009C1CA5" w:rsidRPr="00B42DAB" w:rsidRDefault="009C1CA5" w:rsidP="001B6667">
      <w:pPr>
        <w:pStyle w:val="Tekstpodstawowy2"/>
        <w:rPr>
          <w:rFonts w:cs="Arial"/>
          <w:color w:val="000000" w:themeColor="text1"/>
          <w:sz w:val="22"/>
          <w:szCs w:val="22"/>
          <w:lang w:val="pl-PL" w:eastAsia="pl-PL"/>
        </w:rPr>
      </w:pPr>
    </w:p>
    <w:tbl>
      <w:tblPr>
        <w:tblW w:w="9639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4"/>
        <w:gridCol w:w="7655"/>
      </w:tblGrid>
      <w:tr w:rsidR="009C1CA5" w:rsidRPr="003C4D9D" w14:paraId="31FBC082" w14:textId="77777777" w:rsidTr="009C1CA5">
        <w:trPr>
          <w:trHeight w:val="38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7A3A2AD9" w14:textId="542EC0B6" w:rsidR="009C1CA5" w:rsidRPr="00B42DAB" w:rsidRDefault="009C1CA5" w:rsidP="00E90212">
            <w:pPr>
              <w:rPr>
                <w:rFonts w:eastAsia="MS MinNew Roman" w:cs="Arial"/>
                <w:b/>
                <w:bCs/>
                <w:color w:val="000000" w:themeColor="text1"/>
                <w:sz w:val="20"/>
                <w:lang w:val="pl-PL"/>
              </w:rPr>
            </w:pPr>
            <w:r w:rsidRPr="00B42DAB">
              <w:rPr>
                <w:rFonts w:eastAsia="MS MinNew Roman" w:cs="Arial"/>
                <w:b/>
                <w:bCs/>
                <w:color w:val="000000" w:themeColor="text1"/>
                <w:sz w:val="20"/>
                <w:lang w:val="pl-PL"/>
              </w:rPr>
              <w:t xml:space="preserve">Cel </w:t>
            </w:r>
            <w:r w:rsidR="00403412" w:rsidRPr="00B42DAB">
              <w:rPr>
                <w:rFonts w:eastAsia="MS MinNew Roman" w:cs="Arial"/>
                <w:b/>
                <w:bCs/>
                <w:color w:val="000000" w:themeColor="text1"/>
                <w:sz w:val="20"/>
                <w:lang w:val="pl-PL"/>
              </w:rPr>
              <w:t>–</w:t>
            </w:r>
            <w:r w:rsidRPr="00B42DAB">
              <w:rPr>
                <w:rFonts w:eastAsia="MS MinNew Roman" w:cs="Arial"/>
                <w:b/>
                <w:bCs/>
                <w:color w:val="000000" w:themeColor="text1"/>
                <w:sz w:val="20"/>
                <w:lang w:val="pl-PL"/>
              </w:rPr>
              <w:t xml:space="preserve"> 1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F79A28" w14:textId="77777777" w:rsidR="00D44B19" w:rsidRDefault="009C1CA5" w:rsidP="00D44B19">
            <w:pPr>
              <w:pStyle w:val="Tekstpodstawowy2"/>
              <w:spacing w:after="0"/>
              <w:ind w:left="0"/>
              <w:jc w:val="both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bookmarkStart w:id="13" w:name="_Hlk55470369"/>
            <w:r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 xml:space="preserve">Udostępnienie </w:t>
            </w:r>
            <w:r w:rsidR="004A48B1"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e-</w:t>
            </w:r>
            <w:r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usług</w:t>
            </w:r>
            <w:r w:rsidR="00423CD4"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 xml:space="preserve"> publicznych</w:t>
            </w:r>
            <w:r w:rsidR="001D65B8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:</w:t>
            </w:r>
            <w:r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 xml:space="preserve"> </w:t>
            </w:r>
          </w:p>
          <w:p w14:paraId="68838207" w14:textId="4E74E810" w:rsidR="009C1CA5" w:rsidRPr="00B42DAB" w:rsidRDefault="009C1CA5" w:rsidP="007A4C49">
            <w:pPr>
              <w:pStyle w:val="Tekstpodstawowy2"/>
              <w:numPr>
                <w:ilvl w:val="0"/>
                <w:numId w:val="24"/>
              </w:numPr>
              <w:spacing w:after="0"/>
              <w:ind w:left="457" w:hanging="425"/>
              <w:jc w:val="both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 xml:space="preserve">Udostępnianie wykazu </w:t>
            </w:r>
            <w:r w:rsidR="00CD0E38"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 xml:space="preserve">medycznych </w:t>
            </w:r>
            <w:r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 xml:space="preserve">laboratoriów </w:t>
            </w:r>
            <w:r w:rsidR="00CD0E38"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 xml:space="preserve">diagnostycznych </w:t>
            </w:r>
            <w:r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wykonujących testy</w:t>
            </w:r>
            <w:r w:rsidR="00CA31EC"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 xml:space="preserve"> </w:t>
            </w:r>
            <w:r w:rsidR="00CD0E38"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wraz z informacją o dostępności wolnych slotów,</w:t>
            </w:r>
          </w:p>
          <w:p w14:paraId="18203D62" w14:textId="4AADE5DE" w:rsidR="009C1CA5" w:rsidRPr="00B42DAB" w:rsidRDefault="009C1CA5" w:rsidP="007A4C49">
            <w:pPr>
              <w:pStyle w:val="Tekstpodstawowy2"/>
              <w:numPr>
                <w:ilvl w:val="0"/>
                <w:numId w:val="24"/>
              </w:numPr>
              <w:spacing w:after="0"/>
              <w:ind w:left="457" w:hanging="425"/>
              <w:jc w:val="both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Udostępnienie możliwości elektronicznej ewidencji wystawianych zleceń na wykonanie testu diagnostycznego</w:t>
            </w:r>
            <w:r w:rsidR="00707368"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,</w:t>
            </w:r>
          </w:p>
          <w:p w14:paraId="27DF8F3A" w14:textId="7138A7B4" w:rsidR="009C1CA5" w:rsidRPr="00B42DAB" w:rsidRDefault="009C1CA5" w:rsidP="007A4C49">
            <w:pPr>
              <w:pStyle w:val="Tekstpodstawowy2"/>
              <w:numPr>
                <w:ilvl w:val="0"/>
                <w:numId w:val="24"/>
              </w:numPr>
              <w:spacing w:after="0"/>
              <w:ind w:left="457" w:hanging="425"/>
              <w:jc w:val="both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Udostępnienie możliwości elektronicznej ewidencji czynności związanych z</w:t>
            </w:r>
            <w:r w:rsidR="00CF7860"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 </w:t>
            </w:r>
            <w:r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pobieraniem materiału diagnostycznego na potrzeby wykonania testu diagnostycznego,</w:t>
            </w:r>
          </w:p>
          <w:p w14:paraId="70351439" w14:textId="3640512D" w:rsidR="007F605F" w:rsidRPr="00B42DAB" w:rsidRDefault="009C1CA5" w:rsidP="007A4C49">
            <w:pPr>
              <w:pStyle w:val="Tekstpodstawowy2"/>
              <w:numPr>
                <w:ilvl w:val="0"/>
                <w:numId w:val="24"/>
              </w:numPr>
              <w:spacing w:after="0"/>
              <w:ind w:left="457" w:hanging="425"/>
              <w:jc w:val="both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Udostępnienie możliwości elektronicznej ewidencji czynności związanych z</w:t>
            </w:r>
            <w:r w:rsidR="00CF7860"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 </w:t>
            </w:r>
            <w:r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 xml:space="preserve">wykonaniem testów diagnostycznych </w:t>
            </w:r>
            <w:r w:rsidR="005220F5"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wraz z</w:t>
            </w:r>
            <w:r w:rsidR="00CF7860"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 </w:t>
            </w:r>
            <w:r w:rsidR="005220F5"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rejestracją wyników testów</w:t>
            </w:r>
            <w:r w:rsidR="00952AF3"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,</w:t>
            </w:r>
          </w:p>
          <w:p w14:paraId="46866781" w14:textId="40241FDD" w:rsidR="009C1CA5" w:rsidRPr="00B42DAB" w:rsidRDefault="007F605F" w:rsidP="007A4C49">
            <w:pPr>
              <w:pStyle w:val="Tekstpodstawowy2"/>
              <w:numPr>
                <w:ilvl w:val="0"/>
                <w:numId w:val="24"/>
              </w:numPr>
              <w:spacing w:after="0"/>
              <w:ind w:left="457" w:hanging="425"/>
              <w:jc w:val="both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U</w:t>
            </w:r>
            <w:r w:rsidR="009C1CA5"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dostępnianie wyników testów podmiotom zlecającym</w:t>
            </w:r>
            <w:r w:rsidR="00952AF3"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,</w:t>
            </w:r>
            <w:r w:rsidR="000C283B"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 xml:space="preserve"> </w:t>
            </w:r>
            <w:r w:rsidR="00221E03"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 xml:space="preserve">w tym </w:t>
            </w:r>
            <w:r w:rsidR="000C283B"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organom PIS</w:t>
            </w:r>
          </w:p>
          <w:bookmarkEnd w:id="13"/>
          <w:p w14:paraId="2D3DABFC" w14:textId="638DB984" w:rsidR="009C1CA5" w:rsidRPr="00B42DAB" w:rsidRDefault="009C1CA5" w:rsidP="00D44B19">
            <w:pPr>
              <w:pStyle w:val="Tekstpodstawowy2"/>
              <w:spacing w:after="0"/>
              <w:ind w:left="457"/>
              <w:jc w:val="both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</w:p>
        </w:tc>
      </w:tr>
      <w:tr w:rsidR="009C1CA5" w:rsidRPr="003C4D9D" w14:paraId="1A437CB0" w14:textId="77777777" w:rsidTr="009C1CA5">
        <w:trPr>
          <w:trHeight w:val="38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22150C87" w14:textId="77777777" w:rsidR="009C1CA5" w:rsidRPr="00B42DAB" w:rsidRDefault="009C1CA5" w:rsidP="00E90212">
            <w:pPr>
              <w:rPr>
                <w:rFonts w:eastAsia="MS MinNew Roman" w:cs="Arial"/>
                <w:b/>
                <w:bCs/>
                <w:color w:val="000000" w:themeColor="text1"/>
                <w:sz w:val="20"/>
                <w:lang w:val="pl-PL"/>
              </w:rPr>
            </w:pPr>
            <w:r w:rsidRPr="00B42DAB">
              <w:rPr>
                <w:rFonts w:eastAsia="MS MinNew Roman" w:cs="Arial"/>
                <w:b/>
                <w:bCs/>
                <w:color w:val="000000" w:themeColor="text1"/>
                <w:sz w:val="20"/>
                <w:lang w:val="pl-PL"/>
              </w:rPr>
              <w:t>Cel strategiczny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AAAC4E" w14:textId="0AC838D1" w:rsidR="00064917" w:rsidRPr="00B42DAB" w:rsidRDefault="00064917" w:rsidP="00064917">
            <w:pPr>
              <w:pStyle w:val="Tekstpodstawowy2"/>
              <w:ind w:left="34"/>
              <w:jc w:val="both"/>
              <w:rPr>
                <w:rFonts w:cs="Arial"/>
                <w:color w:val="000000" w:themeColor="text1"/>
                <w:sz w:val="20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/>
              </w:rPr>
              <w:t>Projekt wpisuje się w realizację celów i priorytetów określonych w następujących dokumentach strategicznych:</w:t>
            </w:r>
          </w:p>
          <w:p w14:paraId="6FB0CEE6" w14:textId="77777777" w:rsidR="006414BE" w:rsidRPr="00B42DAB" w:rsidRDefault="00620B34" w:rsidP="00BF5302">
            <w:pPr>
              <w:pStyle w:val="Tekstpodstawowy2"/>
              <w:ind w:left="34"/>
              <w:jc w:val="both"/>
              <w:rPr>
                <w:rFonts w:cs="Arial"/>
                <w:color w:val="000000" w:themeColor="text1"/>
                <w:sz w:val="20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/>
              </w:rPr>
              <w:t>Strategi</w:t>
            </w:r>
            <w:r w:rsidR="00BF5302" w:rsidRPr="00B42DAB">
              <w:rPr>
                <w:rFonts w:cs="Arial"/>
                <w:color w:val="000000" w:themeColor="text1"/>
                <w:sz w:val="20"/>
                <w:lang w:val="pl-PL"/>
              </w:rPr>
              <w:t>a</w:t>
            </w:r>
            <w:r w:rsidRPr="00B42DAB">
              <w:rPr>
                <w:rFonts w:cs="Arial"/>
                <w:color w:val="000000" w:themeColor="text1"/>
                <w:sz w:val="20"/>
                <w:lang w:val="pl-PL"/>
              </w:rPr>
              <w:t xml:space="preserve"> „Sprawne Państwo 2020” - w </w:t>
            </w:r>
            <w:r w:rsidR="00BF5302" w:rsidRPr="00B42DAB">
              <w:rPr>
                <w:rFonts w:cs="Arial"/>
                <w:color w:val="000000" w:themeColor="text1"/>
                <w:sz w:val="20"/>
                <w:lang w:val="pl-PL"/>
              </w:rPr>
              <w:t xml:space="preserve">zakresie </w:t>
            </w:r>
            <w:r w:rsidRPr="00B42DAB">
              <w:rPr>
                <w:rFonts w:cs="Arial"/>
                <w:color w:val="000000" w:themeColor="text1"/>
                <w:sz w:val="20"/>
                <w:lang w:val="pl-PL"/>
              </w:rPr>
              <w:t>realizacj</w:t>
            </w:r>
            <w:r w:rsidR="00BF5302" w:rsidRPr="00B42DAB">
              <w:rPr>
                <w:rFonts w:cs="Arial"/>
                <w:color w:val="000000" w:themeColor="text1"/>
                <w:sz w:val="20"/>
                <w:lang w:val="pl-PL"/>
              </w:rPr>
              <w:t>i</w:t>
            </w:r>
            <w:r w:rsidRPr="00B42DAB">
              <w:rPr>
                <w:rFonts w:cs="Arial"/>
                <w:color w:val="000000" w:themeColor="text1"/>
                <w:sz w:val="20"/>
                <w:lang w:val="pl-PL"/>
              </w:rPr>
              <w:t xml:space="preserve"> celu 5 Efektywne świadczenie usług publicznych, w szczególności w kierunku interwencji </w:t>
            </w:r>
            <w:r w:rsidRPr="00B42DAB">
              <w:rPr>
                <w:rFonts w:cs="Arial"/>
                <w:i/>
                <w:iCs/>
                <w:color w:val="000000" w:themeColor="text1"/>
                <w:sz w:val="20"/>
                <w:lang w:val="pl-PL"/>
              </w:rPr>
              <w:t>5.1.4. Poprawa jakości i bezpieczeństwa świadczeń zdrowotnych</w:t>
            </w:r>
            <w:r w:rsidRPr="00B42DAB">
              <w:rPr>
                <w:rFonts w:cs="Arial"/>
                <w:color w:val="000000" w:themeColor="text1"/>
                <w:sz w:val="20"/>
                <w:lang w:val="pl-PL"/>
              </w:rPr>
              <w:t>,</w:t>
            </w:r>
            <w:r w:rsidR="00BF5302" w:rsidRPr="00B42DAB">
              <w:rPr>
                <w:rFonts w:cs="Arial"/>
                <w:color w:val="000000" w:themeColor="text1"/>
                <w:sz w:val="20"/>
                <w:lang w:val="pl-PL"/>
              </w:rPr>
              <w:t xml:space="preserve"> </w:t>
            </w:r>
            <w:r w:rsidR="0069723A" w:rsidRPr="00B42DAB">
              <w:rPr>
                <w:rFonts w:cs="Arial"/>
                <w:color w:val="000000" w:themeColor="text1"/>
                <w:sz w:val="20"/>
                <w:lang w:val="pl-PL"/>
              </w:rPr>
              <w:t>w którym</w:t>
            </w:r>
            <w:r w:rsidR="00BF5302" w:rsidRPr="00B42DAB">
              <w:rPr>
                <w:rFonts w:cs="Arial"/>
                <w:color w:val="000000" w:themeColor="text1"/>
                <w:sz w:val="20"/>
                <w:lang w:val="pl-PL"/>
              </w:rPr>
              <w:t xml:space="preserve"> </w:t>
            </w:r>
            <w:r w:rsidRPr="00B42DAB">
              <w:rPr>
                <w:rFonts w:cs="Arial"/>
                <w:color w:val="000000" w:themeColor="text1"/>
                <w:sz w:val="20"/>
                <w:lang w:val="pl-PL"/>
              </w:rPr>
              <w:t>jednym z priorytetowych zadań jest wzmocnienie nadzoru epidemiologicznego nad chorobami zakaźnymi</w:t>
            </w:r>
            <w:r w:rsidR="00CA31EC" w:rsidRPr="00B42DAB">
              <w:rPr>
                <w:rFonts w:cs="Arial"/>
                <w:color w:val="000000" w:themeColor="text1"/>
                <w:sz w:val="20"/>
                <w:lang w:val="pl-PL"/>
              </w:rPr>
              <w:t xml:space="preserve">. </w:t>
            </w:r>
          </w:p>
          <w:p w14:paraId="34B3438E" w14:textId="050F1890" w:rsidR="00BF5302" w:rsidRPr="00B42DAB" w:rsidRDefault="00BF5302" w:rsidP="00BF5302">
            <w:pPr>
              <w:pStyle w:val="Tekstpodstawowy2"/>
              <w:ind w:left="34"/>
              <w:jc w:val="both"/>
              <w:rPr>
                <w:rFonts w:cs="Arial"/>
                <w:color w:val="000000" w:themeColor="text1"/>
                <w:sz w:val="20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/>
              </w:rPr>
              <w:t xml:space="preserve">Strategia na Rzecz Odpowiedzialnego Rozwoju – do roku 2020 (z perspektywą do 2030 r.) </w:t>
            </w:r>
            <w:r w:rsidR="00DE26F7">
              <w:rPr>
                <w:rFonts w:cs="Arial"/>
                <w:color w:val="000000" w:themeColor="text1"/>
                <w:sz w:val="20"/>
                <w:lang w:val="pl-PL"/>
              </w:rPr>
              <w:t>- z</w:t>
            </w:r>
            <w:r w:rsidRPr="00B42DAB">
              <w:rPr>
                <w:rFonts w:cs="Arial"/>
                <w:color w:val="000000" w:themeColor="text1"/>
                <w:sz w:val="20"/>
                <w:lang w:val="pl-PL"/>
              </w:rPr>
              <w:t>akres projektu wpisuje się w Strategię na rzecz Odpowiedzialnego Rozwoju – cel szczegółowy III – skuteczne państwo i instytucje służące włączeniu społecznemu i gospodarczemu - Obszar E-państwo</w:t>
            </w:r>
            <w:r w:rsidR="005E3935" w:rsidRPr="00B42DAB">
              <w:rPr>
                <w:rFonts w:cs="Arial"/>
                <w:color w:val="000000" w:themeColor="text1"/>
                <w:sz w:val="20"/>
                <w:lang w:val="pl-PL"/>
              </w:rPr>
              <w:t>.</w:t>
            </w:r>
          </w:p>
          <w:p w14:paraId="0D7C8B84" w14:textId="3CF29D2D" w:rsidR="00624088" w:rsidRDefault="00624088" w:rsidP="001E7FA1">
            <w:pPr>
              <w:pStyle w:val="Tekstpodstawowy2"/>
              <w:ind w:left="34"/>
              <w:jc w:val="both"/>
              <w:rPr>
                <w:color w:val="000000" w:themeColor="text1"/>
                <w:sz w:val="20"/>
                <w:szCs w:val="20"/>
                <w:lang w:val="pl-PL"/>
              </w:rPr>
            </w:pPr>
            <w:r w:rsidRPr="00B42DAB">
              <w:rPr>
                <w:color w:val="000000" w:themeColor="text1"/>
                <w:sz w:val="20"/>
                <w:szCs w:val="20"/>
                <w:lang w:val="pl-PL"/>
              </w:rPr>
              <w:t xml:space="preserve">Program Operacyjny Polska Cyfrowa –  </w:t>
            </w:r>
            <w:r w:rsidR="001E7FA1" w:rsidRPr="00B42DAB">
              <w:rPr>
                <w:color w:val="000000" w:themeColor="text1"/>
                <w:sz w:val="20"/>
                <w:szCs w:val="20"/>
                <w:lang w:val="pl-PL"/>
              </w:rPr>
              <w:t xml:space="preserve">elektronizacja nowych usług wpisuje się </w:t>
            </w:r>
            <w:r w:rsidRPr="00B42DAB">
              <w:rPr>
                <w:color w:val="000000" w:themeColor="text1"/>
                <w:sz w:val="20"/>
                <w:szCs w:val="20"/>
                <w:lang w:val="pl-PL"/>
              </w:rPr>
              <w:t xml:space="preserve">w </w:t>
            </w:r>
            <w:r w:rsidR="001E7FA1" w:rsidRPr="00B42DAB">
              <w:rPr>
                <w:color w:val="000000" w:themeColor="text1"/>
                <w:sz w:val="20"/>
                <w:szCs w:val="20"/>
                <w:lang w:val="pl-PL"/>
              </w:rPr>
              <w:t>c</w:t>
            </w:r>
            <w:r w:rsidRPr="00B42DAB">
              <w:rPr>
                <w:color w:val="000000" w:themeColor="text1"/>
                <w:sz w:val="20"/>
                <w:szCs w:val="20"/>
                <w:lang w:val="pl-PL"/>
              </w:rPr>
              <w:t>el</w:t>
            </w:r>
            <w:r w:rsidR="001E7FA1" w:rsidRPr="00B42DAB">
              <w:rPr>
                <w:color w:val="000000" w:themeColor="text1"/>
                <w:sz w:val="20"/>
                <w:szCs w:val="20"/>
                <w:lang w:val="pl-PL"/>
              </w:rPr>
              <w:t xml:space="preserve"> </w:t>
            </w:r>
            <w:r w:rsidRPr="00B42DAB">
              <w:rPr>
                <w:color w:val="000000" w:themeColor="text1"/>
                <w:sz w:val="20"/>
                <w:szCs w:val="20"/>
                <w:lang w:val="pl-PL"/>
              </w:rPr>
              <w:t>szczegółowy 2.1</w:t>
            </w:r>
            <w:r w:rsidR="001E7FA1" w:rsidRPr="00B42DAB">
              <w:rPr>
                <w:color w:val="000000" w:themeColor="text1"/>
                <w:sz w:val="20"/>
                <w:szCs w:val="20"/>
                <w:lang w:val="pl-PL"/>
              </w:rPr>
              <w:t>:</w:t>
            </w:r>
            <w:r w:rsidRPr="00B42DAB">
              <w:rPr>
                <w:color w:val="000000" w:themeColor="text1"/>
                <w:sz w:val="20"/>
                <w:szCs w:val="20"/>
                <w:lang w:val="pl-PL"/>
              </w:rPr>
              <w:t xml:space="preserve"> Wysoka</w:t>
            </w:r>
            <w:r w:rsidR="001E7FA1" w:rsidRPr="00B42DAB">
              <w:rPr>
                <w:color w:val="000000" w:themeColor="text1"/>
                <w:sz w:val="20"/>
                <w:szCs w:val="20"/>
                <w:lang w:val="pl-PL"/>
              </w:rPr>
              <w:t xml:space="preserve"> </w:t>
            </w:r>
            <w:r w:rsidRPr="00B42DAB">
              <w:rPr>
                <w:color w:val="000000" w:themeColor="text1"/>
                <w:sz w:val="20"/>
                <w:szCs w:val="20"/>
                <w:lang w:val="pl-PL"/>
              </w:rPr>
              <w:t xml:space="preserve">dostępność i jakość e- usług publicznych. </w:t>
            </w:r>
          </w:p>
          <w:p w14:paraId="1C8E4D98" w14:textId="29128DC1" w:rsidR="009C1CA5" w:rsidRPr="00B42DAB" w:rsidRDefault="00DE26F7" w:rsidP="004A48B1">
            <w:pPr>
              <w:pStyle w:val="Tekstpodstawowy2"/>
              <w:ind w:left="34"/>
              <w:jc w:val="both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 w:rsidRPr="00DE26F7">
              <w:rPr>
                <w:color w:val="000000" w:themeColor="text1"/>
                <w:sz w:val="20"/>
                <w:szCs w:val="20"/>
                <w:lang w:val="pl-PL"/>
              </w:rPr>
              <w:t>Program​</w:t>
            </w:r>
            <w:r>
              <w:rPr>
                <w:color w:val="000000" w:themeColor="text1"/>
                <w:sz w:val="20"/>
                <w:szCs w:val="20"/>
                <w:lang w:val="pl-PL"/>
              </w:rPr>
              <w:t xml:space="preserve"> </w:t>
            </w:r>
            <w:r w:rsidRPr="00DE26F7">
              <w:rPr>
                <w:color w:val="000000" w:themeColor="text1"/>
                <w:sz w:val="20"/>
                <w:szCs w:val="20"/>
                <w:lang w:val="pl-PL"/>
              </w:rPr>
              <w:t>Zintegrowanej</w:t>
            </w:r>
            <w:r>
              <w:rPr>
                <w:color w:val="000000" w:themeColor="text1"/>
                <w:sz w:val="20"/>
                <w:szCs w:val="20"/>
                <w:lang w:val="pl-PL"/>
              </w:rPr>
              <w:t xml:space="preserve"> </w:t>
            </w:r>
            <w:r w:rsidRPr="00DE26F7">
              <w:rPr>
                <w:color w:val="000000" w:themeColor="text1"/>
                <w:sz w:val="20"/>
                <w:szCs w:val="20"/>
                <w:lang w:val="pl-PL"/>
              </w:rPr>
              <w:t>Informatyzacji</w:t>
            </w:r>
            <w:r>
              <w:rPr>
                <w:color w:val="000000" w:themeColor="text1"/>
                <w:sz w:val="20"/>
                <w:szCs w:val="20"/>
                <w:lang w:val="pl-PL"/>
              </w:rPr>
              <w:t xml:space="preserve"> </w:t>
            </w:r>
            <w:r w:rsidRPr="00DE26F7">
              <w:rPr>
                <w:color w:val="000000" w:themeColor="text1"/>
                <w:sz w:val="20"/>
                <w:szCs w:val="20"/>
                <w:lang w:val="pl-PL"/>
              </w:rPr>
              <w:t>Państwa​</w:t>
            </w:r>
            <w:r>
              <w:rPr>
                <w:color w:val="000000" w:themeColor="text1"/>
                <w:sz w:val="20"/>
                <w:szCs w:val="20"/>
                <w:lang w:val="pl-PL"/>
              </w:rPr>
              <w:t xml:space="preserve"> </w:t>
            </w:r>
            <w:r w:rsidRPr="00DE26F7">
              <w:rPr>
                <w:color w:val="000000" w:themeColor="text1"/>
                <w:sz w:val="20"/>
                <w:szCs w:val="20"/>
                <w:lang w:val="pl-PL"/>
              </w:rPr>
              <w:t>na</w:t>
            </w:r>
            <w:r>
              <w:rPr>
                <w:color w:val="000000" w:themeColor="text1"/>
                <w:sz w:val="20"/>
                <w:szCs w:val="20"/>
                <w:lang w:val="pl-PL"/>
              </w:rPr>
              <w:t xml:space="preserve"> </w:t>
            </w:r>
            <w:r w:rsidRPr="00DE26F7">
              <w:rPr>
                <w:color w:val="000000" w:themeColor="text1"/>
                <w:sz w:val="20"/>
                <w:szCs w:val="20"/>
                <w:lang w:val="pl-PL"/>
              </w:rPr>
              <w:t>lata</w:t>
            </w:r>
            <w:r>
              <w:rPr>
                <w:color w:val="000000" w:themeColor="text1"/>
                <w:sz w:val="20"/>
                <w:szCs w:val="20"/>
                <w:lang w:val="pl-PL"/>
              </w:rPr>
              <w:t xml:space="preserve"> </w:t>
            </w:r>
            <w:r w:rsidRPr="00DE26F7">
              <w:rPr>
                <w:color w:val="000000" w:themeColor="text1"/>
                <w:sz w:val="20"/>
                <w:szCs w:val="20"/>
                <w:lang w:val="pl-PL"/>
              </w:rPr>
              <w:t>2014-2022</w:t>
            </w:r>
            <w:r>
              <w:rPr>
                <w:color w:val="000000" w:themeColor="text1"/>
                <w:sz w:val="20"/>
                <w:szCs w:val="20"/>
                <w:lang w:val="pl-PL"/>
              </w:rPr>
              <w:t xml:space="preserve"> – dostarczone w ramach projektu EWP e-usługi przyczynią się do realizacji celu strategicznego PZIP </w:t>
            </w:r>
            <w:bookmarkStart w:id="14" w:name="_Toc22578608"/>
            <w:r>
              <w:rPr>
                <w:color w:val="000000" w:themeColor="text1"/>
                <w:sz w:val="20"/>
                <w:szCs w:val="20"/>
                <w:lang w:val="pl-PL"/>
              </w:rPr>
              <w:t>tj. z</w:t>
            </w:r>
            <w:r w:rsidRPr="00DE26F7">
              <w:rPr>
                <w:color w:val="000000" w:themeColor="text1"/>
                <w:sz w:val="20"/>
                <w:szCs w:val="20"/>
                <w:lang w:val="pl-PL"/>
              </w:rPr>
              <w:t>większenie jakości oraz zakresu komunikacji między obywatelami i innymi interesariuszami a państwem</w:t>
            </w:r>
            <w:bookmarkEnd w:id="14"/>
          </w:p>
        </w:tc>
      </w:tr>
      <w:tr w:rsidR="009C1CA5" w:rsidRPr="003C4D9D" w14:paraId="4B5D2669" w14:textId="77777777" w:rsidTr="009C1CA5">
        <w:trPr>
          <w:trHeight w:val="38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2A1335D2" w14:textId="77777777" w:rsidR="009C1CA5" w:rsidRPr="00B42DAB" w:rsidRDefault="009C1CA5" w:rsidP="00E90212">
            <w:pPr>
              <w:rPr>
                <w:rFonts w:eastAsia="MS MinNew Roman" w:cs="Arial"/>
                <w:b/>
                <w:bCs/>
                <w:color w:val="000000" w:themeColor="text1"/>
                <w:sz w:val="20"/>
                <w:lang w:val="pl-PL"/>
              </w:rPr>
            </w:pPr>
            <w:r w:rsidRPr="00B42DAB">
              <w:rPr>
                <w:rFonts w:eastAsia="MS MinNew Roman" w:cs="Arial"/>
                <w:b/>
                <w:bCs/>
                <w:color w:val="000000" w:themeColor="text1"/>
                <w:sz w:val="20"/>
                <w:lang w:val="pl-PL"/>
              </w:rPr>
              <w:t>Korzyść: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34A8AA" w14:textId="5857F1BC" w:rsidR="00EC74E7" w:rsidRPr="00B42DAB" w:rsidRDefault="004A48B1" w:rsidP="004A48B1">
            <w:pPr>
              <w:pStyle w:val="Tekstpodstawowy2"/>
              <w:ind w:left="34"/>
              <w:jc w:val="both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Gł</w:t>
            </w:r>
            <w:r w:rsidR="00DC0665"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ó</w:t>
            </w:r>
            <w:r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 xml:space="preserve">wna korzyść to </w:t>
            </w:r>
            <w:r w:rsidR="00DC0665"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 xml:space="preserve">umożliwienie </w:t>
            </w:r>
            <w:r w:rsidR="00EC74E7"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 xml:space="preserve">realizacji, przez właściwe instytucje, zadań związanych z </w:t>
            </w:r>
            <w:r w:rsidR="00EC74E7"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zapobieganiem i rozprzestrzenianiem się choroby COVID-19 oraz nadzoru nad przestrzeganiem ograniczeń wprowadzonych na podstawie obowiązujących przepisów prawnych.</w:t>
            </w:r>
          </w:p>
          <w:p w14:paraId="3E047083" w14:textId="5350ED87" w:rsidR="00EC74E7" w:rsidRPr="00B42DAB" w:rsidRDefault="00D44B19" w:rsidP="00EC74E7">
            <w:pPr>
              <w:pStyle w:val="Tekstpodstawowy2"/>
              <w:ind w:left="34"/>
              <w:jc w:val="both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J</w:t>
            </w:r>
            <w:r w:rsidR="00DC0665"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ak pokazuje epidemia COVID-1</w:t>
            </w:r>
            <w:r w:rsidR="00502AE4"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9</w:t>
            </w:r>
            <w:r w:rsidR="00DC0665"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, istnie</w:t>
            </w:r>
            <w:r w:rsidR="006414BE"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ni</w:t>
            </w:r>
            <w:r w:rsidR="00DC0665"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 xml:space="preserve">e takiego systemu może się okazać krytyczne w razie wystąpienia stanu epidemii.  </w:t>
            </w:r>
          </w:p>
        </w:tc>
      </w:tr>
      <w:tr w:rsidR="009C1CA5" w:rsidRPr="003C4D9D" w14:paraId="2F9E072A" w14:textId="77777777" w:rsidTr="009C1CA5">
        <w:trPr>
          <w:trHeight w:val="38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4F97554C" w14:textId="77777777" w:rsidR="009C1CA5" w:rsidRPr="00B42DAB" w:rsidRDefault="009C1CA5" w:rsidP="00E90212">
            <w:pPr>
              <w:rPr>
                <w:rFonts w:eastAsia="MS MinNew Roman" w:cs="Arial"/>
                <w:b/>
                <w:bCs/>
                <w:color w:val="000000" w:themeColor="text1"/>
                <w:sz w:val="20"/>
                <w:lang w:val="pl-PL"/>
              </w:rPr>
            </w:pPr>
            <w:bookmarkStart w:id="15" w:name="_Hlk55470941"/>
            <w:r w:rsidRPr="00B42DAB">
              <w:rPr>
                <w:rFonts w:eastAsia="MS MinNew Roman" w:cs="Arial"/>
                <w:b/>
                <w:bCs/>
                <w:color w:val="000000" w:themeColor="text1"/>
                <w:sz w:val="20"/>
                <w:lang w:val="pl-PL"/>
              </w:rPr>
              <w:lastRenderedPageBreak/>
              <w:t>KPI: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EF1812" w14:textId="38870363" w:rsidR="00C2391B" w:rsidRPr="00D44B19" w:rsidRDefault="00C2391B" w:rsidP="00B42DAB">
            <w:pPr>
              <w:pStyle w:val="Tekstpodstawowy2"/>
              <w:spacing w:line="360" w:lineRule="auto"/>
              <w:ind w:left="34"/>
              <w:rPr>
                <w:rFonts w:cs="Arial"/>
                <w:color w:val="000000" w:themeColor="text1"/>
                <w:sz w:val="20"/>
                <w:szCs w:val="20"/>
                <w:u w:val="single"/>
                <w:lang w:val="pl-PL" w:eastAsia="pl-PL"/>
              </w:rPr>
            </w:pPr>
            <w:r w:rsidRPr="00D44B19">
              <w:rPr>
                <w:rFonts w:cs="Arial"/>
                <w:color w:val="000000" w:themeColor="text1"/>
                <w:sz w:val="20"/>
                <w:szCs w:val="20"/>
                <w:u w:val="single"/>
                <w:lang w:val="pl-PL" w:eastAsia="pl-PL"/>
              </w:rPr>
              <w:t>Wskaźnik produktu:</w:t>
            </w:r>
          </w:p>
          <w:p w14:paraId="616566E7" w14:textId="4F62BE0A" w:rsidR="00423CD4" w:rsidRPr="00B42DAB" w:rsidRDefault="00085F84" w:rsidP="00B42DAB">
            <w:pPr>
              <w:pStyle w:val="Tekstpodstawowy2"/>
              <w:numPr>
                <w:ilvl w:val="0"/>
                <w:numId w:val="40"/>
              </w:numPr>
              <w:spacing w:line="360" w:lineRule="auto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 xml:space="preserve"> </w:t>
            </w:r>
            <w:r w:rsidR="00423CD4"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Liczba usług publicznych udostępnionych on-line o stopniu dojrzałości co najmniej 4 – transakcja</w:t>
            </w:r>
            <w:r w:rsidR="007A3ACC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 xml:space="preserve"> </w:t>
            </w:r>
            <w:r w:rsidR="00423CD4"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:</w:t>
            </w:r>
          </w:p>
          <w:p w14:paraId="6D6BD69F" w14:textId="1A2160D3" w:rsidR="009C1CA5" w:rsidRDefault="0051228E" w:rsidP="00B42DAB">
            <w:pPr>
              <w:pStyle w:val="Tekstpodstawowy2"/>
              <w:spacing w:line="360" w:lineRule="auto"/>
              <w:ind w:left="34"/>
              <w:rPr>
                <w:rFonts w:cs="Arial"/>
                <w:strike/>
                <w:color w:val="000000" w:themeColor="text1"/>
                <w:sz w:val="20"/>
                <w:szCs w:val="20"/>
                <w:lang w:val="pl-PL" w:eastAsia="pl-PL"/>
              </w:rPr>
            </w:pPr>
            <w:r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4</w:t>
            </w:r>
            <w:r w:rsidR="000B0B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 xml:space="preserve"> </w:t>
            </w:r>
            <w:r w:rsidR="00C86F47"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 xml:space="preserve"> usług</w:t>
            </w:r>
            <w:r w:rsidR="00D66330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i</w:t>
            </w:r>
            <w:r w:rsidR="00EF6C62" w:rsidRPr="00B42DAB">
              <w:rPr>
                <w:rFonts w:cs="Arial"/>
                <w:strike/>
                <w:color w:val="000000" w:themeColor="text1"/>
                <w:sz w:val="20"/>
                <w:szCs w:val="20"/>
                <w:lang w:val="pl-PL" w:eastAsia="pl-PL"/>
              </w:rPr>
              <w:t xml:space="preserve"> </w:t>
            </w:r>
          </w:p>
          <w:p w14:paraId="701ED409" w14:textId="77777777" w:rsidR="00D66330" w:rsidRPr="00B42DAB" w:rsidRDefault="00D66330" w:rsidP="00D66330">
            <w:pPr>
              <w:pStyle w:val="Tekstpodstawowy2"/>
              <w:numPr>
                <w:ilvl w:val="0"/>
                <w:numId w:val="47"/>
              </w:numPr>
              <w:spacing w:after="0"/>
              <w:jc w:val="both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Udostępnianie wykazu medycznych laboratoriów diagnostycznych wykonujących testy wraz z informacją o dostępności wolnych slotów,</w:t>
            </w:r>
          </w:p>
          <w:p w14:paraId="69B954EE" w14:textId="77777777" w:rsidR="00D66330" w:rsidRPr="00B42DAB" w:rsidRDefault="00D66330" w:rsidP="00D66330">
            <w:pPr>
              <w:pStyle w:val="Tekstpodstawowy2"/>
              <w:numPr>
                <w:ilvl w:val="0"/>
                <w:numId w:val="47"/>
              </w:numPr>
              <w:spacing w:after="0"/>
              <w:jc w:val="both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Udostępnienie możliwości elektronicznej ewidencji wystawianych zleceń na wykonanie testu diagnostycznego,</w:t>
            </w:r>
          </w:p>
          <w:p w14:paraId="05FC0B73" w14:textId="77777777" w:rsidR="00D66330" w:rsidRPr="00B42DAB" w:rsidRDefault="00D66330" w:rsidP="00D66330">
            <w:pPr>
              <w:pStyle w:val="Tekstpodstawowy2"/>
              <w:numPr>
                <w:ilvl w:val="0"/>
                <w:numId w:val="47"/>
              </w:numPr>
              <w:spacing w:after="0"/>
              <w:jc w:val="both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Udostępnienie możliwości elektronicznej ewidencji czynności związanych z pobieraniem materiału diagnostycznego na potrzeby wykonania testu diagnostycznego,</w:t>
            </w:r>
          </w:p>
          <w:p w14:paraId="314FFE37" w14:textId="77777777" w:rsidR="00D66330" w:rsidRPr="00B42DAB" w:rsidRDefault="00D66330" w:rsidP="00D66330">
            <w:pPr>
              <w:pStyle w:val="Tekstpodstawowy2"/>
              <w:numPr>
                <w:ilvl w:val="0"/>
                <w:numId w:val="47"/>
              </w:numPr>
              <w:spacing w:after="0"/>
              <w:jc w:val="both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Udostępnienie możliwości elektronicznej ewidencji czynności związanych z wykonaniem testów diagnostycznych wraz z rejestracją wyników testów,</w:t>
            </w:r>
          </w:p>
          <w:p w14:paraId="2F33C524" w14:textId="77777777" w:rsidR="00D66330" w:rsidRDefault="00D66330" w:rsidP="00B42DAB">
            <w:pPr>
              <w:pStyle w:val="Tekstpodstawowy2"/>
              <w:spacing w:line="360" w:lineRule="auto"/>
              <w:ind w:left="34"/>
              <w:rPr>
                <w:rFonts w:cs="Arial"/>
                <w:strike/>
                <w:color w:val="000000" w:themeColor="text1"/>
                <w:sz w:val="20"/>
                <w:szCs w:val="20"/>
                <w:lang w:val="pl-PL" w:eastAsia="pl-PL"/>
              </w:rPr>
            </w:pPr>
          </w:p>
          <w:p w14:paraId="3FE13296" w14:textId="2E403846" w:rsidR="007A3ACC" w:rsidRPr="00D44B19" w:rsidRDefault="001D65B8" w:rsidP="00D44B19">
            <w:pPr>
              <w:pStyle w:val="Tekstpodstawowy2"/>
              <w:numPr>
                <w:ilvl w:val="0"/>
                <w:numId w:val="40"/>
              </w:numPr>
              <w:spacing w:line="360" w:lineRule="auto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 w:rsidRPr="00D44B19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 xml:space="preserve">Liczba usług publicznych udostępnionych on-line o stopniu dojrzałości co najmniej 3 – </w:t>
            </w:r>
            <w:r w:rsidR="00D66330" w:rsidRPr="00D44B19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dwustronna interakcja</w:t>
            </w:r>
            <w:r w:rsidRPr="00D44B19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:</w:t>
            </w:r>
          </w:p>
          <w:p w14:paraId="007902B1" w14:textId="7EC4F46F" w:rsidR="001D65B8" w:rsidRDefault="00D66330" w:rsidP="00D66330">
            <w:pPr>
              <w:pStyle w:val="Tekstpodstawowy2"/>
              <w:spacing w:line="360" w:lineRule="auto"/>
              <w:ind w:left="394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1 usługa</w:t>
            </w:r>
          </w:p>
          <w:p w14:paraId="59988544" w14:textId="77777777" w:rsidR="00D66330" w:rsidRPr="00B42DAB" w:rsidRDefault="00D66330" w:rsidP="00D44B19">
            <w:pPr>
              <w:pStyle w:val="Tekstpodstawowy2"/>
              <w:numPr>
                <w:ilvl w:val="0"/>
                <w:numId w:val="47"/>
              </w:numPr>
              <w:spacing w:after="0"/>
              <w:jc w:val="both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Udostępnianie wyników testów podmiotom zlecającym, w tym organom PIS</w:t>
            </w:r>
          </w:p>
          <w:p w14:paraId="64E2530A" w14:textId="77777777" w:rsidR="00D66330" w:rsidRPr="00D66330" w:rsidRDefault="00D66330" w:rsidP="00D66330">
            <w:pPr>
              <w:pStyle w:val="Tekstpodstawowy2"/>
              <w:spacing w:line="360" w:lineRule="auto"/>
              <w:ind w:left="394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</w:p>
          <w:p w14:paraId="120D1D8B" w14:textId="4B7F5692" w:rsidR="00C33A1A" w:rsidRPr="00D44B19" w:rsidRDefault="00C33A1A" w:rsidP="00B42DAB">
            <w:pPr>
              <w:pStyle w:val="Tekstpodstawowy2"/>
              <w:spacing w:line="360" w:lineRule="auto"/>
              <w:ind w:left="0"/>
              <w:rPr>
                <w:rFonts w:cs="Arial"/>
                <w:color w:val="000000" w:themeColor="text1"/>
                <w:sz w:val="20"/>
                <w:szCs w:val="20"/>
                <w:u w:val="single"/>
                <w:lang w:val="pl-PL" w:eastAsia="pl-PL"/>
              </w:rPr>
            </w:pPr>
            <w:r w:rsidRPr="00D44B19">
              <w:rPr>
                <w:rFonts w:cs="Arial"/>
                <w:color w:val="000000" w:themeColor="text1"/>
                <w:sz w:val="20"/>
                <w:szCs w:val="20"/>
                <w:u w:val="single"/>
                <w:lang w:val="pl-PL" w:eastAsia="pl-PL"/>
              </w:rPr>
              <w:t>Wskaźnik rezultatu:</w:t>
            </w:r>
          </w:p>
          <w:p w14:paraId="189075AC" w14:textId="37CD831E" w:rsidR="00085F84" w:rsidRPr="00B42DAB" w:rsidRDefault="00963DC6" w:rsidP="00B42DAB">
            <w:pPr>
              <w:pStyle w:val="Tekstpodstawowy2"/>
              <w:spacing w:after="0" w:line="360" w:lineRule="auto"/>
              <w:ind w:left="34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3</w:t>
            </w:r>
            <w:r w:rsidR="00085F84"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)  Liczba załatwionych spraw poprzez udostępnioną on-line usługę publiczną</w:t>
            </w:r>
            <w:r w:rsidR="003C4D9D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:</w:t>
            </w:r>
          </w:p>
          <w:p w14:paraId="7BB02590" w14:textId="02E63D38" w:rsidR="00275686" w:rsidRPr="00B42DAB" w:rsidRDefault="00085F84" w:rsidP="003C4D9D">
            <w:pPr>
              <w:pStyle w:val="Tekstpodstawowy2"/>
              <w:spacing w:after="0" w:line="360" w:lineRule="auto"/>
              <w:ind w:left="0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 xml:space="preserve">- </w:t>
            </w:r>
            <w:r w:rsidR="003C4D9D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 xml:space="preserve">5 mln spraw (czyli obsługa </w:t>
            </w:r>
            <w:r w:rsidR="00275686"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 xml:space="preserve"> </w:t>
            </w:r>
            <w:r w:rsidR="003C4D9D"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zleceń na testy w kierunku wirusa SARS-CoV-2</w:t>
            </w:r>
            <w:r w:rsidR="003C4D9D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 xml:space="preserve"> lub obsługa </w:t>
            </w:r>
            <w:r w:rsidR="00275686"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osób poddawanych kwarantannie, izolacji, hospitalizacji</w:t>
            </w:r>
            <w:r w:rsidR="003C4D9D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)</w:t>
            </w:r>
          </w:p>
        </w:tc>
      </w:tr>
      <w:bookmarkEnd w:id="15"/>
      <w:tr w:rsidR="009C1CA5" w:rsidRPr="003C4D9D" w14:paraId="7C2DBDC8" w14:textId="77777777" w:rsidTr="009C1CA5">
        <w:trPr>
          <w:trHeight w:val="38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5C85A7DA" w14:textId="77777777" w:rsidR="009C1CA5" w:rsidRPr="00B42DAB" w:rsidRDefault="009C1CA5" w:rsidP="00E90212">
            <w:pPr>
              <w:rPr>
                <w:rFonts w:eastAsia="MS MinNew Roman" w:cs="Arial"/>
                <w:b/>
                <w:bCs/>
                <w:color w:val="000000" w:themeColor="text1"/>
                <w:sz w:val="20"/>
                <w:lang w:val="pl-PL"/>
              </w:rPr>
            </w:pPr>
            <w:r w:rsidRPr="00B42DAB">
              <w:rPr>
                <w:rFonts w:eastAsia="MS MinNew Roman" w:cs="Arial"/>
                <w:b/>
                <w:bCs/>
                <w:color w:val="000000" w:themeColor="text1"/>
                <w:sz w:val="20"/>
                <w:lang w:val="pl-PL"/>
              </w:rPr>
              <w:t>Wartość aktualna i docelowa KPI: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854EFC" w14:textId="639C2201" w:rsidR="009C1CA5" w:rsidRPr="00B42DAB" w:rsidRDefault="00085F84" w:rsidP="00085F84">
            <w:pPr>
              <w:pStyle w:val="Tekstpodstawowy2"/>
              <w:numPr>
                <w:ilvl w:val="0"/>
                <w:numId w:val="41"/>
              </w:numPr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bookmarkStart w:id="16" w:name="_Hlk55471002"/>
            <w:r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 xml:space="preserve"> </w:t>
            </w:r>
            <w:r w:rsidR="00821D17"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aktualna</w:t>
            </w:r>
            <w:r w:rsidR="00C86F47"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 xml:space="preserve"> (marzec 2020) – 0 </w:t>
            </w:r>
          </w:p>
          <w:p w14:paraId="0E88F148" w14:textId="77777777" w:rsidR="00963DC6" w:rsidRDefault="00821D17" w:rsidP="00085F84">
            <w:pPr>
              <w:pStyle w:val="Tekstpodstawowy2"/>
              <w:ind w:left="720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docelowa</w:t>
            </w:r>
            <w:r w:rsidR="0002467B"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 xml:space="preserve"> </w:t>
            </w:r>
            <w:r w:rsidR="00C86F47"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(grudzień 202</w:t>
            </w:r>
            <w:r w:rsidR="00F200CE"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1</w:t>
            </w:r>
            <w:r w:rsidR="00C86F47"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 xml:space="preserve">) </w:t>
            </w:r>
            <w:r w:rsidR="00952AF3"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 xml:space="preserve">– </w:t>
            </w:r>
            <w:r w:rsidR="00963DC6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4</w:t>
            </w:r>
          </w:p>
          <w:p w14:paraId="4700777D" w14:textId="0383449E" w:rsidR="00963DC6" w:rsidRPr="00B42DAB" w:rsidRDefault="00963DC6" w:rsidP="00963DC6">
            <w:pPr>
              <w:pStyle w:val="Tekstpodstawowy2"/>
              <w:numPr>
                <w:ilvl w:val="0"/>
                <w:numId w:val="41"/>
              </w:numPr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 xml:space="preserve"> aktualna (marzec 2020) – 0 </w:t>
            </w:r>
          </w:p>
          <w:p w14:paraId="4D30BD20" w14:textId="5B281A7C" w:rsidR="00127B69" w:rsidRPr="00B42DAB" w:rsidRDefault="00963DC6" w:rsidP="00963DC6">
            <w:pPr>
              <w:pStyle w:val="Tekstpodstawowy2"/>
              <w:ind w:left="720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docelowa (grudzień 2021)</w:t>
            </w:r>
            <w:r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 xml:space="preserve"> - 1</w:t>
            </w:r>
          </w:p>
          <w:p w14:paraId="5F7565DE" w14:textId="65F58437" w:rsidR="00C33A1A" w:rsidRPr="00B42DAB" w:rsidRDefault="00085F84" w:rsidP="00085F84">
            <w:pPr>
              <w:pStyle w:val="Tekstpodstawowy2"/>
              <w:numPr>
                <w:ilvl w:val="0"/>
                <w:numId w:val="41"/>
              </w:numPr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 xml:space="preserve"> </w:t>
            </w:r>
            <w:r w:rsidR="00C33A1A"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Aktualna (marzec 2020) – 0</w:t>
            </w:r>
          </w:p>
          <w:p w14:paraId="2B33C588" w14:textId="54449648" w:rsidR="00C33A1A" w:rsidRPr="00B42DAB" w:rsidRDefault="00C33A1A" w:rsidP="003C4D9D">
            <w:pPr>
              <w:pStyle w:val="Tekstpodstawowy2"/>
              <w:ind w:left="720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 xml:space="preserve">docelowa (grudzień 2021) </w:t>
            </w:r>
            <w:r w:rsidR="00275686"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 xml:space="preserve">– </w:t>
            </w:r>
            <w:r w:rsidR="003C4D9D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 xml:space="preserve">5 </w:t>
            </w:r>
            <w:r w:rsidR="00275686"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 xml:space="preserve">mln </w:t>
            </w:r>
            <w:r w:rsidR="003C4D9D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spraw</w:t>
            </w:r>
            <w:r w:rsidR="00275686"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 xml:space="preserve"> </w:t>
            </w:r>
            <w:bookmarkEnd w:id="16"/>
          </w:p>
        </w:tc>
      </w:tr>
      <w:tr w:rsidR="009C1CA5" w:rsidRPr="00B42DAB" w14:paraId="6D4989CE" w14:textId="77777777" w:rsidTr="009C1CA5">
        <w:trPr>
          <w:trHeight w:val="38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01D69786" w14:textId="77777777" w:rsidR="009C1CA5" w:rsidRPr="00B42DAB" w:rsidRDefault="009C1CA5" w:rsidP="00E90212">
            <w:pPr>
              <w:rPr>
                <w:rFonts w:eastAsia="MS MinNew Roman" w:cs="Arial"/>
                <w:b/>
                <w:bCs/>
                <w:color w:val="000000" w:themeColor="text1"/>
                <w:sz w:val="20"/>
                <w:lang w:val="pl-PL"/>
              </w:rPr>
            </w:pPr>
            <w:r w:rsidRPr="00B42DAB">
              <w:rPr>
                <w:rFonts w:eastAsia="MS MinNew Roman" w:cs="Arial"/>
                <w:b/>
                <w:bCs/>
                <w:color w:val="000000" w:themeColor="text1"/>
                <w:sz w:val="20"/>
                <w:lang w:val="pl-PL"/>
              </w:rPr>
              <w:t>Metoda pomiaru KPI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0AD992" w14:textId="444B0CAC" w:rsidR="009C1CA5" w:rsidRPr="00B42DAB" w:rsidRDefault="00C86F47" w:rsidP="00EF6C62">
            <w:pPr>
              <w:pStyle w:val="Tekstpodstawowy2"/>
              <w:ind w:left="0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Protok</w:t>
            </w:r>
            <w:r w:rsidR="004A48B1"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oły</w:t>
            </w:r>
            <w:r w:rsidR="00CF7860"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 xml:space="preserve"> wdrożenia</w:t>
            </w:r>
          </w:p>
        </w:tc>
      </w:tr>
      <w:tr w:rsidR="009C1CA5" w:rsidRPr="003C4D9D" w14:paraId="064FF600" w14:textId="77777777" w:rsidTr="009C1CA5">
        <w:trPr>
          <w:trHeight w:val="38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3938A6E3" w14:textId="77777777" w:rsidR="009C1CA5" w:rsidRPr="00B42DAB" w:rsidRDefault="009C1CA5" w:rsidP="00E90212">
            <w:pPr>
              <w:rPr>
                <w:rFonts w:eastAsia="MS MinNew Roman" w:cs="Arial"/>
                <w:b/>
                <w:bCs/>
                <w:color w:val="000000" w:themeColor="text1"/>
                <w:sz w:val="20"/>
                <w:lang w:val="pl-PL"/>
              </w:rPr>
            </w:pPr>
            <w:bookmarkStart w:id="17" w:name="_Hlk55471022"/>
            <w:r w:rsidRPr="00B42DAB">
              <w:rPr>
                <w:rFonts w:eastAsia="MS MinNew Roman" w:cs="Arial"/>
                <w:b/>
                <w:bCs/>
                <w:color w:val="000000" w:themeColor="text1"/>
                <w:sz w:val="20"/>
                <w:lang w:val="pl-PL"/>
              </w:rPr>
              <w:t>Cel - 2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672077" w14:textId="0A790E6D" w:rsidR="009C1CA5" w:rsidRPr="00B42DAB" w:rsidRDefault="00F13ED9" w:rsidP="009C1CA5">
            <w:pPr>
              <w:pStyle w:val="Tekstpodstawowy2"/>
              <w:ind w:left="34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bookmarkStart w:id="18" w:name="_Hlk51939671"/>
            <w:r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U</w:t>
            </w:r>
            <w:r w:rsidRPr="00F13ED9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dostępni</w:t>
            </w:r>
            <w:r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enie</w:t>
            </w:r>
            <w:r w:rsidRPr="00F13ED9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 xml:space="preserve"> usług wewnątrzadministracyjnych (A2A)</w:t>
            </w:r>
            <w:r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 xml:space="preserve"> -u</w:t>
            </w:r>
            <w:r w:rsidR="009C1CA5"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dostępnienie usług międzyinstytucjonalnych – stałe i cykliczne udostępnianie informacji i szczegółowych danych odpowiednim podmiotom, umożliwiających realizację zadań związanych z profilem działalności i obszarem działania</w:t>
            </w:r>
            <w:r w:rsidR="00952AF3"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, w tym:</w:t>
            </w:r>
          </w:p>
          <w:p w14:paraId="52E3604E" w14:textId="6C812B50" w:rsidR="000B0BAB" w:rsidRPr="00231790" w:rsidRDefault="000B0BAB" w:rsidP="00231790">
            <w:pPr>
              <w:pStyle w:val="Tekstpodstawowy2"/>
              <w:numPr>
                <w:ilvl w:val="0"/>
                <w:numId w:val="25"/>
              </w:numPr>
              <w:spacing w:after="0"/>
              <w:jc w:val="both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Udostępnienie możliwości elektronicznej ewidencji osób przekraczających granicę państwa w celu udania się do swojego miejsca zamieszkania lub pobytu na terytorium RP oraz osób zakażonych albo mających kontakt z osobą zakażoną, poddawane kwarantannie i nadzorowi epidemiologicznemu w miejscu zamieszkania albo w izolatoriach albo hospitalizacji w związku z wystąpieniem objawów chorobowych,</w:t>
            </w:r>
          </w:p>
          <w:p w14:paraId="08555272" w14:textId="005EE0D1" w:rsidR="009C1CA5" w:rsidRPr="00B42DAB" w:rsidRDefault="009C1CA5" w:rsidP="000B0BAB">
            <w:pPr>
              <w:pStyle w:val="Tekstpodstawowy2"/>
              <w:numPr>
                <w:ilvl w:val="0"/>
                <w:numId w:val="25"/>
              </w:numPr>
              <w:spacing w:after="0"/>
              <w:jc w:val="both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lastRenderedPageBreak/>
              <w:t xml:space="preserve">Generowanie i udostępnianie raportów, analiz i statystyk </w:t>
            </w:r>
            <w:r w:rsidR="005938D2"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dla użytkowników systemu,</w:t>
            </w:r>
          </w:p>
          <w:p w14:paraId="3DDDF014" w14:textId="3DC89075" w:rsidR="009C1CA5" w:rsidRPr="00B42DAB" w:rsidRDefault="009C1CA5" w:rsidP="000B0BAB">
            <w:pPr>
              <w:pStyle w:val="Tekstpodstawowy2"/>
              <w:numPr>
                <w:ilvl w:val="0"/>
                <w:numId w:val="25"/>
              </w:numPr>
              <w:spacing w:after="0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 xml:space="preserve">Udostępnianie danych instytucjom publicznym zgodnie z uprawnieniami wynikającymi z obowiązujących przepisów prawa </w:t>
            </w:r>
            <w:bookmarkEnd w:id="18"/>
            <w:r w:rsidR="009411D9"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 xml:space="preserve"> (tj. </w:t>
            </w:r>
            <w:r w:rsidR="00221E03"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 xml:space="preserve">m.in. </w:t>
            </w:r>
            <w:r w:rsidR="00D772E0"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MC (</w:t>
            </w:r>
            <w:r w:rsidR="009411D9"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K</w:t>
            </w:r>
            <w:r w:rsidR="00D772E0"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 xml:space="preserve">warantanna </w:t>
            </w:r>
            <w:r w:rsidR="009411D9"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D</w:t>
            </w:r>
            <w:r w:rsidR="00D772E0"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omowa, ProteGo Safe)</w:t>
            </w:r>
            <w:r w:rsidR="009411D9"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 xml:space="preserve">, </w:t>
            </w:r>
            <w:r w:rsidR="00D772E0"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M</w:t>
            </w:r>
            <w:r w:rsidR="009411D9"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edyczn</w:t>
            </w:r>
            <w:r w:rsidR="0069723A"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e</w:t>
            </w:r>
            <w:r w:rsidR="00D772E0"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 xml:space="preserve"> Laboratoria Diagnostyczne,</w:t>
            </w:r>
            <w:r w:rsidR="00221E03"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 xml:space="preserve"> KRUS, RCB, Straż Graniczna i inne służby ratownicze</w:t>
            </w:r>
            <w:r w:rsidR="009411D9"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)</w:t>
            </w:r>
          </w:p>
        </w:tc>
      </w:tr>
      <w:bookmarkEnd w:id="17"/>
      <w:tr w:rsidR="009C1CA5" w:rsidRPr="00D15539" w14:paraId="79179D6B" w14:textId="77777777" w:rsidTr="009C1CA5">
        <w:trPr>
          <w:trHeight w:val="38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449D2375" w14:textId="77777777" w:rsidR="009C1CA5" w:rsidRPr="00B42DAB" w:rsidRDefault="009C1CA5" w:rsidP="00E90212">
            <w:pPr>
              <w:rPr>
                <w:rFonts w:eastAsia="MS MinNew Roman" w:cs="Arial"/>
                <w:b/>
                <w:bCs/>
                <w:color w:val="000000" w:themeColor="text1"/>
                <w:sz w:val="20"/>
                <w:lang w:val="pl-PL"/>
              </w:rPr>
            </w:pPr>
            <w:r w:rsidRPr="00B42DAB">
              <w:rPr>
                <w:rFonts w:eastAsia="MS MinNew Roman" w:cs="Arial"/>
                <w:b/>
                <w:bCs/>
                <w:color w:val="000000" w:themeColor="text1"/>
                <w:sz w:val="20"/>
                <w:lang w:val="pl-PL"/>
              </w:rPr>
              <w:lastRenderedPageBreak/>
              <w:t>Cel strategiczny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6627F4" w14:textId="4E986FFA" w:rsidR="00D15539" w:rsidRPr="00B42DAB" w:rsidRDefault="00D15539" w:rsidP="006414BE">
            <w:pPr>
              <w:pStyle w:val="Tekstpodstawowy2"/>
              <w:ind w:left="34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Jak wyżej</w:t>
            </w:r>
          </w:p>
        </w:tc>
      </w:tr>
      <w:tr w:rsidR="009C1CA5" w:rsidRPr="003C4D9D" w14:paraId="0344693D" w14:textId="77777777" w:rsidTr="009C1CA5">
        <w:trPr>
          <w:trHeight w:val="38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19FF13A6" w14:textId="77777777" w:rsidR="009C1CA5" w:rsidRPr="00B42DAB" w:rsidRDefault="009C1CA5" w:rsidP="00E90212">
            <w:pPr>
              <w:rPr>
                <w:rFonts w:eastAsia="MS MinNew Roman" w:cs="Arial"/>
                <w:b/>
                <w:bCs/>
                <w:color w:val="000000" w:themeColor="text1"/>
                <w:sz w:val="20"/>
                <w:lang w:val="pl-PL"/>
              </w:rPr>
            </w:pPr>
            <w:r w:rsidRPr="00B42DAB">
              <w:rPr>
                <w:rFonts w:eastAsia="MS MinNew Roman" w:cs="Arial"/>
                <w:b/>
                <w:bCs/>
                <w:color w:val="000000" w:themeColor="text1"/>
                <w:sz w:val="20"/>
                <w:lang w:val="pl-PL"/>
              </w:rPr>
              <w:t>Korzyść: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A191DB" w14:textId="71BA5DB0" w:rsidR="009C1CA5" w:rsidRPr="00B42DAB" w:rsidRDefault="009C1CA5" w:rsidP="006414BE">
            <w:pPr>
              <w:pStyle w:val="Tekstpodstawowy2"/>
              <w:ind w:left="0"/>
              <w:jc w:val="both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 xml:space="preserve">Możliwość kontroli i nadzoru realizacji nałożonego obowiązku odbywania kwarantanny albo izolacji w warunkach domowych przez odpowiednie służby. </w:t>
            </w:r>
          </w:p>
          <w:p w14:paraId="7665747E" w14:textId="11622F38" w:rsidR="009C1CA5" w:rsidRPr="00B42DAB" w:rsidRDefault="009C1CA5" w:rsidP="00986E58">
            <w:pPr>
              <w:pStyle w:val="Tekstpodstawowy2"/>
              <w:ind w:left="34"/>
              <w:jc w:val="both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Możliwość bezpiecznego wykonywania zadań związanych z profilem działalności i</w:t>
            </w:r>
            <w:r w:rsidR="00CF7860"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 </w:t>
            </w:r>
            <w:r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obszarem działania przez podmioty publiczne</w:t>
            </w:r>
            <w:r w:rsidR="00B12024"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 xml:space="preserve"> </w:t>
            </w:r>
            <w:r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i inne podmioty realizujące zadania publiczne.</w:t>
            </w:r>
          </w:p>
          <w:p w14:paraId="2D33023B" w14:textId="65C89053" w:rsidR="009C1CA5" w:rsidRPr="00B42DAB" w:rsidRDefault="009C1CA5" w:rsidP="00986E58">
            <w:pPr>
              <w:pStyle w:val="Tekstpodstawowy2"/>
              <w:ind w:left="34"/>
              <w:jc w:val="both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 xml:space="preserve">Możliwość niezwłocznego i bieżącego finansowania przez NFZ ze środków publicznych testów </w:t>
            </w:r>
            <w:r w:rsidR="00DC0665"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diagnostycznych.</w:t>
            </w:r>
          </w:p>
          <w:p w14:paraId="18E96009" w14:textId="49A18E16" w:rsidR="009C1CA5" w:rsidRPr="00B42DAB" w:rsidRDefault="009C1CA5" w:rsidP="00986E58">
            <w:pPr>
              <w:pStyle w:val="Tekstpodstawowy2"/>
              <w:ind w:left="34"/>
              <w:jc w:val="both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Możliwość bieżącego monitorowania i reagowania na stan zagrożenia w oparciu o</w:t>
            </w:r>
            <w:r w:rsidR="00CF7860"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 </w:t>
            </w:r>
            <w:r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informacje zawarte w systemie przez właściwe instytucje i podmioty.</w:t>
            </w:r>
          </w:p>
          <w:p w14:paraId="4C160180" w14:textId="77777777" w:rsidR="009C1CA5" w:rsidRPr="00B42DAB" w:rsidRDefault="009C1CA5" w:rsidP="00986E58">
            <w:pPr>
              <w:pStyle w:val="Tekstpodstawowy2"/>
              <w:ind w:left="34"/>
              <w:jc w:val="both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Możliwość reagowania przez podmioty odpowiedzialne w zależności od wyników oceny wskaźników informujących o przebiegu epidemii w Polsce.</w:t>
            </w:r>
          </w:p>
        </w:tc>
      </w:tr>
      <w:tr w:rsidR="009C1CA5" w:rsidRPr="003C4D9D" w14:paraId="1BE48FD9" w14:textId="77777777" w:rsidTr="009C1CA5">
        <w:trPr>
          <w:trHeight w:val="38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7286058D" w14:textId="77777777" w:rsidR="009C1CA5" w:rsidRPr="00B42DAB" w:rsidRDefault="009C1CA5" w:rsidP="00E90212">
            <w:pPr>
              <w:rPr>
                <w:rFonts w:eastAsia="MS MinNew Roman" w:cs="Arial"/>
                <w:b/>
                <w:bCs/>
                <w:color w:val="000000" w:themeColor="text1"/>
                <w:sz w:val="20"/>
                <w:lang w:val="pl-PL"/>
              </w:rPr>
            </w:pPr>
            <w:r w:rsidRPr="00B42DAB">
              <w:rPr>
                <w:rFonts w:eastAsia="MS MinNew Roman" w:cs="Arial"/>
                <w:b/>
                <w:bCs/>
                <w:color w:val="000000" w:themeColor="text1"/>
                <w:sz w:val="20"/>
                <w:lang w:val="pl-PL"/>
              </w:rPr>
              <w:t>KPI: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110D02" w14:textId="77777777" w:rsidR="00423CD4" w:rsidRPr="00B42DAB" w:rsidRDefault="00423CD4" w:rsidP="00231790">
            <w:pPr>
              <w:pStyle w:val="Tekstpodstawowy2"/>
              <w:ind w:left="0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bookmarkStart w:id="19" w:name="_Hlk55471053"/>
            <w:r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Wskaźnik produktu:</w:t>
            </w:r>
          </w:p>
          <w:p w14:paraId="1A8FDB80" w14:textId="203AE958" w:rsidR="00C124E6" w:rsidRPr="00B42DAB" w:rsidRDefault="00771E5D" w:rsidP="00231790">
            <w:pPr>
              <w:pStyle w:val="Tekstpodstawowy2"/>
              <w:ind w:left="0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 w:rsidRPr="00771E5D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Liczba udostępnionych usług wewnątrzadministracyjnych (A2A)</w:t>
            </w:r>
            <w:r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:</w:t>
            </w:r>
            <w:r w:rsidR="00231790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 xml:space="preserve"> </w:t>
            </w:r>
            <w:r w:rsidR="000B0B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3</w:t>
            </w:r>
            <w:r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 xml:space="preserve"> usługi</w:t>
            </w:r>
            <w:bookmarkEnd w:id="19"/>
          </w:p>
        </w:tc>
      </w:tr>
      <w:tr w:rsidR="009C1CA5" w:rsidRPr="00B42DAB" w14:paraId="0663BCD4" w14:textId="77777777" w:rsidTr="009C1CA5">
        <w:trPr>
          <w:trHeight w:val="38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2A6F4336" w14:textId="77777777" w:rsidR="009C1CA5" w:rsidRPr="00B42DAB" w:rsidRDefault="009C1CA5" w:rsidP="00E90212">
            <w:pPr>
              <w:rPr>
                <w:rFonts w:eastAsia="MS MinNew Roman" w:cs="Arial"/>
                <w:b/>
                <w:bCs/>
                <w:color w:val="000000" w:themeColor="text1"/>
                <w:sz w:val="20"/>
                <w:lang w:val="pl-PL"/>
              </w:rPr>
            </w:pPr>
            <w:r w:rsidRPr="00B42DAB">
              <w:rPr>
                <w:rFonts w:eastAsia="MS MinNew Roman" w:cs="Arial"/>
                <w:b/>
                <w:bCs/>
                <w:color w:val="000000" w:themeColor="text1"/>
                <w:sz w:val="20"/>
                <w:lang w:val="pl-PL"/>
              </w:rPr>
              <w:t>Wartość aktualna i docelowa KPI: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C5ECAE" w14:textId="3218D0B3" w:rsidR="00C86F47" w:rsidRPr="00B42DAB" w:rsidRDefault="00C86F47" w:rsidP="00231790">
            <w:pPr>
              <w:pStyle w:val="Tekstpodstawowy2"/>
              <w:ind w:left="0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 xml:space="preserve">aktualna (marzec 2020) – 0 </w:t>
            </w:r>
          </w:p>
          <w:p w14:paraId="7EC5D405" w14:textId="36E1E366" w:rsidR="000C4846" w:rsidRPr="00B42DAB" w:rsidRDefault="005938D2" w:rsidP="00D44B19">
            <w:pPr>
              <w:pStyle w:val="Tekstpodstawowy2"/>
              <w:ind w:left="0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do</w:t>
            </w:r>
            <w:r w:rsidR="00C86F47"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celowa (grudzień 202</w:t>
            </w:r>
            <w:r w:rsidR="00F200CE"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1</w:t>
            </w:r>
            <w:r w:rsidR="00C86F47"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 xml:space="preserve">) </w:t>
            </w:r>
            <w:r w:rsidR="003C0725"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–</w:t>
            </w:r>
            <w:r w:rsidR="00C86F47"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 xml:space="preserve"> </w:t>
            </w:r>
            <w:r w:rsidR="00963DC6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3</w:t>
            </w:r>
          </w:p>
        </w:tc>
      </w:tr>
      <w:tr w:rsidR="009C1CA5" w:rsidRPr="00231790" w14:paraId="7DC0E68F" w14:textId="77777777" w:rsidTr="009C1CA5">
        <w:trPr>
          <w:trHeight w:val="38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3B4FD1FB" w14:textId="77777777" w:rsidR="009C1CA5" w:rsidRPr="00B42DAB" w:rsidRDefault="009C1CA5" w:rsidP="00E90212">
            <w:pPr>
              <w:rPr>
                <w:rFonts w:eastAsia="MS MinNew Roman" w:cs="Arial"/>
                <w:b/>
                <w:bCs/>
                <w:color w:val="000000" w:themeColor="text1"/>
                <w:sz w:val="20"/>
                <w:lang w:val="pl-PL"/>
              </w:rPr>
            </w:pPr>
            <w:r w:rsidRPr="00B42DAB">
              <w:rPr>
                <w:rFonts w:eastAsia="MS MinNew Roman" w:cs="Arial"/>
                <w:b/>
                <w:bCs/>
                <w:color w:val="000000" w:themeColor="text1"/>
                <w:sz w:val="20"/>
                <w:lang w:val="pl-PL"/>
              </w:rPr>
              <w:t>Metoda pomiaru KPI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0B4E1F" w14:textId="29A33167" w:rsidR="00C124E6" w:rsidRPr="00231790" w:rsidRDefault="00F200CE" w:rsidP="00231790">
            <w:pPr>
              <w:pStyle w:val="Tekstpodstawowy2"/>
              <w:ind w:left="0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P</w:t>
            </w:r>
            <w:r w:rsidR="009C1CA5"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rotok</w:t>
            </w:r>
            <w:r w:rsidR="00986E58"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oły</w:t>
            </w:r>
            <w:r w:rsidR="00CF7860"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 xml:space="preserve"> wdrożenia</w:t>
            </w:r>
          </w:p>
        </w:tc>
      </w:tr>
      <w:tr w:rsidR="009C1CA5" w:rsidRPr="00B42DAB" w14:paraId="0F1ED507" w14:textId="77777777" w:rsidTr="009C1CA5">
        <w:trPr>
          <w:trHeight w:val="38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6C59E85E" w14:textId="11306D57" w:rsidR="009C1CA5" w:rsidRPr="00B42DAB" w:rsidRDefault="009C1CA5" w:rsidP="00E90212">
            <w:pPr>
              <w:rPr>
                <w:rFonts w:eastAsia="MS MinNew Roman" w:cs="Arial"/>
                <w:b/>
                <w:bCs/>
                <w:color w:val="000000" w:themeColor="text1"/>
                <w:sz w:val="20"/>
                <w:lang w:val="pl-PL"/>
              </w:rPr>
            </w:pPr>
            <w:r w:rsidRPr="00B42DAB">
              <w:rPr>
                <w:rFonts w:eastAsia="MS MinNew Roman" w:cs="Arial"/>
                <w:b/>
                <w:bCs/>
                <w:color w:val="000000" w:themeColor="text1"/>
                <w:sz w:val="20"/>
                <w:lang w:val="pl-PL"/>
              </w:rPr>
              <w:t xml:space="preserve">Cel </w:t>
            </w:r>
            <w:r w:rsidR="005A37FA" w:rsidRPr="00B42DAB">
              <w:rPr>
                <w:rFonts w:eastAsia="MS MinNew Roman" w:cs="Arial"/>
                <w:b/>
                <w:bCs/>
                <w:color w:val="000000" w:themeColor="text1"/>
                <w:sz w:val="20"/>
                <w:lang w:val="pl-PL"/>
              </w:rPr>
              <w:t>–</w:t>
            </w:r>
            <w:r w:rsidRPr="00B42DAB">
              <w:rPr>
                <w:rFonts w:eastAsia="MS MinNew Roman" w:cs="Arial"/>
                <w:b/>
                <w:bCs/>
                <w:color w:val="000000" w:themeColor="text1"/>
                <w:sz w:val="20"/>
                <w:lang w:val="pl-PL"/>
              </w:rPr>
              <w:t xml:space="preserve"> 3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34580E" w14:textId="57469BD1" w:rsidR="009C1CA5" w:rsidRPr="00B42DAB" w:rsidRDefault="009C1CA5" w:rsidP="009C1CA5">
            <w:pPr>
              <w:pStyle w:val="Tekstpodstawowy2"/>
              <w:ind w:left="34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bookmarkStart w:id="20" w:name="_Hlk51939645"/>
            <w:r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Udostępnienie usług międzysystemowych – udostępnienie możliwości sprawnej i</w:t>
            </w:r>
            <w:r w:rsidR="00D44B19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 </w:t>
            </w:r>
            <w:r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 xml:space="preserve">bezpośredniej, zautomatyzowanej wymiany danych pomiędzy systemem EWP </w:t>
            </w:r>
            <w:r w:rsidR="004D3E3D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 xml:space="preserve">a </w:t>
            </w:r>
            <w:r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systemami zewnętrznymi</w:t>
            </w:r>
            <w:r w:rsidR="00952AF3"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, w tym z</w:t>
            </w:r>
            <w:r w:rsidR="009B3902"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 xml:space="preserve"> systemem/aplikacją</w:t>
            </w:r>
            <w:r w:rsidR="00952AF3"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:</w:t>
            </w:r>
          </w:p>
          <w:p w14:paraId="030BFE9A" w14:textId="764610FC" w:rsidR="00F200CE" w:rsidRPr="00B42DAB" w:rsidRDefault="006A0F39" w:rsidP="007A4C49">
            <w:pPr>
              <w:pStyle w:val="Nagwek3"/>
              <w:numPr>
                <w:ilvl w:val="0"/>
                <w:numId w:val="26"/>
              </w:numPr>
              <w:spacing w:before="0" w:after="0"/>
              <w:rPr>
                <w:iCs w:val="0"/>
                <w:color w:val="000000" w:themeColor="text1"/>
                <w:sz w:val="20"/>
                <w:szCs w:val="20"/>
              </w:rPr>
            </w:pPr>
            <w:r w:rsidRPr="00B42DAB">
              <w:rPr>
                <w:iCs w:val="0"/>
                <w:color w:val="000000" w:themeColor="text1"/>
                <w:sz w:val="20"/>
                <w:szCs w:val="20"/>
              </w:rPr>
              <w:t xml:space="preserve">P1 - </w:t>
            </w:r>
            <w:r w:rsidR="009C1CA5" w:rsidRPr="00B42DAB">
              <w:rPr>
                <w:iCs w:val="0"/>
                <w:color w:val="000000" w:themeColor="text1"/>
                <w:sz w:val="20"/>
                <w:szCs w:val="20"/>
              </w:rPr>
              <w:t>gabinet.gov.pl</w:t>
            </w:r>
            <w:r w:rsidRPr="00B42DAB">
              <w:rPr>
                <w:iCs w:val="0"/>
                <w:color w:val="000000" w:themeColor="text1"/>
                <w:sz w:val="20"/>
                <w:szCs w:val="20"/>
              </w:rPr>
              <w:t>,</w:t>
            </w:r>
          </w:p>
          <w:p w14:paraId="789240FB" w14:textId="7FF891C5" w:rsidR="009C1CA5" w:rsidRPr="00B42DAB" w:rsidRDefault="006A0F39" w:rsidP="007A4C49">
            <w:pPr>
              <w:pStyle w:val="Nagwek3"/>
              <w:numPr>
                <w:ilvl w:val="0"/>
                <w:numId w:val="26"/>
              </w:numPr>
              <w:spacing w:before="0" w:after="0"/>
              <w:rPr>
                <w:iCs w:val="0"/>
                <w:color w:val="000000" w:themeColor="text1"/>
                <w:sz w:val="20"/>
                <w:szCs w:val="20"/>
              </w:rPr>
            </w:pPr>
            <w:r w:rsidRPr="00B42DAB">
              <w:rPr>
                <w:iCs w:val="0"/>
                <w:color w:val="000000" w:themeColor="text1"/>
                <w:sz w:val="20"/>
                <w:szCs w:val="20"/>
              </w:rPr>
              <w:t xml:space="preserve">P1 – </w:t>
            </w:r>
            <w:r w:rsidR="00F200CE" w:rsidRPr="00B42DAB">
              <w:rPr>
                <w:iCs w:val="0"/>
                <w:color w:val="000000" w:themeColor="text1"/>
                <w:sz w:val="20"/>
                <w:szCs w:val="20"/>
              </w:rPr>
              <w:t>IKP</w:t>
            </w:r>
            <w:r w:rsidRPr="00B42DAB">
              <w:rPr>
                <w:iCs w:val="0"/>
                <w:color w:val="000000" w:themeColor="text1"/>
                <w:sz w:val="20"/>
                <w:szCs w:val="20"/>
              </w:rPr>
              <w:t>,</w:t>
            </w:r>
          </w:p>
          <w:p w14:paraId="63C26705" w14:textId="77777777" w:rsidR="006A0F39" w:rsidRPr="00B42DAB" w:rsidRDefault="006A0F39" w:rsidP="007A4C49">
            <w:pPr>
              <w:pStyle w:val="Nagwek3"/>
              <w:numPr>
                <w:ilvl w:val="0"/>
                <w:numId w:val="26"/>
              </w:numPr>
              <w:spacing w:before="0" w:after="0"/>
              <w:rPr>
                <w:iCs w:val="0"/>
                <w:color w:val="000000" w:themeColor="text1"/>
                <w:sz w:val="20"/>
                <w:szCs w:val="20"/>
              </w:rPr>
            </w:pPr>
            <w:r w:rsidRPr="00B42DAB">
              <w:rPr>
                <w:iCs w:val="0"/>
                <w:color w:val="000000" w:themeColor="text1"/>
                <w:sz w:val="20"/>
                <w:szCs w:val="20"/>
              </w:rPr>
              <w:t xml:space="preserve">IKARD, </w:t>
            </w:r>
          </w:p>
          <w:p w14:paraId="63D601C7" w14:textId="3BADDB93" w:rsidR="00FB5021" w:rsidRDefault="000C4846" w:rsidP="00FB5021">
            <w:pPr>
              <w:pStyle w:val="Nagwek3"/>
              <w:numPr>
                <w:ilvl w:val="0"/>
                <w:numId w:val="26"/>
              </w:numPr>
              <w:spacing w:before="0" w:after="0"/>
              <w:rPr>
                <w:iCs w:val="0"/>
                <w:color w:val="000000" w:themeColor="text1"/>
                <w:sz w:val="20"/>
                <w:szCs w:val="20"/>
              </w:rPr>
            </w:pPr>
            <w:r w:rsidRPr="00B42DAB">
              <w:rPr>
                <w:color w:val="000000" w:themeColor="text1"/>
                <w:sz w:val="20"/>
                <w:szCs w:val="20"/>
              </w:rPr>
              <w:t>Hurtownia danych CeZ</w:t>
            </w:r>
            <w:r w:rsidR="00986E58" w:rsidRPr="00B42DAB">
              <w:rPr>
                <w:iCs w:val="0"/>
                <w:color w:val="000000" w:themeColor="text1"/>
                <w:sz w:val="20"/>
                <w:szCs w:val="20"/>
              </w:rPr>
              <w:t>.</w:t>
            </w:r>
            <w:bookmarkEnd w:id="20"/>
          </w:p>
          <w:p w14:paraId="0CA0C7D4" w14:textId="1406F6A5" w:rsidR="00FB5021" w:rsidRPr="004D3E3D" w:rsidRDefault="00FB5021" w:rsidP="004D3E3D">
            <w:pPr>
              <w:pStyle w:val="Nagwek3"/>
              <w:numPr>
                <w:ilvl w:val="0"/>
                <w:numId w:val="0"/>
              </w:numPr>
              <w:spacing w:before="0" w:after="0"/>
              <w:ind w:left="720"/>
            </w:pPr>
          </w:p>
        </w:tc>
      </w:tr>
      <w:tr w:rsidR="009C1CA5" w:rsidRPr="00D15539" w14:paraId="371CCC82" w14:textId="77777777" w:rsidTr="009C1CA5">
        <w:trPr>
          <w:trHeight w:val="38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2CDF2C2F" w14:textId="77777777" w:rsidR="009C1CA5" w:rsidRPr="00B42DAB" w:rsidRDefault="009C1CA5" w:rsidP="00E90212">
            <w:pPr>
              <w:rPr>
                <w:rFonts w:eastAsia="MS MinNew Roman" w:cs="Arial"/>
                <w:b/>
                <w:bCs/>
                <w:color w:val="000000" w:themeColor="text1"/>
                <w:sz w:val="20"/>
                <w:lang w:val="pl-PL"/>
              </w:rPr>
            </w:pPr>
            <w:r w:rsidRPr="00B42DAB">
              <w:rPr>
                <w:rFonts w:eastAsia="MS MinNew Roman" w:cs="Arial"/>
                <w:b/>
                <w:bCs/>
                <w:color w:val="000000" w:themeColor="text1"/>
                <w:sz w:val="20"/>
                <w:lang w:val="pl-PL"/>
              </w:rPr>
              <w:t>Cel strategiczny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AEDB39" w14:textId="4AD47512" w:rsidR="006414BE" w:rsidRPr="00B42DAB" w:rsidRDefault="00D15539" w:rsidP="00D44B19">
            <w:pPr>
              <w:pStyle w:val="Tekstpodstawowy2"/>
              <w:ind w:left="34"/>
              <w:jc w:val="both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>
              <w:rPr>
                <w:rFonts w:cs="Arial"/>
                <w:color w:val="000000" w:themeColor="text1"/>
                <w:sz w:val="20"/>
                <w:lang w:val="pl-PL"/>
              </w:rPr>
              <w:t>Jak wyżej</w:t>
            </w:r>
          </w:p>
        </w:tc>
      </w:tr>
      <w:tr w:rsidR="009C1CA5" w:rsidRPr="003C4D9D" w14:paraId="1C4FEA57" w14:textId="77777777" w:rsidTr="009C1CA5">
        <w:trPr>
          <w:trHeight w:val="38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66DE76E8" w14:textId="77777777" w:rsidR="009C1CA5" w:rsidRPr="00B42DAB" w:rsidRDefault="009C1CA5" w:rsidP="00E90212">
            <w:pPr>
              <w:rPr>
                <w:rFonts w:eastAsia="MS MinNew Roman" w:cs="Arial"/>
                <w:b/>
                <w:bCs/>
                <w:color w:val="000000" w:themeColor="text1"/>
                <w:sz w:val="20"/>
                <w:lang w:val="pl-PL"/>
              </w:rPr>
            </w:pPr>
            <w:r w:rsidRPr="00B42DAB">
              <w:rPr>
                <w:rFonts w:eastAsia="MS MinNew Roman" w:cs="Arial"/>
                <w:b/>
                <w:bCs/>
                <w:color w:val="000000" w:themeColor="text1"/>
                <w:sz w:val="20"/>
                <w:lang w:val="pl-PL"/>
              </w:rPr>
              <w:t>Korzyść: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84A0C2" w14:textId="24A03513" w:rsidR="009C1CA5" w:rsidRPr="00B42DAB" w:rsidRDefault="009C1CA5" w:rsidP="00E90212">
            <w:pPr>
              <w:pStyle w:val="Tekstpodstawowy2"/>
              <w:ind w:left="34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Możliwość bieżącego monitorowania i reagowania na stan zagrożenia w oparciu o</w:t>
            </w:r>
            <w:r w:rsidR="00D44B19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 </w:t>
            </w:r>
            <w:r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informacje zawarte w systemie przez właściwe instytucje i podmioty.</w:t>
            </w:r>
          </w:p>
          <w:p w14:paraId="1E1823B2" w14:textId="77777777" w:rsidR="009C1CA5" w:rsidRPr="00B42DAB" w:rsidRDefault="009C1CA5" w:rsidP="00E90212">
            <w:pPr>
              <w:pStyle w:val="Tekstpodstawowy2"/>
              <w:ind w:left="34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 xml:space="preserve">Możliwość reagowania przez podmioty odpowiedzialne w zależności od wyników oceny wskaźników informujących o przebiegu epidemii w Polsce. </w:t>
            </w:r>
          </w:p>
          <w:p w14:paraId="1F1E28D3" w14:textId="3FC59420" w:rsidR="009C1CA5" w:rsidRPr="00B42DAB" w:rsidRDefault="009C1CA5" w:rsidP="00E90212">
            <w:pPr>
              <w:pStyle w:val="Tekstpodstawowy2"/>
              <w:ind w:left="34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Możliwość powiadamiania użytkow</w:t>
            </w:r>
            <w:r w:rsidR="00B12024"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n</w:t>
            </w:r>
            <w:r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 xml:space="preserve">ików aplikacji mobilnych o konieczności udania się na wykonanie testu </w:t>
            </w:r>
          </w:p>
          <w:p w14:paraId="6310F33A" w14:textId="7C92AE0D" w:rsidR="009C1CA5" w:rsidRPr="00B42DAB" w:rsidRDefault="009C1CA5" w:rsidP="00E90212">
            <w:pPr>
              <w:pStyle w:val="Tekstpodstawowy2"/>
              <w:ind w:left="34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Możliwość powiadamiania użytkow</w:t>
            </w:r>
            <w:r w:rsidR="00B12024"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n</w:t>
            </w:r>
            <w:r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ików aplikacji mobilnych o potencjalnych kontaktach z osobami zakażonymi lub podejrzanymi o zakażenie</w:t>
            </w:r>
          </w:p>
        </w:tc>
      </w:tr>
      <w:tr w:rsidR="009C1CA5" w:rsidRPr="003C4D9D" w14:paraId="61F37F40" w14:textId="77777777" w:rsidTr="009C1CA5">
        <w:trPr>
          <w:trHeight w:val="38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40DDBF28" w14:textId="77777777" w:rsidR="009C1CA5" w:rsidRPr="00B42DAB" w:rsidRDefault="009C1CA5" w:rsidP="00E90212">
            <w:pPr>
              <w:rPr>
                <w:rFonts w:eastAsia="MS MinNew Roman" w:cs="Arial"/>
                <w:b/>
                <w:bCs/>
                <w:color w:val="000000" w:themeColor="text1"/>
                <w:sz w:val="20"/>
                <w:lang w:val="pl-PL"/>
              </w:rPr>
            </w:pPr>
            <w:r w:rsidRPr="00B42DAB">
              <w:rPr>
                <w:rFonts w:eastAsia="MS MinNew Roman" w:cs="Arial"/>
                <w:b/>
                <w:bCs/>
                <w:color w:val="000000" w:themeColor="text1"/>
                <w:sz w:val="20"/>
                <w:lang w:val="pl-PL"/>
              </w:rPr>
              <w:t>KPI: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BF1A8A" w14:textId="77777777" w:rsidR="00F91FE6" w:rsidRPr="00B42DAB" w:rsidRDefault="00F91FE6" w:rsidP="00D44B19">
            <w:pPr>
              <w:pStyle w:val="Tekstpodstawowy2"/>
              <w:ind w:left="394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Wskaźnik produktu</w:t>
            </w:r>
          </w:p>
          <w:p w14:paraId="0870D0FF" w14:textId="77777777" w:rsidR="00D44B19" w:rsidRDefault="00771E5D" w:rsidP="00D44B19">
            <w:pPr>
              <w:pStyle w:val="Tekstpodstawowy2"/>
              <w:numPr>
                <w:ilvl w:val="0"/>
                <w:numId w:val="48"/>
              </w:numPr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 w:rsidRPr="00771E5D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Liczba udostępnionych us</w:t>
            </w:r>
            <w:r w:rsidR="00963DC6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łu</w:t>
            </w:r>
            <w:r w:rsidRPr="00771E5D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g wewnątrzadministracyjnych (A2A)</w:t>
            </w:r>
            <w:r w:rsidR="00FB5021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:</w:t>
            </w:r>
            <w:r w:rsidR="00231790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 xml:space="preserve"> </w:t>
            </w:r>
          </w:p>
          <w:p w14:paraId="79993F0F" w14:textId="14C90C33" w:rsidR="00D44B19" w:rsidRPr="00B42DAB" w:rsidRDefault="00080F50" w:rsidP="00D44B19">
            <w:pPr>
              <w:pStyle w:val="Tekstpodstawowy2"/>
              <w:ind w:left="394"/>
              <w:rPr>
                <w:ins w:id="21" w:author="Brożyna Marta" w:date="2020-11-05T15:50:00Z"/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1 – (Hurtownia danych CeZ)</w:t>
            </w:r>
            <w:ins w:id="22" w:author="Brożyna Marta" w:date="2020-11-05T15:50:00Z">
              <w:r w:rsidR="00D44B19" w:rsidRPr="00B42DAB">
                <w:rPr>
                  <w:rFonts w:cs="Arial"/>
                  <w:color w:val="000000" w:themeColor="text1"/>
                  <w:sz w:val="20"/>
                  <w:szCs w:val="20"/>
                  <w:lang w:val="pl-PL" w:eastAsia="pl-PL"/>
                </w:rPr>
                <w:t xml:space="preserve"> </w:t>
              </w:r>
            </w:ins>
          </w:p>
          <w:p w14:paraId="5826819C" w14:textId="77777777" w:rsidR="00FB5021" w:rsidRDefault="00FB5021" w:rsidP="00D44B19">
            <w:pPr>
              <w:pStyle w:val="Tekstpodstawowy2"/>
              <w:ind w:left="394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</w:p>
          <w:p w14:paraId="51B39274" w14:textId="4E0CC2A2" w:rsidR="00D44B19" w:rsidRDefault="00FB5021" w:rsidP="00D44B19">
            <w:pPr>
              <w:pStyle w:val="Tekstpodstawowy2"/>
              <w:numPr>
                <w:ilvl w:val="0"/>
                <w:numId w:val="48"/>
              </w:numPr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 w:rsidRPr="00D44B19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 xml:space="preserve">Liczba usług publicznych udostępnionych on-line o stopniu dojrzałości co najmniej 4 – transakcja </w:t>
            </w:r>
            <w:r w:rsidR="00231790" w:rsidRPr="00D44B19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 xml:space="preserve">: </w:t>
            </w:r>
          </w:p>
          <w:p w14:paraId="028E3A2B" w14:textId="2BEC4861" w:rsidR="00D44B19" w:rsidRDefault="00080F50" w:rsidP="00D44B19">
            <w:pPr>
              <w:pStyle w:val="Tekstpodstawowy2"/>
              <w:ind w:left="394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3</w:t>
            </w:r>
            <w:r w:rsidR="00D44B19" w:rsidRPr="00D44B19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 xml:space="preserve"> (P1 - gabinet.gov.pl, P1 – IKP, IKARD)</w:t>
            </w:r>
          </w:p>
          <w:p w14:paraId="15FB3A2D" w14:textId="7712ACFC" w:rsidR="009C1CA5" w:rsidRPr="00B42DAB" w:rsidRDefault="009C1CA5" w:rsidP="00D44B19">
            <w:pPr>
              <w:pStyle w:val="Tekstpodstawowy2"/>
              <w:ind w:left="394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</w:p>
        </w:tc>
      </w:tr>
      <w:tr w:rsidR="009C1CA5" w:rsidRPr="00AF39D5" w14:paraId="29B98174" w14:textId="77777777" w:rsidTr="009C1CA5">
        <w:trPr>
          <w:trHeight w:val="38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5565AF36" w14:textId="77777777" w:rsidR="009C1CA5" w:rsidRPr="00B42DAB" w:rsidRDefault="009C1CA5" w:rsidP="00E90212">
            <w:pPr>
              <w:rPr>
                <w:rFonts w:eastAsia="MS MinNew Roman" w:cs="Arial"/>
                <w:b/>
                <w:bCs/>
                <w:color w:val="000000" w:themeColor="text1"/>
                <w:sz w:val="20"/>
                <w:lang w:val="pl-PL"/>
              </w:rPr>
            </w:pPr>
            <w:r w:rsidRPr="00B42DAB">
              <w:rPr>
                <w:rFonts w:eastAsia="MS MinNew Roman" w:cs="Arial"/>
                <w:b/>
                <w:bCs/>
                <w:color w:val="000000" w:themeColor="text1"/>
                <w:sz w:val="20"/>
                <w:lang w:val="pl-PL"/>
              </w:rPr>
              <w:lastRenderedPageBreak/>
              <w:t>Wartość aktualna i docelowa KPI: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EEE0EA" w14:textId="0455CA55" w:rsidR="006C0A69" w:rsidRPr="00B42DAB" w:rsidRDefault="006C0A69" w:rsidP="00231790">
            <w:pPr>
              <w:pStyle w:val="Tekstpodstawowy2"/>
              <w:numPr>
                <w:ilvl w:val="0"/>
                <w:numId w:val="45"/>
              </w:numPr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 xml:space="preserve">aktualna (marzec 2020) – 0 </w:t>
            </w:r>
          </w:p>
          <w:p w14:paraId="5CBCD5B7" w14:textId="5042A023" w:rsidR="009C1CA5" w:rsidRDefault="006C0A69" w:rsidP="00E90212">
            <w:pPr>
              <w:pStyle w:val="Tekstpodstawowy2"/>
              <w:ind w:left="34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 xml:space="preserve">docelowa (grudzień 2021) </w:t>
            </w:r>
            <w:r w:rsidR="006A0F39"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–</w:t>
            </w:r>
            <w:r w:rsidR="00080F50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1</w:t>
            </w:r>
          </w:p>
          <w:p w14:paraId="10AAD944" w14:textId="77777777" w:rsidR="00AF39D5" w:rsidRDefault="00AF39D5" w:rsidP="00AF39D5">
            <w:pPr>
              <w:pStyle w:val="Tekstpodstawowy2"/>
              <w:ind w:left="34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</w:p>
          <w:p w14:paraId="2DF7DB2C" w14:textId="7C228113" w:rsidR="00AF39D5" w:rsidRPr="00B42DAB" w:rsidRDefault="00AF39D5" w:rsidP="00231790">
            <w:pPr>
              <w:pStyle w:val="Tekstpodstawowy2"/>
              <w:numPr>
                <w:ilvl w:val="0"/>
                <w:numId w:val="45"/>
              </w:numPr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 xml:space="preserve">aktualna (marzec 2020) – 0 </w:t>
            </w:r>
          </w:p>
          <w:p w14:paraId="40A58A5A" w14:textId="74881404" w:rsidR="00AF39D5" w:rsidRPr="00B42DAB" w:rsidRDefault="00AF39D5" w:rsidP="00D44B19">
            <w:pPr>
              <w:pStyle w:val="Tekstpodstawowy2"/>
              <w:ind w:left="34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 xml:space="preserve">docelowa (grudzień 2021) – </w:t>
            </w:r>
            <w:r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3</w:t>
            </w:r>
          </w:p>
        </w:tc>
      </w:tr>
      <w:tr w:rsidR="009C1CA5" w:rsidRPr="00B42DAB" w14:paraId="12A2F276" w14:textId="77777777" w:rsidTr="009C1CA5">
        <w:trPr>
          <w:trHeight w:val="38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4CA8020D" w14:textId="77777777" w:rsidR="009C1CA5" w:rsidRPr="00B42DAB" w:rsidRDefault="009C1CA5" w:rsidP="00E90212">
            <w:pPr>
              <w:rPr>
                <w:rFonts w:eastAsia="MS MinNew Roman" w:cs="Arial"/>
                <w:b/>
                <w:bCs/>
                <w:color w:val="000000" w:themeColor="text1"/>
                <w:sz w:val="20"/>
                <w:lang w:val="pl-PL"/>
              </w:rPr>
            </w:pPr>
            <w:r w:rsidRPr="00B42DAB">
              <w:rPr>
                <w:rFonts w:eastAsia="MS MinNew Roman" w:cs="Arial"/>
                <w:b/>
                <w:bCs/>
                <w:color w:val="000000" w:themeColor="text1"/>
                <w:sz w:val="20"/>
                <w:lang w:val="pl-PL"/>
              </w:rPr>
              <w:t>Metoda pomiaru KPI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5BE667" w14:textId="795CC4B0" w:rsidR="009C1CA5" w:rsidRPr="00B42DAB" w:rsidRDefault="006A0F39" w:rsidP="00E90212">
            <w:pPr>
              <w:pStyle w:val="Tekstpodstawowy2"/>
              <w:ind w:left="34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P</w:t>
            </w:r>
            <w:r w:rsidR="009C1CA5"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 xml:space="preserve">rotokół </w:t>
            </w:r>
            <w:r w:rsidR="00986E58"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wdrożenia</w:t>
            </w:r>
          </w:p>
        </w:tc>
      </w:tr>
      <w:tr w:rsidR="00A96AEA" w:rsidRPr="003C4D9D" w14:paraId="3D9A55F8" w14:textId="77777777" w:rsidTr="001B6667">
        <w:trPr>
          <w:trHeight w:val="383"/>
        </w:trPr>
        <w:tc>
          <w:tcPr>
            <w:tcW w:w="1984" w:type="dxa"/>
            <w:shd w:val="clear" w:color="auto" w:fill="E7E6E6"/>
          </w:tcPr>
          <w:p w14:paraId="26EAAC92" w14:textId="7F909DE6" w:rsidR="00A96AEA" w:rsidRPr="00B42DAB" w:rsidRDefault="00A96AEA" w:rsidP="002F56B5">
            <w:pPr>
              <w:rPr>
                <w:rFonts w:eastAsia="MS MinNew Roman" w:cs="Arial"/>
                <w:b/>
                <w:bCs/>
                <w:color w:val="000000" w:themeColor="text1"/>
                <w:sz w:val="20"/>
                <w:lang w:val="pl-PL"/>
              </w:rPr>
            </w:pPr>
            <w:r w:rsidRPr="00B42DAB">
              <w:rPr>
                <w:rFonts w:eastAsia="MS MinNew Roman" w:cs="Arial"/>
                <w:b/>
                <w:bCs/>
                <w:color w:val="000000" w:themeColor="text1"/>
                <w:sz w:val="20"/>
                <w:lang w:val="pl-PL"/>
              </w:rPr>
              <w:t xml:space="preserve">Cel </w:t>
            </w:r>
            <w:r w:rsidR="005A37FA" w:rsidRPr="00B42DAB">
              <w:rPr>
                <w:rFonts w:eastAsia="MS MinNew Roman" w:cs="Arial"/>
                <w:b/>
                <w:bCs/>
                <w:color w:val="000000" w:themeColor="text1"/>
                <w:sz w:val="20"/>
                <w:lang w:val="pl-PL"/>
              </w:rPr>
              <w:t>–</w:t>
            </w:r>
            <w:r w:rsidRPr="00B42DAB">
              <w:rPr>
                <w:rFonts w:eastAsia="MS MinNew Roman" w:cs="Arial"/>
                <w:b/>
                <w:bCs/>
                <w:color w:val="000000" w:themeColor="text1"/>
                <w:sz w:val="20"/>
                <w:lang w:val="pl-PL"/>
              </w:rPr>
              <w:t xml:space="preserve"> </w:t>
            </w:r>
            <w:r w:rsidR="00C124E6" w:rsidRPr="00B42DAB">
              <w:rPr>
                <w:rFonts w:eastAsia="MS MinNew Roman" w:cs="Arial"/>
                <w:b/>
                <w:bCs/>
                <w:color w:val="000000" w:themeColor="text1"/>
                <w:sz w:val="20"/>
                <w:lang w:val="pl-PL"/>
              </w:rPr>
              <w:t>4</w:t>
            </w:r>
          </w:p>
        </w:tc>
        <w:tc>
          <w:tcPr>
            <w:tcW w:w="7655" w:type="dxa"/>
            <w:shd w:val="clear" w:color="auto" w:fill="FFFFFF"/>
          </w:tcPr>
          <w:p w14:paraId="13EB1BE8" w14:textId="3E1AA846" w:rsidR="009C1CA5" w:rsidRPr="00B42DAB" w:rsidRDefault="006C0A69">
            <w:pPr>
              <w:pStyle w:val="Tekstpodstawowy2"/>
              <w:ind w:left="34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Zapewnienie ciągłości działania systemu poprzez u</w:t>
            </w:r>
            <w:r w:rsidR="007C221A"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 xml:space="preserve">trzymanie wydajności i stabilności systemu </w:t>
            </w:r>
          </w:p>
        </w:tc>
      </w:tr>
      <w:tr w:rsidR="007063B2" w:rsidRPr="00D15539" w14:paraId="21711E88" w14:textId="77777777" w:rsidTr="001B6667">
        <w:trPr>
          <w:trHeight w:val="383"/>
        </w:trPr>
        <w:tc>
          <w:tcPr>
            <w:tcW w:w="1984" w:type="dxa"/>
            <w:shd w:val="clear" w:color="auto" w:fill="E7E6E6"/>
          </w:tcPr>
          <w:p w14:paraId="39F3F433" w14:textId="37F474AF" w:rsidR="007063B2" w:rsidRPr="00B42DAB" w:rsidRDefault="007063B2" w:rsidP="002F56B5">
            <w:pPr>
              <w:rPr>
                <w:rFonts w:eastAsia="MS MinNew Roman" w:cs="Arial"/>
                <w:b/>
                <w:bCs/>
                <w:color w:val="000000" w:themeColor="text1"/>
                <w:sz w:val="20"/>
                <w:lang w:val="pl-PL"/>
              </w:rPr>
            </w:pPr>
            <w:r w:rsidRPr="00B42DAB">
              <w:rPr>
                <w:rFonts w:eastAsia="MS MinNew Roman" w:cs="Arial"/>
                <w:b/>
                <w:bCs/>
                <w:color w:val="000000" w:themeColor="text1"/>
                <w:sz w:val="20"/>
                <w:lang w:val="pl-PL"/>
              </w:rPr>
              <w:t>Cel strategiczny</w:t>
            </w:r>
          </w:p>
        </w:tc>
        <w:tc>
          <w:tcPr>
            <w:tcW w:w="7655" w:type="dxa"/>
            <w:shd w:val="clear" w:color="auto" w:fill="FFFFFF"/>
          </w:tcPr>
          <w:p w14:paraId="06902A78" w14:textId="77777777" w:rsidR="00D15539" w:rsidRDefault="00D15539" w:rsidP="00D15539">
            <w:pPr>
              <w:pStyle w:val="Tekstpodstawowy2"/>
              <w:ind w:left="34"/>
              <w:jc w:val="both"/>
              <w:rPr>
                <w:rFonts w:cs="Arial"/>
                <w:color w:val="000000" w:themeColor="text1"/>
                <w:sz w:val="20"/>
                <w:lang w:val="pl-PL"/>
              </w:rPr>
            </w:pPr>
            <w:r>
              <w:rPr>
                <w:rFonts w:cs="Arial"/>
                <w:color w:val="000000" w:themeColor="text1"/>
                <w:sz w:val="20"/>
                <w:lang w:val="pl-PL"/>
              </w:rPr>
              <w:t>Jak wyżej</w:t>
            </w:r>
          </w:p>
          <w:p w14:paraId="5EEC11BB" w14:textId="09CBB48B" w:rsidR="006414BE" w:rsidRPr="00B42DAB" w:rsidRDefault="006414BE" w:rsidP="00231790">
            <w:pPr>
              <w:pStyle w:val="Tekstpodstawowy2"/>
              <w:ind w:left="34"/>
              <w:jc w:val="both"/>
              <w:rPr>
                <w:rFonts w:cs="Arial"/>
                <w:color w:val="000000" w:themeColor="text1"/>
                <w:sz w:val="20"/>
                <w:lang w:val="pl-PL"/>
              </w:rPr>
            </w:pPr>
          </w:p>
        </w:tc>
      </w:tr>
      <w:tr w:rsidR="000F667D" w:rsidRPr="003C4D9D" w14:paraId="50AC8E06" w14:textId="77777777" w:rsidTr="001B6667">
        <w:trPr>
          <w:trHeight w:val="383"/>
        </w:trPr>
        <w:tc>
          <w:tcPr>
            <w:tcW w:w="1984" w:type="dxa"/>
            <w:shd w:val="clear" w:color="auto" w:fill="E7E6E6"/>
          </w:tcPr>
          <w:p w14:paraId="61664570" w14:textId="77777777" w:rsidR="000F667D" w:rsidRPr="00B42DAB" w:rsidRDefault="000F667D" w:rsidP="002F56B5">
            <w:pPr>
              <w:rPr>
                <w:rFonts w:eastAsia="MS MinNew Roman" w:cs="Arial"/>
                <w:b/>
                <w:bCs/>
                <w:color w:val="000000" w:themeColor="text1"/>
                <w:sz w:val="20"/>
                <w:lang w:val="pl-PL"/>
              </w:rPr>
            </w:pPr>
            <w:r w:rsidRPr="00B42DAB">
              <w:rPr>
                <w:rFonts w:eastAsia="MS MinNew Roman" w:cs="Arial"/>
                <w:b/>
                <w:bCs/>
                <w:color w:val="000000" w:themeColor="text1"/>
                <w:sz w:val="20"/>
                <w:lang w:val="pl-PL"/>
              </w:rPr>
              <w:t>Korzyść:</w:t>
            </w:r>
          </w:p>
        </w:tc>
        <w:tc>
          <w:tcPr>
            <w:tcW w:w="7655" w:type="dxa"/>
            <w:shd w:val="clear" w:color="auto" w:fill="FFFFFF"/>
          </w:tcPr>
          <w:p w14:paraId="2B82B6D3" w14:textId="59E6DF44" w:rsidR="000F667D" w:rsidRPr="00B42DAB" w:rsidRDefault="005F7B57" w:rsidP="006A0F39">
            <w:pPr>
              <w:pStyle w:val="Tekstpodstawowy2"/>
              <w:ind w:left="0"/>
              <w:rPr>
                <w:rFonts w:eastAsia="MS MinNew Roman" w:cs="Arial"/>
                <w:b/>
                <w:color w:val="000000" w:themeColor="text1"/>
                <w:sz w:val="20"/>
                <w:szCs w:val="20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Sprawna realizacja procesów biznesowych w czasie pandemii</w:t>
            </w:r>
          </w:p>
        </w:tc>
      </w:tr>
      <w:tr w:rsidR="000F667D" w:rsidRPr="003C4D9D" w14:paraId="5F88CCDE" w14:textId="77777777" w:rsidTr="001B6667">
        <w:trPr>
          <w:trHeight w:val="274"/>
        </w:trPr>
        <w:tc>
          <w:tcPr>
            <w:tcW w:w="1984" w:type="dxa"/>
            <w:shd w:val="clear" w:color="auto" w:fill="E7E6E6"/>
          </w:tcPr>
          <w:p w14:paraId="06D16010" w14:textId="77777777" w:rsidR="000F667D" w:rsidRPr="00B42DAB" w:rsidRDefault="000F667D" w:rsidP="002F56B5">
            <w:pPr>
              <w:rPr>
                <w:rFonts w:eastAsia="MS MinNew Roman" w:cs="Arial"/>
                <w:b/>
                <w:bCs/>
                <w:color w:val="000000" w:themeColor="text1"/>
                <w:sz w:val="20"/>
                <w:lang w:val="pl-PL"/>
              </w:rPr>
            </w:pPr>
            <w:r w:rsidRPr="00B42DAB">
              <w:rPr>
                <w:rFonts w:cs="Arial"/>
                <w:b/>
                <w:color w:val="000000" w:themeColor="text1"/>
                <w:sz w:val="20"/>
                <w:lang w:val="pl-PL"/>
              </w:rPr>
              <w:t>KPI:</w:t>
            </w:r>
          </w:p>
        </w:tc>
        <w:tc>
          <w:tcPr>
            <w:tcW w:w="7655" w:type="dxa"/>
            <w:shd w:val="clear" w:color="auto" w:fill="FFFFFF"/>
          </w:tcPr>
          <w:p w14:paraId="3C493526" w14:textId="4FA39BAA" w:rsidR="00221961" w:rsidRPr="00B42DAB" w:rsidRDefault="005F7B57" w:rsidP="00CC50BC">
            <w:pPr>
              <w:pStyle w:val="Tekstpodstawowy2"/>
              <w:spacing w:after="0" w:line="259" w:lineRule="auto"/>
              <w:ind w:left="0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Nieprzekroczenie poziomu 90% </w:t>
            </w:r>
            <w:r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wykorzystania zasobów przydzielonych do systemu EWP</w:t>
            </w: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 (średnio w roku) </w:t>
            </w:r>
          </w:p>
        </w:tc>
      </w:tr>
      <w:tr w:rsidR="000F667D" w:rsidRPr="003C4D9D" w14:paraId="059E136F" w14:textId="77777777" w:rsidTr="001B6667">
        <w:trPr>
          <w:trHeight w:val="478"/>
        </w:trPr>
        <w:tc>
          <w:tcPr>
            <w:tcW w:w="1984" w:type="dxa"/>
            <w:shd w:val="clear" w:color="auto" w:fill="E7E6E6"/>
          </w:tcPr>
          <w:p w14:paraId="1E28473A" w14:textId="34451BC4" w:rsidR="000F667D" w:rsidRPr="00B42DAB" w:rsidRDefault="00A83217" w:rsidP="002F56B5">
            <w:pPr>
              <w:rPr>
                <w:rFonts w:cs="Arial"/>
                <w:b/>
                <w:color w:val="000000" w:themeColor="text1"/>
                <w:sz w:val="20"/>
                <w:lang w:val="pl-PL"/>
              </w:rPr>
            </w:pPr>
            <w:r w:rsidRPr="00B42DAB">
              <w:rPr>
                <w:rFonts w:cs="Arial"/>
                <w:b/>
                <w:color w:val="000000" w:themeColor="text1"/>
                <w:sz w:val="20"/>
                <w:lang w:val="pl-PL"/>
              </w:rPr>
              <w:t>Wartość aktualna i docelowa KPI</w:t>
            </w:r>
            <w:r w:rsidR="000F667D" w:rsidRPr="00B42DAB">
              <w:rPr>
                <w:rFonts w:cs="Arial"/>
                <w:b/>
                <w:color w:val="000000" w:themeColor="text1"/>
                <w:sz w:val="20"/>
                <w:lang w:val="pl-PL"/>
              </w:rPr>
              <w:t>:</w:t>
            </w:r>
          </w:p>
        </w:tc>
        <w:tc>
          <w:tcPr>
            <w:tcW w:w="7655" w:type="dxa"/>
            <w:shd w:val="clear" w:color="auto" w:fill="FFFFFF"/>
          </w:tcPr>
          <w:p w14:paraId="27CF2D1E" w14:textId="00CC2FD9" w:rsidR="005F7B57" w:rsidRPr="00B42DAB" w:rsidRDefault="005F7B57" w:rsidP="005F7B57">
            <w:pPr>
              <w:pStyle w:val="Tekstpodstawowy2"/>
              <w:ind w:left="34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aktualna (marzec 2020) – 80%</w:t>
            </w:r>
          </w:p>
          <w:p w14:paraId="0A41491A" w14:textId="76B934DF" w:rsidR="000F667D" w:rsidRPr="00B42DAB" w:rsidRDefault="005F7B57" w:rsidP="005F7B57">
            <w:pPr>
              <w:pStyle w:val="Tekstpodstawowy2"/>
              <w:ind w:left="34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 xml:space="preserve">docelowa (grudzień 2021) – do 70% wykorzystania zasobów średnio w roku </w:t>
            </w:r>
          </w:p>
        </w:tc>
      </w:tr>
      <w:tr w:rsidR="000F667D" w:rsidRPr="00B42DAB" w14:paraId="7CD69EAA" w14:textId="77777777" w:rsidTr="001B6667">
        <w:trPr>
          <w:trHeight w:val="499"/>
        </w:trPr>
        <w:tc>
          <w:tcPr>
            <w:tcW w:w="1984" w:type="dxa"/>
            <w:shd w:val="clear" w:color="auto" w:fill="E7E6E6"/>
          </w:tcPr>
          <w:p w14:paraId="07FEE8B7" w14:textId="0EDA4E12" w:rsidR="000F667D" w:rsidRPr="00B42DAB" w:rsidRDefault="00637D74" w:rsidP="002F56B5">
            <w:pPr>
              <w:rPr>
                <w:rFonts w:cs="Arial"/>
                <w:b/>
                <w:color w:val="000000" w:themeColor="text1"/>
                <w:sz w:val="20"/>
                <w:lang w:val="pl-PL"/>
              </w:rPr>
            </w:pPr>
            <w:r w:rsidRPr="00B42DAB">
              <w:rPr>
                <w:rFonts w:cs="Arial"/>
                <w:b/>
                <w:color w:val="000000" w:themeColor="text1"/>
                <w:sz w:val="20"/>
                <w:lang w:val="pl-PL"/>
              </w:rPr>
              <w:t>Metoda pomiaru KPI</w:t>
            </w:r>
          </w:p>
        </w:tc>
        <w:tc>
          <w:tcPr>
            <w:tcW w:w="7655" w:type="dxa"/>
            <w:shd w:val="clear" w:color="auto" w:fill="FFFFFF"/>
          </w:tcPr>
          <w:p w14:paraId="59326196" w14:textId="18D5B2E2" w:rsidR="000F667D" w:rsidRPr="00B42DAB" w:rsidRDefault="00986E58" w:rsidP="005023EF">
            <w:pPr>
              <w:pStyle w:val="Tekstpodstawowy2"/>
              <w:ind w:left="34"/>
              <w:rPr>
                <w:rFonts w:cs="Arial"/>
                <w:b/>
                <w:color w:val="000000" w:themeColor="text1"/>
                <w:sz w:val="20"/>
                <w:szCs w:val="20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R</w:t>
            </w:r>
            <w:r w:rsidR="005F7B57"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 xml:space="preserve">aport z systemu monitorowania </w:t>
            </w:r>
          </w:p>
        </w:tc>
      </w:tr>
      <w:tr w:rsidR="00C124E6" w:rsidRPr="003C4D9D" w14:paraId="184B2D15" w14:textId="77777777" w:rsidTr="00C124E6">
        <w:trPr>
          <w:trHeight w:val="499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1E335A9C" w14:textId="6A068626" w:rsidR="00C124E6" w:rsidRPr="00B42DAB" w:rsidRDefault="00C124E6" w:rsidP="00831266">
            <w:pPr>
              <w:rPr>
                <w:rFonts w:cs="Arial"/>
                <w:b/>
                <w:color w:val="000000" w:themeColor="text1"/>
                <w:sz w:val="20"/>
                <w:lang w:val="pl-PL"/>
              </w:rPr>
            </w:pPr>
            <w:bookmarkStart w:id="23" w:name="_Toc462924057"/>
            <w:r w:rsidRPr="00B42DAB">
              <w:rPr>
                <w:rFonts w:cs="Arial"/>
                <w:b/>
                <w:color w:val="000000" w:themeColor="text1"/>
                <w:sz w:val="20"/>
                <w:lang w:val="pl-PL"/>
              </w:rPr>
              <w:t xml:space="preserve">Cel </w:t>
            </w:r>
            <w:r w:rsidR="005A37FA" w:rsidRPr="00B42DAB">
              <w:rPr>
                <w:rFonts w:cs="Arial"/>
                <w:b/>
                <w:color w:val="000000" w:themeColor="text1"/>
                <w:sz w:val="20"/>
                <w:lang w:val="pl-PL"/>
              </w:rPr>
              <w:t>–</w:t>
            </w:r>
            <w:r w:rsidRPr="00B42DAB">
              <w:rPr>
                <w:rFonts w:cs="Arial"/>
                <w:b/>
                <w:color w:val="000000" w:themeColor="text1"/>
                <w:sz w:val="20"/>
                <w:lang w:val="pl-PL"/>
              </w:rPr>
              <w:t xml:space="preserve"> 5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27C8B2" w14:textId="562CC6DB" w:rsidR="00C124E6" w:rsidRPr="00B42DAB" w:rsidRDefault="00C124E6" w:rsidP="00831266">
            <w:pPr>
              <w:pStyle w:val="Tekstpodstawowy2"/>
              <w:ind w:left="34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Transformacja  obecnych interfejsów połączeniowych między systemami do REST API</w:t>
            </w:r>
          </w:p>
        </w:tc>
      </w:tr>
      <w:tr w:rsidR="00C124E6" w:rsidRPr="00D15539" w14:paraId="2DA2F845" w14:textId="77777777" w:rsidTr="00C124E6">
        <w:trPr>
          <w:trHeight w:val="499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170D3EFF" w14:textId="77777777" w:rsidR="00C124E6" w:rsidRPr="00B42DAB" w:rsidRDefault="00C124E6" w:rsidP="00831266">
            <w:pPr>
              <w:rPr>
                <w:rFonts w:cs="Arial"/>
                <w:b/>
                <w:color w:val="000000" w:themeColor="text1"/>
                <w:sz w:val="20"/>
                <w:lang w:val="pl-PL"/>
              </w:rPr>
            </w:pPr>
            <w:r w:rsidRPr="00B42DAB">
              <w:rPr>
                <w:rFonts w:cs="Arial"/>
                <w:b/>
                <w:color w:val="000000" w:themeColor="text1"/>
                <w:sz w:val="20"/>
                <w:lang w:val="pl-PL"/>
              </w:rPr>
              <w:t>Cel strategiczny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D046DE" w14:textId="77777777" w:rsidR="00D15539" w:rsidRDefault="00D15539" w:rsidP="00D15539">
            <w:pPr>
              <w:pStyle w:val="Tekstpodstawowy2"/>
              <w:ind w:left="34"/>
              <w:rPr>
                <w:rFonts w:cs="Arial"/>
                <w:color w:val="000000" w:themeColor="text1"/>
                <w:sz w:val="20"/>
                <w:lang w:val="pl-PL"/>
              </w:rPr>
            </w:pPr>
            <w:r>
              <w:rPr>
                <w:rFonts w:cs="Arial"/>
                <w:color w:val="000000" w:themeColor="text1"/>
                <w:sz w:val="20"/>
                <w:lang w:val="pl-PL"/>
              </w:rPr>
              <w:t>Jak wyżej</w:t>
            </w:r>
          </w:p>
          <w:p w14:paraId="7236713C" w14:textId="2E1FCE91" w:rsidR="00D716FC" w:rsidRPr="00B42DAB" w:rsidRDefault="00D716FC" w:rsidP="00D66330">
            <w:pPr>
              <w:pStyle w:val="Tekstpodstawowy2"/>
              <w:ind w:left="34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</w:p>
        </w:tc>
      </w:tr>
      <w:tr w:rsidR="00C124E6" w:rsidRPr="003C4D9D" w14:paraId="61B489CC" w14:textId="77777777" w:rsidTr="00C124E6">
        <w:trPr>
          <w:trHeight w:val="499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601B3114" w14:textId="77777777" w:rsidR="00C124E6" w:rsidRPr="00B42DAB" w:rsidRDefault="00C124E6" w:rsidP="00831266">
            <w:pPr>
              <w:rPr>
                <w:rFonts w:cs="Arial"/>
                <w:b/>
                <w:color w:val="000000" w:themeColor="text1"/>
                <w:sz w:val="20"/>
                <w:lang w:val="pl-PL"/>
              </w:rPr>
            </w:pPr>
            <w:r w:rsidRPr="00B42DAB">
              <w:rPr>
                <w:rFonts w:cs="Arial"/>
                <w:b/>
                <w:color w:val="000000" w:themeColor="text1"/>
                <w:sz w:val="20"/>
                <w:lang w:val="pl-PL"/>
              </w:rPr>
              <w:t>Korzyść: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36A715" w14:textId="037418A6" w:rsidR="00C124E6" w:rsidRPr="00B42DAB" w:rsidRDefault="00C124E6" w:rsidP="00C124E6">
            <w:pPr>
              <w:pStyle w:val="Tekstpodstawowy2"/>
              <w:ind w:left="34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Zapewnienie bezpieczeństwa danych oraz zwiększenie kontroli dostępu do danych</w:t>
            </w:r>
          </w:p>
        </w:tc>
      </w:tr>
      <w:tr w:rsidR="00C124E6" w:rsidRPr="003C4D9D" w14:paraId="66D1B789" w14:textId="77777777" w:rsidTr="00C124E6">
        <w:trPr>
          <w:trHeight w:val="499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661747A6" w14:textId="77777777" w:rsidR="00C124E6" w:rsidRPr="00B42DAB" w:rsidRDefault="00C124E6" w:rsidP="00831266">
            <w:pPr>
              <w:rPr>
                <w:rFonts w:cs="Arial"/>
                <w:b/>
                <w:color w:val="000000" w:themeColor="text1"/>
                <w:sz w:val="20"/>
                <w:lang w:val="pl-PL"/>
              </w:rPr>
            </w:pPr>
            <w:r w:rsidRPr="00B42DAB">
              <w:rPr>
                <w:rFonts w:cs="Arial"/>
                <w:b/>
                <w:color w:val="000000" w:themeColor="text1"/>
                <w:sz w:val="20"/>
                <w:lang w:val="pl-PL"/>
              </w:rPr>
              <w:t>KPI: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24A4C4" w14:textId="2D3C2AE9" w:rsidR="00C124E6" w:rsidRPr="00B42DAB" w:rsidRDefault="00C124E6" w:rsidP="00C124E6">
            <w:pPr>
              <w:pStyle w:val="Tekstpodstawowy2"/>
              <w:ind w:left="34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Wzrost ilości transakcji wykonanych poprzez interfejs REST API</w:t>
            </w:r>
          </w:p>
        </w:tc>
      </w:tr>
      <w:tr w:rsidR="00C124E6" w:rsidRPr="00B42DAB" w14:paraId="3BAAAEC7" w14:textId="77777777" w:rsidTr="00C124E6">
        <w:trPr>
          <w:trHeight w:val="499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167AF5CA" w14:textId="77777777" w:rsidR="00C124E6" w:rsidRPr="00B42DAB" w:rsidRDefault="00C124E6" w:rsidP="00831266">
            <w:pPr>
              <w:rPr>
                <w:rFonts w:cs="Arial"/>
                <w:b/>
                <w:color w:val="000000" w:themeColor="text1"/>
                <w:sz w:val="20"/>
                <w:lang w:val="pl-PL"/>
              </w:rPr>
            </w:pPr>
            <w:r w:rsidRPr="00B42DAB">
              <w:rPr>
                <w:rFonts w:cs="Arial"/>
                <w:b/>
                <w:color w:val="000000" w:themeColor="text1"/>
                <w:sz w:val="20"/>
                <w:lang w:val="pl-PL"/>
              </w:rPr>
              <w:t>Wartość aktualna i docelowa KPI: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33F2E5" w14:textId="7846FC4A" w:rsidR="00C124E6" w:rsidRPr="00B42DAB" w:rsidRDefault="00C124E6" w:rsidP="00831266">
            <w:pPr>
              <w:pStyle w:val="Tekstpodstawowy2"/>
              <w:ind w:left="34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aktualna (marzec 2020) – 0</w:t>
            </w:r>
          </w:p>
          <w:p w14:paraId="11F9EAA0" w14:textId="7C31EBE1" w:rsidR="00C124E6" w:rsidRPr="00B42DAB" w:rsidRDefault="00C124E6" w:rsidP="00831266">
            <w:pPr>
              <w:pStyle w:val="Tekstpodstawowy2"/>
              <w:ind w:left="34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 xml:space="preserve">docelowa (grudzień 2021) – </w:t>
            </w:r>
            <w:r w:rsidR="00A34C61"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1000</w:t>
            </w:r>
          </w:p>
        </w:tc>
      </w:tr>
      <w:tr w:rsidR="00C124E6" w:rsidRPr="003C4D9D" w14:paraId="29598761" w14:textId="77777777" w:rsidTr="00C124E6">
        <w:trPr>
          <w:trHeight w:val="499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1DFFDA0B" w14:textId="77777777" w:rsidR="00C124E6" w:rsidRPr="00B42DAB" w:rsidRDefault="00C124E6" w:rsidP="00831266">
            <w:pPr>
              <w:rPr>
                <w:rFonts w:cs="Arial"/>
                <w:b/>
                <w:color w:val="000000" w:themeColor="text1"/>
                <w:sz w:val="20"/>
                <w:lang w:val="pl-PL"/>
              </w:rPr>
            </w:pPr>
            <w:r w:rsidRPr="00B42DAB">
              <w:rPr>
                <w:rFonts w:cs="Arial"/>
                <w:b/>
                <w:color w:val="000000" w:themeColor="text1"/>
                <w:sz w:val="20"/>
                <w:lang w:val="pl-PL"/>
              </w:rPr>
              <w:t>Metoda pomiaru KPI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5C91FD" w14:textId="6987728A" w:rsidR="00C124E6" w:rsidRPr="00B42DAB" w:rsidRDefault="00A34C61" w:rsidP="00831266">
            <w:pPr>
              <w:pStyle w:val="Tekstpodstawowy2"/>
              <w:ind w:left="34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pomiar w oparciu o ilość transakcji wykonanych w systemie dla danego interfejsu</w:t>
            </w:r>
          </w:p>
        </w:tc>
      </w:tr>
      <w:tr w:rsidR="00416F98" w:rsidRPr="003C4D9D" w14:paraId="370C6BB8" w14:textId="77777777" w:rsidTr="00C124E6">
        <w:trPr>
          <w:trHeight w:val="499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762AEBB5" w14:textId="5AB1A011" w:rsidR="00416F98" w:rsidRPr="00B42DAB" w:rsidDel="004C2841" w:rsidRDefault="00416F98" w:rsidP="00416F98">
            <w:pPr>
              <w:rPr>
                <w:rFonts w:cs="Arial"/>
                <w:b/>
                <w:color w:val="000000" w:themeColor="text1"/>
                <w:sz w:val="20"/>
                <w:lang w:val="pl-PL"/>
              </w:rPr>
            </w:pPr>
            <w:bookmarkStart w:id="24" w:name="_Hlk55471244"/>
            <w:r w:rsidRPr="001B6667">
              <w:rPr>
                <w:rFonts w:eastAsia="MS MinNew Roman" w:cs="Arial"/>
                <w:b/>
                <w:bCs/>
                <w:sz w:val="20"/>
                <w:szCs w:val="24"/>
                <w:lang w:val="pl-PL"/>
              </w:rPr>
              <w:t xml:space="preserve">Cel </w:t>
            </w:r>
            <w:r>
              <w:rPr>
                <w:rFonts w:eastAsia="MS MinNew Roman" w:cs="Arial"/>
                <w:b/>
                <w:bCs/>
                <w:sz w:val="20"/>
                <w:szCs w:val="24"/>
                <w:lang w:val="pl-PL"/>
              </w:rPr>
              <w:t>–</w:t>
            </w:r>
            <w:r w:rsidRPr="001B6667">
              <w:rPr>
                <w:rFonts w:eastAsia="MS MinNew Roman" w:cs="Arial"/>
                <w:b/>
                <w:bCs/>
                <w:sz w:val="20"/>
                <w:szCs w:val="24"/>
                <w:lang w:val="pl-PL"/>
              </w:rPr>
              <w:t xml:space="preserve"> </w:t>
            </w:r>
            <w:r>
              <w:rPr>
                <w:rFonts w:eastAsia="MS MinNew Roman" w:cs="Arial"/>
                <w:b/>
                <w:bCs/>
                <w:sz w:val="20"/>
                <w:szCs w:val="24"/>
                <w:lang w:val="pl-PL"/>
              </w:rPr>
              <w:t>6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A16E2C" w14:textId="6E137E6E" w:rsidR="00416F98" w:rsidRPr="00B42DAB" w:rsidDel="004C2841" w:rsidRDefault="00416F98" w:rsidP="00416F98">
            <w:pPr>
              <w:pStyle w:val="Tekstpodstawowy2"/>
              <w:ind w:left="34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 w:rsidRPr="009D7ED7">
              <w:rPr>
                <w:rFonts w:cs="Arial"/>
                <w:sz w:val="20"/>
                <w:lang w:val="pl-PL" w:eastAsia="pl-PL"/>
              </w:rPr>
              <w:t xml:space="preserve">Uruchomienie systemu </w:t>
            </w:r>
            <w:r>
              <w:rPr>
                <w:rFonts w:cs="Arial"/>
                <w:color w:val="000000" w:themeColor="text1"/>
                <w:sz w:val="20"/>
                <w:lang w:val="pl-PL"/>
              </w:rPr>
              <w:t>i</w:t>
            </w:r>
            <w:r w:rsidRPr="003000D4">
              <w:rPr>
                <w:rFonts w:cs="Arial"/>
                <w:color w:val="000000" w:themeColor="text1"/>
                <w:sz w:val="20"/>
                <w:lang w:val="pl-PL"/>
              </w:rPr>
              <w:t>nformatycznego na potrzeby przeciwdziałania epidemii COVID-19</w:t>
            </w:r>
          </w:p>
        </w:tc>
      </w:tr>
      <w:tr w:rsidR="00416F98" w:rsidRPr="00416F98" w14:paraId="378D085F" w14:textId="77777777" w:rsidTr="00C124E6">
        <w:trPr>
          <w:trHeight w:val="499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3CF16557" w14:textId="5AFBD4E3" w:rsidR="00416F98" w:rsidRPr="00B42DAB" w:rsidDel="004C2841" w:rsidRDefault="00416F98" w:rsidP="00416F98">
            <w:pPr>
              <w:rPr>
                <w:rFonts w:cs="Arial"/>
                <w:b/>
                <w:color w:val="000000" w:themeColor="text1"/>
                <w:sz w:val="20"/>
                <w:lang w:val="pl-PL"/>
              </w:rPr>
            </w:pPr>
            <w:r w:rsidRPr="001B6667">
              <w:rPr>
                <w:rFonts w:eastAsia="MS MinNew Roman" w:cs="Arial"/>
                <w:b/>
                <w:bCs/>
                <w:sz w:val="20"/>
                <w:szCs w:val="24"/>
                <w:lang w:val="pl-PL"/>
              </w:rPr>
              <w:t>Cel strategiczny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C99605" w14:textId="3C6ED54A" w:rsidR="00416F98" w:rsidRPr="00B42DAB" w:rsidDel="004C2841" w:rsidRDefault="009D5462" w:rsidP="00416F98">
            <w:pPr>
              <w:pStyle w:val="Tekstpodstawowy2"/>
              <w:ind w:left="34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J</w:t>
            </w:r>
            <w:r w:rsidR="00D15539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ak wyżej</w:t>
            </w:r>
          </w:p>
        </w:tc>
      </w:tr>
      <w:tr w:rsidR="00416F98" w:rsidRPr="003C4D9D" w14:paraId="5E57E9B0" w14:textId="77777777" w:rsidTr="00C124E6">
        <w:trPr>
          <w:trHeight w:val="499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730CEA9F" w14:textId="7AEE325D" w:rsidR="00416F98" w:rsidRDefault="00416F98" w:rsidP="00416F98">
            <w:pPr>
              <w:rPr>
                <w:rFonts w:cs="Arial"/>
                <w:b/>
                <w:color w:val="000000" w:themeColor="text1"/>
                <w:sz w:val="20"/>
                <w:lang w:val="pl-PL"/>
              </w:rPr>
            </w:pPr>
            <w:r w:rsidRPr="001B6667">
              <w:rPr>
                <w:rFonts w:eastAsia="MS MinNew Roman" w:cs="Arial"/>
                <w:b/>
                <w:bCs/>
                <w:sz w:val="20"/>
                <w:szCs w:val="24"/>
                <w:lang w:val="pl-PL"/>
              </w:rPr>
              <w:t>Korzyść: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91B84B" w14:textId="5C3516F7" w:rsidR="00416F98" w:rsidRPr="00B42DAB" w:rsidDel="004C2841" w:rsidRDefault="00416F98" w:rsidP="009D5462">
            <w:pPr>
              <w:pStyle w:val="Bodytext1blueitalic"/>
              <w:ind w:left="0"/>
              <w:rPr>
                <w:color w:val="000000" w:themeColor="text1"/>
                <w:sz w:val="20"/>
                <w:szCs w:val="20"/>
                <w:lang w:eastAsia="pl-PL"/>
              </w:rPr>
            </w:pPr>
            <w:r w:rsidRPr="00934D73">
              <w:rPr>
                <w:rFonts w:eastAsia="MS MinNew Roman"/>
                <w:bCs/>
                <w:sz w:val="20"/>
              </w:rPr>
              <w:t xml:space="preserve">Zbudowanie </w:t>
            </w:r>
            <w:r w:rsidR="009D5462">
              <w:rPr>
                <w:rFonts w:eastAsia="MS MinNew Roman"/>
                <w:bCs/>
                <w:sz w:val="20"/>
              </w:rPr>
              <w:t>systemu</w:t>
            </w:r>
            <w:r>
              <w:rPr>
                <w:rFonts w:eastAsia="MS MinNew Roman"/>
                <w:bCs/>
                <w:sz w:val="20"/>
              </w:rPr>
              <w:t xml:space="preserve"> </w:t>
            </w:r>
            <w:r w:rsidR="009D5462" w:rsidRPr="00B42DAB">
              <w:rPr>
                <w:rFonts w:cs="Calibri"/>
                <w:color w:val="000000" w:themeColor="text1"/>
                <w:sz w:val="20"/>
                <w:szCs w:val="20"/>
                <w:lang w:eastAsia="pl-PL"/>
              </w:rPr>
              <w:t>umożliwiającego</w:t>
            </w:r>
            <w:r w:rsidR="009D5462" w:rsidRPr="00B42DAB">
              <w:rPr>
                <w:color w:val="000000" w:themeColor="text1"/>
                <w:sz w:val="20"/>
                <w:szCs w:val="20"/>
                <w:lang w:eastAsia="pl-PL"/>
              </w:rPr>
              <w:t xml:space="preserve"> wsparcie działań </w:t>
            </w:r>
            <w:r w:rsidR="009D5462" w:rsidRPr="00B42DAB">
              <w:rPr>
                <w:i/>
                <w:iCs w:val="0"/>
                <w:color w:val="000000" w:themeColor="text1"/>
                <w:sz w:val="20"/>
                <w:szCs w:val="20"/>
                <w:lang w:eastAsia="pl-PL"/>
              </w:rPr>
              <w:t>organów Państwowej Inspekcji Sanitarnej i innych podmiotów publicznych związanych z nadzorem nad chorobami zakaźnymi</w:t>
            </w:r>
            <w:r w:rsidR="009D5462" w:rsidRPr="00B42DAB">
              <w:rPr>
                <w:color w:val="000000" w:themeColor="text1"/>
                <w:sz w:val="20"/>
                <w:szCs w:val="20"/>
                <w:lang w:eastAsia="pl-PL"/>
              </w:rPr>
              <w:t xml:space="preserve">, w zakresie zapobiegania, przeciwdziałania i zwalczania </w:t>
            </w:r>
            <w:r w:rsidR="009D5462" w:rsidRPr="00B42DAB">
              <w:rPr>
                <w:color w:val="000000" w:themeColor="text1"/>
                <w:sz w:val="20"/>
                <w:szCs w:val="20"/>
                <w:lang w:eastAsia="pl-PL"/>
              </w:rPr>
              <w:lastRenderedPageBreak/>
              <w:t xml:space="preserve">epidemii COVID-19. </w:t>
            </w:r>
          </w:p>
        </w:tc>
      </w:tr>
      <w:tr w:rsidR="00416F98" w:rsidRPr="003C4D9D" w14:paraId="7C7E070A" w14:textId="77777777" w:rsidTr="00C124E6">
        <w:trPr>
          <w:trHeight w:val="499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7A0A1D78" w14:textId="1DEF787E" w:rsidR="00416F98" w:rsidRDefault="00416F98" w:rsidP="00416F98">
            <w:pPr>
              <w:rPr>
                <w:rFonts w:cs="Arial"/>
                <w:b/>
                <w:color w:val="000000" w:themeColor="text1"/>
                <w:sz w:val="20"/>
                <w:lang w:val="pl-PL"/>
              </w:rPr>
            </w:pPr>
            <w:r w:rsidRPr="001B6667">
              <w:rPr>
                <w:rFonts w:cs="Arial"/>
                <w:b/>
                <w:sz w:val="20"/>
                <w:szCs w:val="24"/>
                <w:lang w:val="pl-PL"/>
              </w:rPr>
              <w:lastRenderedPageBreak/>
              <w:t>KPI: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198E89" w14:textId="06EE3712" w:rsidR="00416F98" w:rsidRPr="00B42DAB" w:rsidDel="004C2841" w:rsidRDefault="00416F98" w:rsidP="00416F98">
            <w:pPr>
              <w:pStyle w:val="Tekstpodstawowy2"/>
              <w:ind w:left="34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 w:rsidRPr="00AE6FEC">
              <w:rPr>
                <w:rFonts w:cs="Arial"/>
                <w:sz w:val="20"/>
                <w:lang w:val="pl-PL" w:eastAsia="pl-PL"/>
              </w:rPr>
              <w:t>Liczba uruchomionych systemów teleinformatycznych w podmiotach wykonujących zadania publiczne: 1</w:t>
            </w:r>
          </w:p>
        </w:tc>
      </w:tr>
      <w:tr w:rsidR="00416F98" w:rsidRPr="003C4D9D" w14:paraId="79E792EF" w14:textId="77777777" w:rsidTr="00C124E6">
        <w:trPr>
          <w:trHeight w:val="499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6F33EBA2" w14:textId="7BC350FA" w:rsidR="00416F98" w:rsidRDefault="00416F98" w:rsidP="00416F98">
            <w:pPr>
              <w:rPr>
                <w:rFonts w:cs="Arial"/>
                <w:b/>
                <w:color w:val="000000" w:themeColor="text1"/>
                <w:sz w:val="20"/>
                <w:lang w:val="pl-PL"/>
              </w:rPr>
            </w:pPr>
            <w:r w:rsidRPr="001B6667">
              <w:rPr>
                <w:rFonts w:cs="Arial"/>
                <w:b/>
                <w:sz w:val="20"/>
                <w:szCs w:val="24"/>
                <w:lang w:val="pl-PL"/>
              </w:rPr>
              <w:t>Wartość aktualna i docelowa KPI: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FB286B" w14:textId="27077336" w:rsidR="00416F98" w:rsidRPr="00AF04D1" w:rsidRDefault="00416F98" w:rsidP="00416F98">
            <w:pPr>
              <w:pStyle w:val="Tekstpodstawowy2"/>
              <w:ind w:left="34"/>
              <w:rPr>
                <w:rFonts w:cs="Arial"/>
                <w:sz w:val="20"/>
                <w:lang w:val="pl-PL" w:eastAsia="pl-PL"/>
              </w:rPr>
            </w:pPr>
            <w:r>
              <w:rPr>
                <w:rFonts w:cs="Arial"/>
                <w:sz w:val="20"/>
                <w:lang w:val="pl-PL" w:eastAsia="pl-PL"/>
              </w:rPr>
              <w:t>a</w:t>
            </w:r>
            <w:r w:rsidRPr="00AF04D1">
              <w:rPr>
                <w:rFonts w:cs="Arial"/>
                <w:sz w:val="20"/>
                <w:lang w:val="pl-PL" w:eastAsia="pl-PL"/>
              </w:rPr>
              <w:t>ktualna</w:t>
            </w:r>
            <w:r>
              <w:rPr>
                <w:rFonts w:cs="Arial"/>
                <w:sz w:val="20"/>
                <w:lang w:val="pl-PL" w:eastAsia="pl-PL"/>
              </w:rPr>
              <w:t xml:space="preserve"> (marzec 2020 r.)</w:t>
            </w:r>
            <w:r w:rsidRPr="00AF04D1">
              <w:rPr>
                <w:rFonts w:cs="Arial"/>
                <w:sz w:val="20"/>
                <w:lang w:val="pl-PL" w:eastAsia="pl-PL"/>
              </w:rPr>
              <w:t>:</w:t>
            </w:r>
            <w:r>
              <w:rPr>
                <w:rFonts w:cs="Arial"/>
                <w:sz w:val="20"/>
                <w:lang w:val="pl-PL" w:eastAsia="pl-PL"/>
              </w:rPr>
              <w:t xml:space="preserve"> 0</w:t>
            </w:r>
            <w:r w:rsidRPr="00AF04D1">
              <w:rPr>
                <w:rFonts w:cs="Arial"/>
                <w:sz w:val="20"/>
                <w:lang w:val="pl-PL" w:eastAsia="pl-PL"/>
              </w:rPr>
              <w:t xml:space="preserve"> </w:t>
            </w:r>
          </w:p>
          <w:p w14:paraId="35E3A96D" w14:textId="18336511" w:rsidR="00416F98" w:rsidRPr="00B42DAB" w:rsidDel="004C2841" w:rsidRDefault="00416F98" w:rsidP="00416F98">
            <w:pPr>
              <w:pStyle w:val="Tekstpodstawowy2"/>
              <w:ind w:left="34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 w:rsidRPr="00416F98">
              <w:rPr>
                <w:rFonts w:cs="Arial"/>
                <w:sz w:val="20"/>
                <w:lang w:val="pl-PL" w:eastAsia="pl-PL"/>
              </w:rPr>
              <w:t>docelowa (grudzień 2021 r.): 1</w:t>
            </w:r>
          </w:p>
        </w:tc>
      </w:tr>
      <w:bookmarkEnd w:id="24"/>
      <w:tr w:rsidR="00416F98" w:rsidRPr="00231790" w14:paraId="3526C944" w14:textId="77777777" w:rsidTr="00C124E6">
        <w:trPr>
          <w:trHeight w:val="499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70D00CFF" w14:textId="5BB7C7BA" w:rsidR="00416F98" w:rsidRDefault="00416F98" w:rsidP="00416F98">
            <w:pPr>
              <w:rPr>
                <w:rFonts w:cs="Arial"/>
                <w:b/>
                <w:color w:val="000000" w:themeColor="text1"/>
                <w:sz w:val="20"/>
                <w:lang w:val="pl-PL"/>
              </w:rPr>
            </w:pPr>
            <w:r w:rsidRPr="001B6667">
              <w:rPr>
                <w:rFonts w:cs="Arial"/>
                <w:b/>
                <w:sz w:val="20"/>
                <w:szCs w:val="24"/>
                <w:lang w:val="pl-PL"/>
              </w:rPr>
              <w:t>Metoda pomiaru KPI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5752C2" w14:textId="77777777" w:rsidR="00C70DCF" w:rsidRPr="00C70DCF" w:rsidRDefault="00C70DCF" w:rsidP="00C70DCF">
            <w:pPr>
              <w:rPr>
                <w:rFonts w:cs="Arial"/>
                <w:sz w:val="20"/>
                <w:lang w:val="pl-PL" w:eastAsia="pl-PL"/>
              </w:rPr>
            </w:pPr>
            <w:r w:rsidRPr="00C70DCF">
              <w:rPr>
                <w:rFonts w:cs="Arial"/>
                <w:sz w:val="20"/>
                <w:lang w:val="pl-PL" w:eastAsia="pl-PL"/>
              </w:rPr>
              <w:t>Podpisany protokół odbioru</w:t>
            </w:r>
          </w:p>
          <w:p w14:paraId="788F8679" w14:textId="747230A5" w:rsidR="00416F98" w:rsidRPr="00B42DAB" w:rsidDel="004C2841" w:rsidRDefault="00416F98" w:rsidP="00416F98">
            <w:pPr>
              <w:pStyle w:val="Tekstpodstawowy2"/>
              <w:ind w:left="34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</w:p>
        </w:tc>
      </w:tr>
      <w:tr w:rsidR="004C2841" w:rsidRPr="003C4D9D" w14:paraId="36B0A3E7" w14:textId="77777777" w:rsidTr="00C124E6">
        <w:trPr>
          <w:trHeight w:val="499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1EBC4192" w14:textId="29DE6195" w:rsidR="004C2841" w:rsidRPr="00B42DAB" w:rsidDel="004C2841" w:rsidRDefault="004C2841" w:rsidP="004C2841">
            <w:pPr>
              <w:rPr>
                <w:rFonts w:cs="Arial"/>
                <w:b/>
                <w:color w:val="000000" w:themeColor="text1"/>
                <w:sz w:val="20"/>
                <w:lang w:val="pl-PL"/>
              </w:rPr>
            </w:pPr>
            <w:r w:rsidRPr="009139B0">
              <w:rPr>
                <w:rFonts w:cs="Arial"/>
                <w:b/>
                <w:sz w:val="20"/>
                <w:szCs w:val="24"/>
                <w:lang w:val="pl-PL"/>
              </w:rPr>
              <w:t xml:space="preserve">Cel – 7 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2C39C2" w14:textId="53525D08" w:rsidR="004C2841" w:rsidRPr="00B42DAB" w:rsidDel="004C2841" w:rsidRDefault="004C2841" w:rsidP="004C2841">
            <w:pPr>
              <w:pStyle w:val="Tekstpodstawowy2"/>
              <w:ind w:left="34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 w:rsidRPr="009139B0">
              <w:rPr>
                <w:rFonts w:cs="Arial"/>
                <w:bCs/>
                <w:sz w:val="20"/>
                <w:lang w:val="pl-PL"/>
              </w:rPr>
              <w:t>Wartość wydatków kwalifikowalnych przeznaczonych na działania związane z pandemią COVID-19</w:t>
            </w:r>
          </w:p>
        </w:tc>
      </w:tr>
      <w:tr w:rsidR="004C2841" w:rsidRPr="00B42DAB" w14:paraId="197A8001" w14:textId="77777777" w:rsidTr="00C124E6">
        <w:trPr>
          <w:trHeight w:val="499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3F50CCBB" w14:textId="0B8D5DBD" w:rsidR="004C2841" w:rsidRPr="009139B0" w:rsidRDefault="004C2841" w:rsidP="004C2841">
            <w:pPr>
              <w:rPr>
                <w:rFonts w:cs="Arial"/>
                <w:b/>
                <w:sz w:val="20"/>
                <w:szCs w:val="24"/>
                <w:lang w:val="pl-PL"/>
              </w:rPr>
            </w:pPr>
            <w:r w:rsidRPr="009139B0">
              <w:rPr>
                <w:rFonts w:cs="Arial"/>
                <w:b/>
                <w:sz w:val="20"/>
                <w:szCs w:val="24"/>
                <w:lang w:val="pl-PL"/>
              </w:rPr>
              <w:t>Cel strategiczny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CAF089" w14:textId="4D97364B" w:rsidR="004C2841" w:rsidRPr="009139B0" w:rsidRDefault="009D5462" w:rsidP="004C2841">
            <w:pPr>
              <w:pStyle w:val="Tekstpodstawowy2"/>
              <w:ind w:left="34"/>
              <w:rPr>
                <w:rFonts w:cs="Arial"/>
                <w:bCs/>
                <w:sz w:val="20"/>
                <w:lang w:val="pl-PL"/>
              </w:rPr>
            </w:pPr>
            <w:r>
              <w:rPr>
                <w:rFonts w:cs="Arial"/>
                <w:bCs/>
                <w:sz w:val="20"/>
                <w:lang w:val="pl-PL"/>
              </w:rPr>
              <w:t>J</w:t>
            </w:r>
            <w:r w:rsidR="00D15539">
              <w:rPr>
                <w:rFonts w:cs="Arial"/>
                <w:bCs/>
                <w:sz w:val="20"/>
                <w:lang w:val="pl-PL"/>
              </w:rPr>
              <w:t>ak wyżej</w:t>
            </w:r>
          </w:p>
        </w:tc>
      </w:tr>
      <w:tr w:rsidR="004C2841" w:rsidRPr="003C4D9D" w14:paraId="26898646" w14:textId="77777777" w:rsidTr="00C124E6">
        <w:trPr>
          <w:trHeight w:val="499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14EBE76A" w14:textId="04F1050C" w:rsidR="004C2841" w:rsidRPr="009139B0" w:rsidRDefault="004C2841" w:rsidP="004C2841">
            <w:pPr>
              <w:rPr>
                <w:rFonts w:cs="Arial"/>
                <w:b/>
                <w:sz w:val="20"/>
                <w:szCs w:val="24"/>
                <w:lang w:val="pl-PL"/>
              </w:rPr>
            </w:pPr>
            <w:r w:rsidRPr="009139B0">
              <w:rPr>
                <w:rFonts w:cs="Arial"/>
                <w:b/>
                <w:sz w:val="20"/>
                <w:szCs w:val="24"/>
                <w:lang w:val="pl-PL"/>
              </w:rPr>
              <w:t>Korzyści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199C2F" w14:textId="2D5B5A21" w:rsidR="004C2841" w:rsidRPr="009139B0" w:rsidRDefault="004C2841" w:rsidP="004C2841">
            <w:pPr>
              <w:pStyle w:val="Tekstpodstawowy2"/>
              <w:ind w:left="34"/>
              <w:rPr>
                <w:sz w:val="20"/>
                <w:lang w:val="pl-PL"/>
              </w:rPr>
            </w:pPr>
            <w:r w:rsidRPr="009139B0">
              <w:rPr>
                <w:rFonts w:cs="Arial"/>
                <w:sz w:val="20"/>
                <w:lang w:val="pl-PL" w:eastAsia="pl-PL"/>
              </w:rPr>
              <w:t xml:space="preserve">Wdrożenie e-usług pozwalających w sposób zdalny kontakt pacjentów z wybranymi pracownikami medycznymi </w:t>
            </w:r>
          </w:p>
        </w:tc>
      </w:tr>
      <w:tr w:rsidR="004C2841" w:rsidRPr="003C4D9D" w14:paraId="433F5B85" w14:textId="77777777" w:rsidTr="00C124E6">
        <w:trPr>
          <w:trHeight w:val="499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5175D8EC" w14:textId="70A6E04B" w:rsidR="004C2841" w:rsidRPr="009139B0" w:rsidRDefault="004C2841" w:rsidP="004C2841">
            <w:pPr>
              <w:rPr>
                <w:rFonts w:cs="Arial"/>
                <w:b/>
                <w:sz w:val="20"/>
                <w:szCs w:val="24"/>
                <w:lang w:val="pl-PL"/>
              </w:rPr>
            </w:pPr>
            <w:bookmarkStart w:id="25" w:name="_Hlk55471301"/>
            <w:r w:rsidRPr="009139B0">
              <w:rPr>
                <w:rFonts w:cs="Arial"/>
                <w:b/>
                <w:sz w:val="20"/>
                <w:szCs w:val="24"/>
                <w:lang w:val="pl-PL"/>
              </w:rPr>
              <w:t>KPI: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0FB92A" w14:textId="6E8A1D35" w:rsidR="004C2841" w:rsidRPr="009139B0" w:rsidRDefault="00963DC6" w:rsidP="004C2841">
            <w:pPr>
              <w:pStyle w:val="Tekstpodstawowy2"/>
              <w:ind w:left="34"/>
              <w:rPr>
                <w:rFonts w:cs="Arial"/>
                <w:sz w:val="20"/>
                <w:lang w:val="pl-PL" w:eastAsia="pl-PL"/>
              </w:rPr>
            </w:pPr>
            <w:r w:rsidRPr="00963DC6">
              <w:rPr>
                <w:rFonts w:cs="Arial"/>
                <w:sz w:val="20"/>
                <w:lang w:val="pl-PL" w:eastAsia="pl-PL"/>
              </w:rPr>
              <w:t>Wartość wydatków kwalifikowalnych przeznaczonych na działania związane z pandemią COVID-19</w:t>
            </w:r>
          </w:p>
        </w:tc>
      </w:tr>
      <w:tr w:rsidR="004C2841" w:rsidRPr="003C4D9D" w14:paraId="0A9A1E00" w14:textId="77777777" w:rsidTr="00C124E6">
        <w:trPr>
          <w:trHeight w:val="499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1AC1B160" w14:textId="557D944E" w:rsidR="004C2841" w:rsidRPr="009139B0" w:rsidRDefault="004C2841" w:rsidP="004C2841">
            <w:pPr>
              <w:rPr>
                <w:rFonts w:cs="Arial"/>
                <w:b/>
                <w:sz w:val="20"/>
                <w:szCs w:val="24"/>
                <w:lang w:val="pl-PL"/>
              </w:rPr>
            </w:pPr>
            <w:r w:rsidRPr="009139B0">
              <w:rPr>
                <w:rFonts w:cs="Arial"/>
                <w:b/>
                <w:sz w:val="20"/>
                <w:szCs w:val="24"/>
                <w:lang w:val="pl-PL"/>
              </w:rPr>
              <w:t>Wartość aktualna i docelowa KPI: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AF57EA" w14:textId="04D81C96" w:rsidR="004C2841" w:rsidRPr="009139B0" w:rsidRDefault="004C2841" w:rsidP="004C2841">
            <w:pPr>
              <w:pStyle w:val="Tekstpodstawowy2"/>
              <w:ind w:left="34"/>
              <w:rPr>
                <w:rFonts w:cs="Arial"/>
                <w:sz w:val="20"/>
                <w:lang w:val="pl-PL" w:eastAsia="pl-PL"/>
              </w:rPr>
            </w:pPr>
            <w:r>
              <w:rPr>
                <w:rFonts w:cs="Arial"/>
                <w:sz w:val="20"/>
                <w:lang w:val="pl-PL" w:eastAsia="pl-PL"/>
              </w:rPr>
              <w:t>a</w:t>
            </w:r>
            <w:r w:rsidRPr="009139B0">
              <w:rPr>
                <w:rFonts w:cs="Arial"/>
                <w:sz w:val="20"/>
                <w:lang w:val="pl-PL" w:eastAsia="pl-PL"/>
              </w:rPr>
              <w:t>ktualna (</w:t>
            </w:r>
            <w:r>
              <w:rPr>
                <w:rFonts w:cs="Arial"/>
                <w:sz w:val="20"/>
                <w:lang w:val="pl-PL" w:eastAsia="pl-PL"/>
              </w:rPr>
              <w:t xml:space="preserve">marzec </w:t>
            </w:r>
            <w:r w:rsidRPr="009139B0">
              <w:rPr>
                <w:rFonts w:cs="Arial"/>
                <w:sz w:val="20"/>
                <w:lang w:val="pl-PL" w:eastAsia="pl-PL"/>
              </w:rPr>
              <w:t xml:space="preserve">2020 r.): 0,00 zł </w:t>
            </w:r>
          </w:p>
          <w:p w14:paraId="13BE67A0" w14:textId="6A9AD695" w:rsidR="004C2841" w:rsidRPr="009139B0" w:rsidRDefault="004C2841" w:rsidP="004C2841">
            <w:pPr>
              <w:pStyle w:val="Tekstpodstawowy2"/>
              <w:ind w:left="34"/>
              <w:rPr>
                <w:rFonts w:cs="Arial"/>
                <w:sz w:val="20"/>
                <w:lang w:val="pl-PL" w:eastAsia="pl-PL"/>
              </w:rPr>
            </w:pPr>
            <w:r>
              <w:rPr>
                <w:rFonts w:cs="Arial"/>
                <w:sz w:val="20"/>
                <w:lang w:val="pl-PL" w:eastAsia="pl-PL"/>
              </w:rPr>
              <w:t>d</w:t>
            </w:r>
            <w:r w:rsidRPr="009139B0">
              <w:rPr>
                <w:rFonts w:cs="Arial"/>
                <w:sz w:val="20"/>
                <w:lang w:val="pl-PL" w:eastAsia="pl-PL"/>
              </w:rPr>
              <w:t>ocelowa: (</w:t>
            </w:r>
            <w:r w:rsidR="00416F98">
              <w:rPr>
                <w:rFonts w:cs="Arial"/>
                <w:sz w:val="20"/>
                <w:lang w:val="pl-PL" w:eastAsia="pl-PL"/>
              </w:rPr>
              <w:t xml:space="preserve">grudzień </w:t>
            </w:r>
            <w:r w:rsidRPr="009139B0">
              <w:rPr>
                <w:rFonts w:cs="Arial"/>
                <w:sz w:val="20"/>
                <w:lang w:val="pl-PL" w:eastAsia="pl-PL"/>
              </w:rPr>
              <w:t xml:space="preserve">2021 r.) </w:t>
            </w:r>
            <w:r>
              <w:rPr>
                <w:rFonts w:cs="Arial"/>
                <w:sz w:val="20"/>
                <w:lang w:val="pl-PL" w:eastAsia="pl-PL"/>
              </w:rPr>
              <w:t xml:space="preserve">- </w:t>
            </w: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17 163 989,70 zł brutto</w:t>
            </w:r>
          </w:p>
        </w:tc>
      </w:tr>
      <w:bookmarkEnd w:id="25"/>
      <w:tr w:rsidR="004C2841" w:rsidRPr="003C4D9D" w14:paraId="07EDA281" w14:textId="77777777" w:rsidTr="00C124E6">
        <w:trPr>
          <w:trHeight w:val="499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06B49A8F" w14:textId="427FEA82" w:rsidR="004C2841" w:rsidRPr="009139B0" w:rsidRDefault="004C2841" w:rsidP="004C2841">
            <w:pPr>
              <w:rPr>
                <w:rFonts w:cs="Arial"/>
                <w:b/>
                <w:sz w:val="20"/>
                <w:szCs w:val="24"/>
                <w:lang w:val="pl-PL"/>
              </w:rPr>
            </w:pPr>
            <w:r w:rsidRPr="009139B0">
              <w:rPr>
                <w:rFonts w:cs="Arial"/>
                <w:b/>
                <w:sz w:val="20"/>
                <w:szCs w:val="24"/>
                <w:lang w:val="pl-PL"/>
              </w:rPr>
              <w:t>Metoda pomiaru KPI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9A1A3E" w14:textId="4054472E" w:rsidR="004C2841" w:rsidRPr="009139B0" w:rsidRDefault="004C2841" w:rsidP="004C2841">
            <w:pPr>
              <w:pStyle w:val="Tekstpodstawowy2"/>
              <w:ind w:left="34"/>
              <w:rPr>
                <w:rFonts w:cs="Arial"/>
                <w:sz w:val="20"/>
                <w:lang w:val="pl-PL" w:eastAsia="pl-PL"/>
              </w:rPr>
            </w:pPr>
            <w:r w:rsidRPr="008E42DB">
              <w:rPr>
                <w:rFonts w:cs="Arial"/>
                <w:sz w:val="20"/>
                <w:lang w:val="pl-PL" w:eastAsia="pl-PL"/>
              </w:rPr>
              <w:t>Wartość środków wydatkowanych w ramach projektu zatwierdzonych we wnioskach o płatność</w:t>
            </w:r>
          </w:p>
        </w:tc>
      </w:tr>
    </w:tbl>
    <w:p w14:paraId="09B7DCA5" w14:textId="77777777" w:rsidR="000C5AA8" w:rsidRPr="00B42DAB" w:rsidRDefault="000C5AA8" w:rsidP="000C5AA8">
      <w:pPr>
        <w:pStyle w:val="Tekstpodstawowy2"/>
        <w:rPr>
          <w:color w:val="000000" w:themeColor="text1"/>
          <w:lang w:val="pl-PL" w:eastAsia="pl-PL"/>
        </w:rPr>
      </w:pPr>
    </w:p>
    <w:p w14:paraId="34DA72C0" w14:textId="3B70FD4D" w:rsidR="000C5AA8" w:rsidRPr="00B42DAB" w:rsidRDefault="000C5AA8" w:rsidP="000C5AA8">
      <w:pPr>
        <w:pStyle w:val="Tekstpodstawowy2"/>
        <w:rPr>
          <w:color w:val="000000" w:themeColor="text1"/>
          <w:lang w:val="pl-PL" w:eastAsia="pl-PL"/>
        </w:rPr>
      </w:pPr>
    </w:p>
    <w:p w14:paraId="0A8DEFFB" w14:textId="77777777" w:rsidR="000C5AA8" w:rsidRPr="00B42DAB" w:rsidRDefault="000C5AA8" w:rsidP="000C5AA8">
      <w:pPr>
        <w:pStyle w:val="Tekstpodstawowy2"/>
        <w:rPr>
          <w:color w:val="000000" w:themeColor="text1"/>
          <w:lang w:val="pl-PL" w:eastAsia="pl-PL"/>
        </w:rPr>
      </w:pPr>
    </w:p>
    <w:p w14:paraId="70910A97" w14:textId="349FDC3F" w:rsidR="009C1CA5" w:rsidRPr="00B42DAB" w:rsidRDefault="0056584B" w:rsidP="008F29F1">
      <w:pPr>
        <w:pStyle w:val="Nagwek2"/>
        <w:spacing w:after="360"/>
        <w:ind w:left="858"/>
        <w:rPr>
          <w:rFonts w:eastAsiaTheme="minorHAnsi"/>
          <w:color w:val="000000" w:themeColor="text1"/>
          <w:lang w:val="pl-PL" w:eastAsia="pl-PL"/>
        </w:rPr>
      </w:pPr>
      <w:r w:rsidRPr="00B42DAB">
        <w:rPr>
          <w:color w:val="000000" w:themeColor="text1"/>
          <w:lang w:val="pl-PL" w:eastAsia="pl-PL"/>
        </w:rPr>
        <w:t>Udostępnione e-usługi</w:t>
      </w:r>
      <w:bookmarkEnd w:id="23"/>
    </w:p>
    <w:tbl>
      <w:tblPr>
        <w:tblpPr w:leftFromText="141" w:rightFromText="141" w:vertAnchor="text" w:horzAnchor="page" w:tblpX="1470" w:tblpY="-32"/>
        <w:tblW w:w="98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3827"/>
        <w:gridCol w:w="993"/>
        <w:gridCol w:w="2527"/>
        <w:gridCol w:w="1843"/>
      </w:tblGrid>
      <w:tr w:rsidR="000C5AA8" w:rsidRPr="00B42DAB" w14:paraId="437CADDE" w14:textId="77777777" w:rsidTr="00E475B9">
        <w:tc>
          <w:tcPr>
            <w:tcW w:w="704" w:type="dxa"/>
            <w:shd w:val="clear" w:color="auto" w:fill="E7E6E6"/>
            <w:vAlign w:val="center"/>
          </w:tcPr>
          <w:p w14:paraId="53575BC2" w14:textId="77777777" w:rsidR="000C5AA8" w:rsidRPr="00B42DAB" w:rsidRDefault="000C5AA8" w:rsidP="008F29F1">
            <w:pPr>
              <w:jc w:val="center"/>
              <w:rPr>
                <w:rFonts w:cs="Arial"/>
                <w:b/>
                <w:color w:val="000000" w:themeColor="text1"/>
                <w:sz w:val="20"/>
                <w:lang w:val="pl-PL"/>
              </w:rPr>
            </w:pPr>
            <w:bookmarkStart w:id="26" w:name="_Hlk52193350"/>
            <w:r w:rsidRPr="00B42DAB">
              <w:rPr>
                <w:rFonts w:cs="Arial"/>
                <w:b/>
                <w:color w:val="000000" w:themeColor="text1"/>
                <w:sz w:val="20"/>
                <w:lang w:val="pl-PL"/>
              </w:rPr>
              <w:lastRenderedPageBreak/>
              <w:t>L.p.</w:t>
            </w:r>
          </w:p>
        </w:tc>
        <w:tc>
          <w:tcPr>
            <w:tcW w:w="3827" w:type="dxa"/>
            <w:shd w:val="clear" w:color="auto" w:fill="E7E6E6"/>
            <w:vAlign w:val="center"/>
          </w:tcPr>
          <w:p w14:paraId="5968074E" w14:textId="77777777" w:rsidR="000C5AA8" w:rsidRPr="00B42DAB" w:rsidRDefault="000C5AA8" w:rsidP="008F29F1">
            <w:pPr>
              <w:jc w:val="center"/>
              <w:rPr>
                <w:rFonts w:cs="Arial"/>
                <w:b/>
                <w:color w:val="000000" w:themeColor="text1"/>
                <w:sz w:val="20"/>
                <w:lang w:val="pl-PL"/>
              </w:rPr>
            </w:pPr>
            <w:r w:rsidRPr="00B42DAB">
              <w:rPr>
                <w:rFonts w:cs="Arial"/>
                <w:b/>
                <w:color w:val="000000" w:themeColor="text1"/>
                <w:sz w:val="20"/>
                <w:lang w:val="pl-PL"/>
              </w:rPr>
              <w:t xml:space="preserve">Nazwa </w:t>
            </w:r>
            <w:r w:rsidRPr="00B42DAB">
              <w:rPr>
                <w:rFonts w:cs="Arial"/>
                <w:b/>
                <w:color w:val="000000" w:themeColor="text1"/>
                <w:sz w:val="20"/>
                <w:lang w:val="pl-PL"/>
              </w:rPr>
              <w:br/>
              <w:t xml:space="preserve">e-usługi  </w:t>
            </w:r>
          </w:p>
        </w:tc>
        <w:tc>
          <w:tcPr>
            <w:tcW w:w="993" w:type="dxa"/>
            <w:shd w:val="clear" w:color="auto" w:fill="E7E6E6"/>
            <w:vAlign w:val="center"/>
          </w:tcPr>
          <w:p w14:paraId="06ED0F69" w14:textId="77777777" w:rsidR="000C5AA8" w:rsidRPr="00B42DAB" w:rsidRDefault="000C5AA8" w:rsidP="008F29F1">
            <w:pPr>
              <w:jc w:val="center"/>
              <w:rPr>
                <w:rFonts w:cs="Arial"/>
                <w:b/>
                <w:color w:val="000000" w:themeColor="text1"/>
                <w:sz w:val="20"/>
                <w:lang w:val="pl-PL"/>
              </w:rPr>
            </w:pPr>
            <w:r w:rsidRPr="00B42DAB">
              <w:rPr>
                <w:rFonts w:cs="Arial"/>
                <w:b/>
                <w:bCs/>
                <w:color w:val="000000" w:themeColor="text1"/>
                <w:sz w:val="20"/>
                <w:lang w:val="pl-PL"/>
              </w:rPr>
              <w:t>Typ</w:t>
            </w:r>
          </w:p>
        </w:tc>
        <w:tc>
          <w:tcPr>
            <w:tcW w:w="2527" w:type="dxa"/>
            <w:shd w:val="clear" w:color="auto" w:fill="E7E6E6"/>
            <w:vAlign w:val="center"/>
          </w:tcPr>
          <w:p w14:paraId="4F74DAFA" w14:textId="77777777" w:rsidR="000C5AA8" w:rsidRPr="00B42DAB" w:rsidRDefault="000C5AA8" w:rsidP="008F29F1">
            <w:pPr>
              <w:jc w:val="center"/>
              <w:rPr>
                <w:rFonts w:cs="Arial"/>
                <w:b/>
                <w:color w:val="000000" w:themeColor="text1"/>
                <w:sz w:val="20"/>
                <w:lang w:val="pl-PL"/>
              </w:rPr>
            </w:pPr>
            <w:r w:rsidRPr="00B42DAB">
              <w:rPr>
                <w:rFonts w:cs="Arial"/>
                <w:b/>
                <w:color w:val="000000" w:themeColor="text1"/>
                <w:sz w:val="20"/>
                <w:lang w:val="pl-PL"/>
              </w:rPr>
              <w:t>Zakres oddziaływania</w:t>
            </w:r>
          </w:p>
        </w:tc>
        <w:tc>
          <w:tcPr>
            <w:tcW w:w="1843" w:type="dxa"/>
            <w:shd w:val="clear" w:color="auto" w:fill="E7E6E6"/>
            <w:vAlign w:val="center"/>
          </w:tcPr>
          <w:p w14:paraId="51018CA0" w14:textId="77777777" w:rsidR="000C5AA8" w:rsidRPr="00B42DAB" w:rsidRDefault="000C5AA8" w:rsidP="008F29F1">
            <w:pPr>
              <w:jc w:val="center"/>
              <w:rPr>
                <w:rFonts w:cs="Arial"/>
                <w:b/>
                <w:color w:val="000000" w:themeColor="text1"/>
                <w:sz w:val="20"/>
                <w:lang w:val="pl-PL"/>
              </w:rPr>
            </w:pPr>
            <w:r w:rsidRPr="00B42DAB">
              <w:rPr>
                <w:rFonts w:cs="Arial"/>
                <w:b/>
                <w:color w:val="000000" w:themeColor="text1"/>
                <w:sz w:val="20"/>
                <w:lang w:val="pl-PL"/>
              </w:rPr>
              <w:t xml:space="preserve">Poziom dojrzałości </w:t>
            </w:r>
            <w:r w:rsidRPr="00B42DAB">
              <w:rPr>
                <w:rFonts w:cs="Arial"/>
                <w:b/>
                <w:color w:val="000000" w:themeColor="text1"/>
                <w:sz w:val="20"/>
                <w:lang w:val="pl-PL"/>
              </w:rPr>
              <w:br/>
              <w:t>e-usługi</w:t>
            </w:r>
          </w:p>
        </w:tc>
      </w:tr>
      <w:tr w:rsidR="000C5AA8" w:rsidRPr="00B42DAB" w14:paraId="2705229E" w14:textId="77777777" w:rsidTr="00D66330">
        <w:tc>
          <w:tcPr>
            <w:tcW w:w="704" w:type="dxa"/>
            <w:shd w:val="clear" w:color="auto" w:fill="auto"/>
          </w:tcPr>
          <w:p w14:paraId="2126EC07" w14:textId="77777777" w:rsidR="000C5AA8" w:rsidRPr="00B42DAB" w:rsidRDefault="000C5AA8" w:rsidP="007A4C49">
            <w:pPr>
              <w:pStyle w:val="Akapitzlist"/>
              <w:numPr>
                <w:ilvl w:val="0"/>
                <w:numId w:val="20"/>
              </w:numPr>
              <w:rPr>
                <w:rFonts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6D397BDE" w14:textId="07B17976" w:rsidR="000C5AA8" w:rsidRPr="00B42DAB" w:rsidRDefault="000C5AA8" w:rsidP="008F29F1">
            <w:pPr>
              <w:pStyle w:val="Tekstpodstawowy2"/>
              <w:spacing w:after="0"/>
              <w:ind w:left="0"/>
              <w:jc w:val="both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 w:rsidRPr="00B42DAB">
              <w:rPr>
                <w:rFonts w:cs="Arial"/>
                <w:iCs/>
                <w:color w:val="000000" w:themeColor="text1"/>
                <w:sz w:val="20"/>
                <w:szCs w:val="20"/>
                <w:lang w:val="pl-PL"/>
              </w:rPr>
              <w:t xml:space="preserve">Elektroniczna ewidencja osób przekraczających granicę państwa w celu udania się do swojego miejsca zamieszkania lub pobytu na terytorium RP oraz </w:t>
            </w:r>
            <w:r w:rsidR="00517470">
              <w:rPr>
                <w:rFonts w:cs="Arial"/>
                <w:iCs/>
                <w:color w:val="000000" w:themeColor="text1"/>
                <w:sz w:val="20"/>
                <w:szCs w:val="20"/>
                <w:lang w:val="pl-PL"/>
              </w:rPr>
              <w:t xml:space="preserve">osób poddawania </w:t>
            </w:r>
            <w:r w:rsidRPr="00B42DAB">
              <w:rPr>
                <w:rFonts w:cs="Arial"/>
                <w:iCs/>
                <w:color w:val="000000" w:themeColor="text1"/>
                <w:sz w:val="20"/>
                <w:szCs w:val="20"/>
                <w:lang w:val="pl-PL"/>
              </w:rPr>
              <w:t>kwarantannie</w:t>
            </w:r>
            <w:r w:rsidR="00517470">
              <w:rPr>
                <w:rFonts w:cs="Arial"/>
                <w:iCs/>
                <w:color w:val="000000" w:themeColor="text1"/>
                <w:sz w:val="20"/>
                <w:szCs w:val="20"/>
                <w:lang w:val="pl-PL"/>
              </w:rPr>
              <w:t xml:space="preserve">, izolacji, hospitalizacji </w:t>
            </w:r>
            <w:r w:rsidRPr="00B42DAB">
              <w:rPr>
                <w:rFonts w:cs="Arial"/>
                <w:iCs/>
                <w:color w:val="000000" w:themeColor="text1"/>
                <w:sz w:val="20"/>
                <w:szCs w:val="20"/>
                <w:lang w:val="pl-PL"/>
              </w:rPr>
              <w:t xml:space="preserve"> </w:t>
            </w:r>
          </w:p>
        </w:tc>
        <w:tc>
          <w:tcPr>
            <w:tcW w:w="993" w:type="dxa"/>
            <w:shd w:val="clear" w:color="auto" w:fill="auto"/>
          </w:tcPr>
          <w:p w14:paraId="5151DDBF" w14:textId="77777777" w:rsidR="000C5AA8" w:rsidRPr="00B42DAB" w:rsidRDefault="000C5AA8" w:rsidP="008F29F1">
            <w:pPr>
              <w:jc w:val="both"/>
              <w:rPr>
                <w:rFonts w:cs="Arial"/>
                <w:color w:val="000000" w:themeColor="text1"/>
                <w:sz w:val="20"/>
                <w:lang w:val="pl-PL"/>
              </w:rPr>
            </w:pPr>
          </w:p>
          <w:p w14:paraId="4CB4CA05" w14:textId="77777777" w:rsidR="000C5AA8" w:rsidRPr="00B42DAB" w:rsidRDefault="000C5AA8" w:rsidP="008F29F1">
            <w:pPr>
              <w:jc w:val="both"/>
              <w:rPr>
                <w:rFonts w:cs="Arial"/>
                <w:color w:val="000000" w:themeColor="text1"/>
                <w:sz w:val="20"/>
              </w:rPr>
            </w:pPr>
            <w:r w:rsidRPr="00B42DAB">
              <w:rPr>
                <w:rFonts w:cs="Arial"/>
                <w:color w:val="000000" w:themeColor="text1"/>
                <w:sz w:val="20"/>
              </w:rPr>
              <w:t>A2A</w:t>
            </w:r>
          </w:p>
          <w:p w14:paraId="4EB6EF4B" w14:textId="77777777" w:rsidR="000C5AA8" w:rsidRPr="00B42DAB" w:rsidRDefault="000C5AA8" w:rsidP="008F29F1">
            <w:pPr>
              <w:jc w:val="both"/>
              <w:rPr>
                <w:rFonts w:cs="Arial"/>
                <w:color w:val="000000" w:themeColor="text1"/>
                <w:sz w:val="20"/>
                <w:lang w:val="pl-PL" w:eastAsia="pl-PL"/>
              </w:rPr>
            </w:pPr>
          </w:p>
        </w:tc>
        <w:tc>
          <w:tcPr>
            <w:tcW w:w="2527" w:type="dxa"/>
            <w:shd w:val="clear" w:color="auto" w:fill="auto"/>
          </w:tcPr>
          <w:p w14:paraId="5B06E30A" w14:textId="251C1A62" w:rsidR="000C5AA8" w:rsidRPr="00B42DAB" w:rsidRDefault="000C5AA8" w:rsidP="008F29F1">
            <w:pPr>
              <w:jc w:val="both"/>
              <w:rPr>
                <w:rFonts w:cs="Arial"/>
                <w:color w:val="000000" w:themeColor="text1"/>
                <w:sz w:val="20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/>
              </w:rPr>
              <w:t xml:space="preserve">Organy </w:t>
            </w:r>
            <w:r w:rsidR="0085183E" w:rsidRPr="00B42DAB">
              <w:rPr>
                <w:rFonts w:cs="Arial"/>
                <w:color w:val="000000" w:themeColor="text1"/>
                <w:sz w:val="20"/>
                <w:lang w:val="pl-PL"/>
              </w:rPr>
              <w:t>PIS</w:t>
            </w:r>
            <w:r w:rsidRPr="00B42DAB">
              <w:rPr>
                <w:rFonts w:cs="Arial"/>
                <w:color w:val="000000" w:themeColor="text1"/>
                <w:sz w:val="20"/>
                <w:lang w:val="pl-PL"/>
              </w:rPr>
              <w:t xml:space="preserve">, </w:t>
            </w:r>
          </w:p>
          <w:p w14:paraId="7FA3B46C" w14:textId="02CBC118" w:rsidR="000C5AA8" w:rsidRDefault="000C5AA8" w:rsidP="008F29F1">
            <w:pPr>
              <w:jc w:val="both"/>
              <w:rPr>
                <w:rFonts w:cs="Arial"/>
                <w:color w:val="000000" w:themeColor="text1"/>
                <w:sz w:val="20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/>
              </w:rPr>
              <w:t>Straż Graniczna,</w:t>
            </w:r>
          </w:p>
          <w:p w14:paraId="79E1F348" w14:textId="77777777" w:rsidR="00517470" w:rsidRPr="00B42DAB" w:rsidRDefault="00517470" w:rsidP="00517470">
            <w:pPr>
              <w:rPr>
                <w:i/>
                <w:color w:val="000000" w:themeColor="text1"/>
                <w:sz w:val="20"/>
                <w:szCs w:val="24"/>
                <w:lang w:val="pl-PL"/>
              </w:rPr>
            </w:pPr>
            <w:r w:rsidRPr="00B42DAB">
              <w:rPr>
                <w:i/>
                <w:color w:val="000000" w:themeColor="text1"/>
                <w:sz w:val="20"/>
                <w:szCs w:val="24"/>
                <w:lang w:val="pl-PL"/>
              </w:rPr>
              <w:t>Policja,</w:t>
            </w:r>
          </w:p>
          <w:p w14:paraId="6C3F1CD2" w14:textId="77777777" w:rsidR="00517470" w:rsidRPr="00B42DAB" w:rsidRDefault="00517470" w:rsidP="00517470">
            <w:pPr>
              <w:rPr>
                <w:i/>
                <w:color w:val="000000" w:themeColor="text1"/>
                <w:sz w:val="20"/>
                <w:szCs w:val="24"/>
                <w:lang w:val="pl-PL"/>
              </w:rPr>
            </w:pPr>
            <w:r w:rsidRPr="00B42DAB">
              <w:rPr>
                <w:i/>
                <w:color w:val="000000" w:themeColor="text1"/>
                <w:sz w:val="20"/>
                <w:szCs w:val="24"/>
                <w:lang w:val="pl-PL"/>
              </w:rPr>
              <w:t>CBA,</w:t>
            </w:r>
          </w:p>
          <w:p w14:paraId="0AE36375" w14:textId="77777777" w:rsidR="00517470" w:rsidRDefault="00517470" w:rsidP="00517470">
            <w:pPr>
              <w:rPr>
                <w:i/>
                <w:color w:val="000000" w:themeColor="text1"/>
                <w:sz w:val="20"/>
                <w:szCs w:val="24"/>
                <w:lang w:val="pl-PL"/>
              </w:rPr>
            </w:pPr>
            <w:r>
              <w:rPr>
                <w:i/>
                <w:color w:val="000000" w:themeColor="text1"/>
                <w:sz w:val="20"/>
                <w:szCs w:val="24"/>
                <w:lang w:val="pl-PL"/>
              </w:rPr>
              <w:t>Żandarmeria wojskowa i Wojska Obrony Terytorialnej</w:t>
            </w:r>
          </w:p>
          <w:p w14:paraId="5DBB6A18" w14:textId="77777777" w:rsidR="00517470" w:rsidRPr="00B42DAB" w:rsidRDefault="00517470" w:rsidP="008F29F1">
            <w:pPr>
              <w:jc w:val="both"/>
              <w:rPr>
                <w:rFonts w:cs="Arial"/>
                <w:color w:val="000000" w:themeColor="text1"/>
                <w:sz w:val="20"/>
                <w:lang w:val="pl-PL"/>
              </w:rPr>
            </w:pPr>
          </w:p>
          <w:p w14:paraId="464D8AF8" w14:textId="04032A7F" w:rsidR="000C5AA8" w:rsidRPr="00B42DAB" w:rsidRDefault="00DA0EF7" w:rsidP="00F20844">
            <w:pPr>
              <w:rPr>
                <w:rFonts w:cs="Arial"/>
                <w:color w:val="000000" w:themeColor="text1"/>
                <w:sz w:val="20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/>
              </w:rPr>
              <w:t xml:space="preserve">- ok </w:t>
            </w:r>
            <w:r w:rsidR="005D08C4" w:rsidRPr="00B42DAB">
              <w:rPr>
                <w:rFonts w:cs="Arial"/>
                <w:color w:val="000000" w:themeColor="text1"/>
                <w:sz w:val="20"/>
                <w:lang w:val="pl-PL"/>
              </w:rPr>
              <w:t>3</w:t>
            </w:r>
            <w:r w:rsidR="002D1CF8" w:rsidRPr="00B42DAB">
              <w:rPr>
                <w:rFonts w:cs="Arial"/>
                <w:color w:val="000000" w:themeColor="text1"/>
                <w:sz w:val="20"/>
                <w:lang w:val="pl-PL"/>
              </w:rPr>
              <w:t>,</w:t>
            </w:r>
            <w:r w:rsidRPr="00B42DAB">
              <w:rPr>
                <w:rFonts w:cs="Arial"/>
                <w:color w:val="000000" w:themeColor="text1"/>
                <w:sz w:val="20"/>
                <w:lang w:val="pl-PL"/>
              </w:rPr>
              <w:t>4</w:t>
            </w:r>
            <w:r w:rsidR="002D1CF8" w:rsidRPr="00B42DAB">
              <w:rPr>
                <w:rFonts w:cs="Arial"/>
                <w:color w:val="000000" w:themeColor="text1"/>
                <w:sz w:val="20"/>
                <w:lang w:val="pl-PL"/>
              </w:rPr>
              <w:t xml:space="preserve"> mln</w:t>
            </w:r>
            <w:r w:rsidRPr="00B42DAB">
              <w:rPr>
                <w:rFonts w:cs="Arial"/>
                <w:color w:val="000000" w:themeColor="text1"/>
                <w:sz w:val="20"/>
                <w:lang w:val="pl-PL"/>
              </w:rPr>
              <w:t xml:space="preserve"> </w:t>
            </w:r>
            <w:r w:rsidR="005D08C4" w:rsidRPr="00B42DAB">
              <w:rPr>
                <w:rFonts w:cs="Arial"/>
                <w:color w:val="000000" w:themeColor="text1"/>
                <w:sz w:val="20"/>
                <w:lang w:val="pl-PL"/>
              </w:rPr>
              <w:t>osób w systemie EWP (rocznie)</w:t>
            </w:r>
          </w:p>
          <w:p w14:paraId="27D93020" w14:textId="77777777" w:rsidR="000C5AA8" w:rsidRPr="00B42DAB" w:rsidRDefault="000C5AA8" w:rsidP="008F29F1">
            <w:pPr>
              <w:jc w:val="both"/>
              <w:rPr>
                <w:rFonts w:cs="Arial"/>
                <w:color w:val="000000" w:themeColor="text1"/>
                <w:sz w:val="20"/>
                <w:lang w:val="pl-PL"/>
              </w:rPr>
            </w:pPr>
          </w:p>
          <w:p w14:paraId="521801E8" w14:textId="77777777" w:rsidR="000C5AA8" w:rsidRPr="00B42DAB" w:rsidRDefault="000C5AA8" w:rsidP="008F29F1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</w:p>
        </w:tc>
        <w:tc>
          <w:tcPr>
            <w:tcW w:w="1843" w:type="dxa"/>
            <w:shd w:val="clear" w:color="auto" w:fill="auto"/>
          </w:tcPr>
          <w:p w14:paraId="0BCBB42F" w14:textId="77777777" w:rsidR="006E6E8D" w:rsidRDefault="000C5AA8" w:rsidP="000C5AA8">
            <w:pPr>
              <w:jc w:val="both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Transakcja</w:t>
            </w:r>
          </w:p>
          <w:p w14:paraId="29B1DA01" w14:textId="19024A78" w:rsidR="006E6E8D" w:rsidRPr="00517470" w:rsidRDefault="006E6E8D" w:rsidP="000C5AA8">
            <w:pPr>
              <w:jc w:val="both"/>
              <w:rPr>
                <w:rFonts w:cs="Arial"/>
                <w:color w:val="000000" w:themeColor="text1"/>
                <w:sz w:val="20"/>
                <w:lang w:val="pl-PL" w:eastAsia="pl-PL"/>
              </w:rPr>
            </w:pPr>
          </w:p>
        </w:tc>
      </w:tr>
      <w:tr w:rsidR="0048758B" w:rsidRPr="00B42DAB" w14:paraId="4253FB05" w14:textId="77777777" w:rsidTr="00D66330">
        <w:tc>
          <w:tcPr>
            <w:tcW w:w="704" w:type="dxa"/>
            <w:shd w:val="clear" w:color="auto" w:fill="auto"/>
          </w:tcPr>
          <w:p w14:paraId="394C4C94" w14:textId="77777777" w:rsidR="0048758B" w:rsidRPr="00B42DAB" w:rsidRDefault="0048758B" w:rsidP="007A4C49">
            <w:pPr>
              <w:pStyle w:val="Akapitzlist"/>
              <w:numPr>
                <w:ilvl w:val="0"/>
                <w:numId w:val="20"/>
              </w:numPr>
              <w:rPr>
                <w:rFonts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3F229F1C" w14:textId="53EA2F7B" w:rsidR="0048758B" w:rsidRPr="00B42DAB" w:rsidRDefault="0048758B" w:rsidP="0048758B">
            <w:pPr>
              <w:pStyle w:val="Tekstpodstawowy2"/>
              <w:spacing w:after="0"/>
              <w:ind w:left="0"/>
              <w:jc w:val="both"/>
              <w:rPr>
                <w:rFonts w:cs="Arial"/>
                <w:iCs/>
                <w:color w:val="000000" w:themeColor="text1"/>
                <w:sz w:val="20"/>
                <w:szCs w:val="20"/>
                <w:lang w:val="pl-PL"/>
              </w:rPr>
            </w:pPr>
            <w:r w:rsidRPr="00B42DAB">
              <w:rPr>
                <w:rFonts w:cs="Arial"/>
                <w:iCs/>
                <w:color w:val="000000" w:themeColor="text1"/>
                <w:sz w:val="20"/>
                <w:szCs w:val="20"/>
                <w:lang w:val="pl-PL"/>
              </w:rPr>
              <w:t xml:space="preserve">Udostępnianie wykazu </w:t>
            </w:r>
            <w:r w:rsidR="0085183E" w:rsidRPr="00B42DAB">
              <w:rPr>
                <w:rFonts w:cs="Arial"/>
                <w:iCs/>
                <w:color w:val="000000" w:themeColor="text1"/>
                <w:sz w:val="20"/>
                <w:szCs w:val="20"/>
                <w:lang w:val="pl-PL"/>
              </w:rPr>
              <w:t xml:space="preserve">medycznych </w:t>
            </w:r>
            <w:r w:rsidRPr="00B42DAB">
              <w:rPr>
                <w:rFonts w:cs="Arial"/>
                <w:iCs/>
                <w:color w:val="000000" w:themeColor="text1"/>
                <w:sz w:val="20"/>
                <w:szCs w:val="20"/>
                <w:lang w:val="pl-PL"/>
              </w:rPr>
              <w:t xml:space="preserve">laboratoriów </w:t>
            </w:r>
            <w:r w:rsidR="0085183E" w:rsidRPr="00B42DAB">
              <w:rPr>
                <w:rFonts w:cs="Arial"/>
                <w:iCs/>
                <w:color w:val="000000" w:themeColor="text1"/>
                <w:sz w:val="20"/>
                <w:szCs w:val="20"/>
                <w:lang w:val="pl-PL"/>
              </w:rPr>
              <w:t xml:space="preserve">diagnostycznych </w:t>
            </w:r>
            <w:r w:rsidRPr="00B42DAB">
              <w:rPr>
                <w:rFonts w:cs="Arial"/>
                <w:iCs/>
                <w:color w:val="000000" w:themeColor="text1"/>
                <w:sz w:val="20"/>
                <w:szCs w:val="20"/>
                <w:lang w:val="pl-PL"/>
              </w:rPr>
              <w:t xml:space="preserve">wykonujących testy wraz z informacją o </w:t>
            </w:r>
            <w:r w:rsidR="0085183E" w:rsidRPr="00B42DAB">
              <w:rPr>
                <w:rFonts w:cs="Arial"/>
                <w:iCs/>
                <w:color w:val="000000" w:themeColor="text1"/>
                <w:sz w:val="20"/>
                <w:szCs w:val="20"/>
                <w:lang w:val="pl-PL"/>
              </w:rPr>
              <w:t xml:space="preserve">dostępności wolnych slotów </w:t>
            </w:r>
          </w:p>
          <w:p w14:paraId="2E3ECABE" w14:textId="77777777" w:rsidR="0048758B" w:rsidRPr="00B42DAB" w:rsidRDefault="0048758B" w:rsidP="0048758B">
            <w:pPr>
              <w:pStyle w:val="Tekstpodstawowy2"/>
              <w:spacing w:after="0"/>
              <w:ind w:left="0"/>
              <w:jc w:val="both"/>
              <w:rPr>
                <w:rFonts w:cs="Arial"/>
                <w:iCs/>
                <w:color w:val="000000" w:themeColor="text1"/>
                <w:sz w:val="20"/>
                <w:szCs w:val="20"/>
                <w:lang w:val="pl-PL"/>
              </w:rPr>
            </w:pPr>
          </w:p>
        </w:tc>
        <w:tc>
          <w:tcPr>
            <w:tcW w:w="993" w:type="dxa"/>
            <w:shd w:val="clear" w:color="auto" w:fill="auto"/>
          </w:tcPr>
          <w:p w14:paraId="39F49F22" w14:textId="5BC11098" w:rsidR="0048758B" w:rsidRPr="00B42DAB" w:rsidRDefault="007A3ACC" w:rsidP="0048758B">
            <w:pPr>
              <w:jc w:val="both"/>
              <w:rPr>
                <w:rFonts w:cs="Arial"/>
                <w:color w:val="000000" w:themeColor="text1"/>
                <w:sz w:val="20"/>
              </w:rPr>
            </w:pPr>
            <w:r>
              <w:rPr>
                <w:rFonts w:cs="Arial"/>
                <w:color w:val="000000" w:themeColor="text1"/>
                <w:sz w:val="20"/>
              </w:rPr>
              <w:t>A2</w:t>
            </w:r>
            <w:r w:rsidR="006576C3">
              <w:rPr>
                <w:rFonts w:cs="Arial"/>
                <w:color w:val="000000" w:themeColor="text1"/>
                <w:sz w:val="20"/>
              </w:rPr>
              <w:t>B, A2A</w:t>
            </w:r>
            <w:r w:rsidR="0048758B" w:rsidRPr="00B42DAB">
              <w:rPr>
                <w:rFonts w:cs="Arial"/>
                <w:color w:val="000000" w:themeColor="text1"/>
                <w:sz w:val="20"/>
              </w:rPr>
              <w:t xml:space="preserve"> </w:t>
            </w:r>
          </w:p>
        </w:tc>
        <w:tc>
          <w:tcPr>
            <w:tcW w:w="2527" w:type="dxa"/>
            <w:shd w:val="clear" w:color="auto" w:fill="auto"/>
          </w:tcPr>
          <w:p w14:paraId="569CC31A" w14:textId="77777777" w:rsidR="0048758B" w:rsidRPr="00B42DAB" w:rsidRDefault="0048758B" w:rsidP="0048758B">
            <w:pPr>
              <w:jc w:val="both"/>
              <w:rPr>
                <w:rFonts w:cs="Arial"/>
                <w:color w:val="000000" w:themeColor="text1"/>
                <w:sz w:val="20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/>
              </w:rPr>
              <w:t xml:space="preserve">Punkty pobrań materiału diagnostycznego (w tym Punkty Mobilne), </w:t>
            </w:r>
          </w:p>
          <w:p w14:paraId="22FED0CE" w14:textId="57D2FC1C" w:rsidR="004426DB" w:rsidRPr="00B42DAB" w:rsidRDefault="0048758B" w:rsidP="004426DB">
            <w:pPr>
              <w:jc w:val="both"/>
              <w:rPr>
                <w:rFonts w:cs="Arial"/>
                <w:color w:val="000000" w:themeColor="text1"/>
                <w:sz w:val="20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/>
              </w:rPr>
              <w:t>Medyczne laboratoria diagnostyczne</w:t>
            </w:r>
            <w:r w:rsidR="004426DB" w:rsidRPr="00B42DAB">
              <w:rPr>
                <w:rFonts w:cs="Arial"/>
                <w:color w:val="000000" w:themeColor="text1"/>
                <w:sz w:val="20"/>
                <w:lang w:val="pl-PL"/>
              </w:rPr>
              <w:t>,  Organy PIS</w:t>
            </w:r>
          </w:p>
          <w:p w14:paraId="1FA1EDF2" w14:textId="725F039D" w:rsidR="00965A38" w:rsidRPr="00B42DAB" w:rsidRDefault="00965A38" w:rsidP="004426DB">
            <w:pPr>
              <w:jc w:val="both"/>
              <w:rPr>
                <w:rFonts w:cs="Arial"/>
                <w:color w:val="000000" w:themeColor="text1"/>
                <w:sz w:val="20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/>
              </w:rPr>
              <w:t xml:space="preserve">- ok </w:t>
            </w:r>
            <w:r w:rsidR="009C5811" w:rsidRPr="00B42DAB">
              <w:rPr>
                <w:rFonts w:cs="Arial"/>
                <w:color w:val="000000" w:themeColor="text1"/>
                <w:sz w:val="20"/>
                <w:lang w:val="pl-PL"/>
              </w:rPr>
              <w:t>1</w:t>
            </w:r>
            <w:r w:rsidR="002D1CF8" w:rsidRPr="00B42DAB">
              <w:rPr>
                <w:rFonts w:cs="Arial"/>
                <w:color w:val="000000" w:themeColor="text1"/>
                <w:sz w:val="20"/>
                <w:lang w:val="pl-PL"/>
              </w:rPr>
              <w:t>0</w:t>
            </w:r>
            <w:r w:rsidR="009C5811" w:rsidRPr="00B42DAB">
              <w:rPr>
                <w:rFonts w:cs="Arial"/>
                <w:color w:val="000000" w:themeColor="text1"/>
                <w:sz w:val="20"/>
                <w:lang w:val="pl-PL"/>
              </w:rPr>
              <w:t xml:space="preserve">0 </w:t>
            </w:r>
            <w:r w:rsidR="002D1CF8" w:rsidRPr="00B42DAB">
              <w:rPr>
                <w:rFonts w:cs="Arial"/>
                <w:color w:val="000000" w:themeColor="text1"/>
                <w:sz w:val="20"/>
                <w:lang w:val="pl-PL"/>
              </w:rPr>
              <w:t>udostępnień rocznie</w:t>
            </w:r>
          </w:p>
          <w:p w14:paraId="56F59130" w14:textId="249D27EF" w:rsidR="0048758B" w:rsidRPr="00B42DAB" w:rsidRDefault="0048758B" w:rsidP="0048758B">
            <w:pPr>
              <w:jc w:val="both"/>
              <w:rPr>
                <w:rFonts w:cs="Arial"/>
                <w:color w:val="000000" w:themeColor="text1"/>
                <w:sz w:val="20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/>
              </w:rPr>
              <w:t xml:space="preserve"> </w:t>
            </w:r>
          </w:p>
        </w:tc>
        <w:tc>
          <w:tcPr>
            <w:tcW w:w="1843" w:type="dxa"/>
            <w:shd w:val="clear" w:color="auto" w:fill="auto"/>
          </w:tcPr>
          <w:p w14:paraId="2C89ECF3" w14:textId="079BF73E" w:rsidR="001D65B8" w:rsidRPr="00B42DAB" w:rsidRDefault="0048758B" w:rsidP="0048758B">
            <w:pPr>
              <w:jc w:val="both"/>
              <w:rPr>
                <w:rFonts w:cs="Arial"/>
                <w:color w:val="000000" w:themeColor="text1"/>
                <w:sz w:val="20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Transakcja</w:t>
            </w:r>
          </w:p>
        </w:tc>
      </w:tr>
      <w:tr w:rsidR="000C5AA8" w:rsidRPr="00B42DAB" w14:paraId="6AAC7CED" w14:textId="77777777" w:rsidTr="00E475B9">
        <w:tc>
          <w:tcPr>
            <w:tcW w:w="704" w:type="dxa"/>
          </w:tcPr>
          <w:p w14:paraId="2AD1D95E" w14:textId="77777777" w:rsidR="000C5AA8" w:rsidRPr="00B42DAB" w:rsidRDefault="000C5AA8" w:rsidP="007A4C49">
            <w:pPr>
              <w:pStyle w:val="Akapitzlist"/>
              <w:numPr>
                <w:ilvl w:val="0"/>
                <w:numId w:val="20"/>
              </w:numPr>
              <w:rPr>
                <w:rFonts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4F8CA9DD" w14:textId="77D27CA0" w:rsidR="000C5AA8" w:rsidRPr="00B42DAB" w:rsidRDefault="000C5AA8" w:rsidP="008F29F1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iCs/>
                <w:color w:val="000000" w:themeColor="text1"/>
                <w:sz w:val="20"/>
                <w:lang w:val="pl-PL"/>
              </w:rPr>
              <w:t xml:space="preserve">Elektroniczna ewidencja wystawianych zleceń na wykonanie testu diagnostycznego </w:t>
            </w:r>
          </w:p>
        </w:tc>
        <w:tc>
          <w:tcPr>
            <w:tcW w:w="993" w:type="dxa"/>
          </w:tcPr>
          <w:p w14:paraId="625D5E65" w14:textId="46F44FD4" w:rsidR="000C5AA8" w:rsidRPr="00B42DAB" w:rsidRDefault="000C5AA8" w:rsidP="008F29F1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</w:rPr>
              <w:t>A2</w:t>
            </w:r>
            <w:r w:rsidR="004426DB" w:rsidRPr="00B42DAB">
              <w:rPr>
                <w:rFonts w:cs="Arial"/>
                <w:color w:val="000000" w:themeColor="text1"/>
                <w:sz w:val="20"/>
              </w:rPr>
              <w:t>B</w:t>
            </w:r>
          </w:p>
        </w:tc>
        <w:tc>
          <w:tcPr>
            <w:tcW w:w="2527" w:type="dxa"/>
          </w:tcPr>
          <w:p w14:paraId="32FB4419" w14:textId="727C35F2" w:rsidR="000C5AA8" w:rsidRPr="00B42DAB" w:rsidRDefault="000C5AA8" w:rsidP="008F29F1">
            <w:pPr>
              <w:jc w:val="both"/>
              <w:rPr>
                <w:rFonts w:cs="Arial"/>
                <w:color w:val="000000" w:themeColor="text1"/>
                <w:sz w:val="20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/>
              </w:rPr>
              <w:t xml:space="preserve">Organy </w:t>
            </w:r>
            <w:r w:rsidR="0085183E" w:rsidRPr="00B42DAB">
              <w:rPr>
                <w:rFonts w:cs="Arial"/>
                <w:color w:val="000000" w:themeColor="text1"/>
                <w:sz w:val="20"/>
                <w:lang w:val="pl-PL"/>
              </w:rPr>
              <w:t>PIS</w:t>
            </w:r>
            <w:r w:rsidRPr="00B42DAB">
              <w:rPr>
                <w:rFonts w:cs="Arial"/>
                <w:color w:val="000000" w:themeColor="text1"/>
                <w:sz w:val="20"/>
                <w:lang w:val="pl-PL"/>
              </w:rPr>
              <w:t>,</w:t>
            </w:r>
            <w:r w:rsidR="0085183E" w:rsidRPr="00B42DAB">
              <w:rPr>
                <w:rFonts w:cs="Arial"/>
                <w:color w:val="000000" w:themeColor="text1"/>
                <w:sz w:val="20"/>
                <w:lang w:val="pl-PL"/>
              </w:rPr>
              <w:t xml:space="preserve"> lekarze POZ i inni zlecający,</w:t>
            </w:r>
          </w:p>
          <w:p w14:paraId="0E21EAC8" w14:textId="77777777" w:rsidR="000C5AA8" w:rsidRPr="00B42DAB" w:rsidRDefault="007D4A96" w:rsidP="008F29F1">
            <w:pPr>
              <w:jc w:val="both"/>
              <w:rPr>
                <w:rFonts w:cs="Arial"/>
                <w:color w:val="000000" w:themeColor="text1"/>
                <w:sz w:val="20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/>
              </w:rPr>
              <w:t>P</w:t>
            </w:r>
            <w:r w:rsidR="000C5AA8" w:rsidRPr="00B42DAB">
              <w:rPr>
                <w:rFonts w:cs="Arial"/>
                <w:color w:val="000000" w:themeColor="text1"/>
                <w:sz w:val="20"/>
                <w:lang w:val="pl-PL"/>
              </w:rPr>
              <w:t>unkty mobilne, Medyczne laboratoria diagnostyczne</w:t>
            </w:r>
          </w:p>
          <w:p w14:paraId="23B3832C" w14:textId="541EAC64" w:rsidR="002D1CF8" w:rsidRPr="00B42DAB" w:rsidRDefault="002D1CF8" w:rsidP="008F29F1">
            <w:pPr>
              <w:jc w:val="both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/>
              </w:rPr>
              <w:t xml:space="preserve">- ok </w:t>
            </w:r>
            <w:r w:rsidR="002F042D" w:rsidRPr="00B42DAB">
              <w:rPr>
                <w:rFonts w:cs="Arial"/>
                <w:color w:val="000000" w:themeColor="text1"/>
                <w:sz w:val="20"/>
                <w:lang w:val="pl-PL"/>
              </w:rPr>
              <w:t>5,5</w:t>
            </w:r>
            <w:r w:rsidRPr="00B42DAB">
              <w:rPr>
                <w:rFonts w:cs="Arial"/>
                <w:color w:val="000000" w:themeColor="text1"/>
                <w:sz w:val="20"/>
                <w:lang w:val="pl-PL"/>
              </w:rPr>
              <w:t xml:space="preserve"> mln zleceń rocznie</w:t>
            </w:r>
          </w:p>
        </w:tc>
        <w:tc>
          <w:tcPr>
            <w:tcW w:w="1843" w:type="dxa"/>
          </w:tcPr>
          <w:p w14:paraId="1EE24CE4" w14:textId="63D963DF" w:rsidR="000C5AA8" w:rsidRPr="00B42DAB" w:rsidRDefault="000C5AA8" w:rsidP="008F29F1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Trans</w:t>
            </w:r>
            <w:r w:rsidR="0048758B"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a</w:t>
            </w: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kcja</w:t>
            </w:r>
          </w:p>
        </w:tc>
      </w:tr>
      <w:tr w:rsidR="0048758B" w:rsidRPr="00B42DAB" w14:paraId="11CEAA0C" w14:textId="77777777" w:rsidTr="00E475B9">
        <w:tc>
          <w:tcPr>
            <w:tcW w:w="704" w:type="dxa"/>
          </w:tcPr>
          <w:p w14:paraId="76416F7A" w14:textId="77777777" w:rsidR="0048758B" w:rsidRPr="00B42DAB" w:rsidRDefault="0048758B" w:rsidP="007A4C49">
            <w:pPr>
              <w:pStyle w:val="Akapitzlist"/>
              <w:numPr>
                <w:ilvl w:val="0"/>
                <w:numId w:val="20"/>
              </w:numPr>
              <w:rPr>
                <w:rFonts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14D18639" w14:textId="6C5FA7E4" w:rsidR="0048758B" w:rsidRPr="00B42DAB" w:rsidRDefault="0048758B" w:rsidP="00D772E0">
            <w:pPr>
              <w:pStyle w:val="Tekstpodstawowy2"/>
              <w:spacing w:after="0"/>
              <w:ind w:left="0"/>
              <w:jc w:val="both"/>
              <w:rPr>
                <w:color w:val="000000" w:themeColor="text1"/>
                <w:lang w:val="pl-PL"/>
              </w:rPr>
            </w:pPr>
            <w:r w:rsidRPr="00B42DAB">
              <w:rPr>
                <w:rFonts w:cs="Arial"/>
                <w:iCs/>
                <w:color w:val="000000" w:themeColor="text1"/>
                <w:sz w:val="20"/>
                <w:szCs w:val="20"/>
                <w:lang w:val="pl-PL"/>
              </w:rPr>
              <w:t xml:space="preserve">Elektroniczna ewidencja czynności związanych z pobieraniem materiału diagnostycznego na potrzeby wykonania testu diagnostycznego </w:t>
            </w:r>
          </w:p>
        </w:tc>
        <w:tc>
          <w:tcPr>
            <w:tcW w:w="993" w:type="dxa"/>
          </w:tcPr>
          <w:p w14:paraId="4516FC4B" w14:textId="208A9AB0" w:rsidR="0048758B" w:rsidRPr="00B42DAB" w:rsidRDefault="0048758B" w:rsidP="0048758B">
            <w:pPr>
              <w:rPr>
                <w:rFonts w:cs="Arial"/>
                <w:color w:val="000000" w:themeColor="text1"/>
                <w:sz w:val="20"/>
              </w:rPr>
            </w:pPr>
            <w:r w:rsidRPr="00B42DAB">
              <w:rPr>
                <w:rFonts w:cs="Arial"/>
                <w:color w:val="000000" w:themeColor="text1"/>
                <w:sz w:val="20"/>
              </w:rPr>
              <w:t>A2B</w:t>
            </w:r>
          </w:p>
        </w:tc>
        <w:tc>
          <w:tcPr>
            <w:tcW w:w="2527" w:type="dxa"/>
          </w:tcPr>
          <w:p w14:paraId="1DD99CF2" w14:textId="09CD3EAD" w:rsidR="0048758B" w:rsidRPr="00B42DAB" w:rsidRDefault="0048758B" w:rsidP="0048758B">
            <w:pPr>
              <w:jc w:val="both"/>
              <w:rPr>
                <w:rFonts w:cs="Arial"/>
                <w:color w:val="000000" w:themeColor="text1"/>
                <w:sz w:val="20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/>
              </w:rPr>
              <w:t>Punkty Mobilne</w:t>
            </w:r>
            <w:r w:rsidR="004426DB" w:rsidRPr="00B42DAB">
              <w:rPr>
                <w:rFonts w:cs="Arial"/>
                <w:color w:val="000000" w:themeColor="text1"/>
                <w:sz w:val="20"/>
                <w:lang w:val="pl-PL"/>
              </w:rPr>
              <w:t>,</w:t>
            </w:r>
          </w:p>
          <w:p w14:paraId="00A27918" w14:textId="18A66B5E" w:rsidR="0048758B" w:rsidRPr="00B42DAB" w:rsidRDefault="0048758B" w:rsidP="0048758B">
            <w:pPr>
              <w:jc w:val="both"/>
              <w:rPr>
                <w:rFonts w:cs="Arial"/>
                <w:color w:val="000000" w:themeColor="text1"/>
                <w:sz w:val="20"/>
                <w:lang w:val="pl-PL"/>
              </w:rPr>
            </w:pPr>
          </w:p>
          <w:p w14:paraId="40669F45" w14:textId="1C21A07E" w:rsidR="002D1CF8" w:rsidRPr="00B42DAB" w:rsidRDefault="002D1CF8" w:rsidP="0048758B">
            <w:pPr>
              <w:jc w:val="both"/>
              <w:rPr>
                <w:rFonts w:cs="Arial"/>
                <w:color w:val="000000" w:themeColor="text1"/>
                <w:sz w:val="20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/>
              </w:rPr>
              <w:t xml:space="preserve">- ok </w:t>
            </w:r>
            <w:r w:rsidR="002F042D" w:rsidRPr="00B42DAB">
              <w:rPr>
                <w:rFonts w:cs="Arial"/>
                <w:color w:val="000000" w:themeColor="text1"/>
                <w:sz w:val="20"/>
                <w:lang w:val="pl-PL"/>
              </w:rPr>
              <w:t>5,5</w:t>
            </w:r>
            <w:r w:rsidRPr="00B42DAB">
              <w:rPr>
                <w:rFonts w:cs="Arial"/>
                <w:color w:val="000000" w:themeColor="text1"/>
                <w:sz w:val="20"/>
                <w:lang w:val="pl-PL"/>
              </w:rPr>
              <w:t xml:space="preserve"> mln odnotowanych pobrań rocznie</w:t>
            </w:r>
          </w:p>
        </w:tc>
        <w:tc>
          <w:tcPr>
            <w:tcW w:w="1843" w:type="dxa"/>
          </w:tcPr>
          <w:p w14:paraId="6DDB5166" w14:textId="1FF58C02" w:rsidR="0048758B" w:rsidRPr="00B42DAB" w:rsidRDefault="0048758B" w:rsidP="0048758B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Transakcja</w:t>
            </w:r>
          </w:p>
        </w:tc>
      </w:tr>
      <w:tr w:rsidR="0048758B" w:rsidRPr="00B42DAB" w14:paraId="2E5E1719" w14:textId="77777777" w:rsidTr="00E475B9">
        <w:tc>
          <w:tcPr>
            <w:tcW w:w="704" w:type="dxa"/>
          </w:tcPr>
          <w:p w14:paraId="405E48BB" w14:textId="77777777" w:rsidR="0048758B" w:rsidRPr="00B42DAB" w:rsidRDefault="0048758B" w:rsidP="007A4C49">
            <w:pPr>
              <w:pStyle w:val="Akapitzlist"/>
              <w:numPr>
                <w:ilvl w:val="0"/>
                <w:numId w:val="20"/>
              </w:numPr>
              <w:rPr>
                <w:rFonts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7C18F483" w14:textId="1BB79D17" w:rsidR="0048758B" w:rsidRPr="00B42DAB" w:rsidRDefault="0048758B" w:rsidP="0048758B">
            <w:pPr>
              <w:pStyle w:val="Tekstpodstawowy2"/>
              <w:spacing w:after="0"/>
              <w:ind w:left="0"/>
              <w:jc w:val="both"/>
              <w:rPr>
                <w:rFonts w:cs="Arial"/>
                <w:iCs/>
                <w:color w:val="000000" w:themeColor="text1"/>
                <w:sz w:val="20"/>
                <w:szCs w:val="20"/>
                <w:lang w:val="pl-PL"/>
              </w:rPr>
            </w:pPr>
            <w:r w:rsidRPr="00B42DAB">
              <w:rPr>
                <w:rFonts w:cs="Arial"/>
                <w:iCs/>
                <w:color w:val="000000" w:themeColor="text1"/>
                <w:sz w:val="20"/>
                <w:szCs w:val="20"/>
                <w:lang w:val="pl-PL"/>
              </w:rPr>
              <w:t xml:space="preserve">Elektroniczna ewidencja czynności związanych z wykonaniem testów diagnostycznych wraz z rejestracją </w:t>
            </w:r>
            <w:r w:rsidR="0085183E" w:rsidRPr="00B42DAB">
              <w:rPr>
                <w:rFonts w:cs="Arial"/>
                <w:iCs/>
                <w:color w:val="000000" w:themeColor="text1"/>
                <w:sz w:val="20"/>
                <w:szCs w:val="20"/>
                <w:lang w:val="pl-PL"/>
              </w:rPr>
              <w:t xml:space="preserve">informacji o </w:t>
            </w:r>
            <w:r w:rsidRPr="00B42DAB">
              <w:rPr>
                <w:rFonts w:cs="Arial"/>
                <w:iCs/>
                <w:color w:val="000000" w:themeColor="text1"/>
                <w:sz w:val="20"/>
                <w:szCs w:val="20"/>
                <w:lang w:val="pl-PL"/>
              </w:rPr>
              <w:t>wynik</w:t>
            </w:r>
            <w:r w:rsidR="0085183E" w:rsidRPr="00B42DAB">
              <w:rPr>
                <w:rFonts w:cs="Arial"/>
                <w:iCs/>
                <w:color w:val="000000" w:themeColor="text1"/>
                <w:sz w:val="20"/>
                <w:szCs w:val="20"/>
                <w:lang w:val="pl-PL"/>
              </w:rPr>
              <w:t>ach</w:t>
            </w:r>
            <w:r w:rsidRPr="00B42DAB">
              <w:rPr>
                <w:rFonts w:cs="Arial"/>
                <w:iCs/>
                <w:color w:val="000000" w:themeColor="text1"/>
                <w:sz w:val="20"/>
                <w:szCs w:val="20"/>
                <w:lang w:val="pl-PL"/>
              </w:rPr>
              <w:t xml:space="preserve"> testów </w:t>
            </w:r>
          </w:p>
        </w:tc>
        <w:tc>
          <w:tcPr>
            <w:tcW w:w="993" w:type="dxa"/>
          </w:tcPr>
          <w:p w14:paraId="646949D6" w14:textId="005D130E" w:rsidR="0048758B" w:rsidRPr="00B42DAB" w:rsidRDefault="0048758B" w:rsidP="0048758B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</w:rPr>
              <w:t>A2B</w:t>
            </w:r>
          </w:p>
        </w:tc>
        <w:tc>
          <w:tcPr>
            <w:tcW w:w="2527" w:type="dxa"/>
          </w:tcPr>
          <w:p w14:paraId="36428783" w14:textId="6FA1F3B5" w:rsidR="0048758B" w:rsidRPr="00B42DAB" w:rsidRDefault="0048758B" w:rsidP="0048758B">
            <w:pPr>
              <w:rPr>
                <w:rFonts w:cs="Arial"/>
                <w:color w:val="000000" w:themeColor="text1"/>
                <w:sz w:val="20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/>
              </w:rPr>
              <w:t>Medyczne laboratoria diagnostyczne</w:t>
            </w:r>
            <w:r w:rsidR="0085183E" w:rsidRPr="00B42DAB">
              <w:rPr>
                <w:rFonts w:cs="Arial"/>
                <w:color w:val="000000" w:themeColor="text1"/>
                <w:sz w:val="20"/>
                <w:lang w:val="pl-PL"/>
              </w:rPr>
              <w:t>,  Organy PIS,</w:t>
            </w:r>
          </w:p>
          <w:p w14:paraId="2664A67D" w14:textId="77777777" w:rsidR="00E16387" w:rsidRPr="00B42DAB" w:rsidRDefault="00E16387" w:rsidP="00E16387">
            <w:pPr>
              <w:rPr>
                <w:color w:val="000000" w:themeColor="text1"/>
                <w:sz w:val="20"/>
                <w:szCs w:val="24"/>
                <w:lang w:val="pl-PL"/>
              </w:rPr>
            </w:pPr>
            <w:r w:rsidRPr="00B42DAB">
              <w:rPr>
                <w:color w:val="000000" w:themeColor="text1"/>
                <w:sz w:val="20"/>
                <w:szCs w:val="24"/>
                <w:lang w:val="pl-PL"/>
              </w:rPr>
              <w:t xml:space="preserve">Podmioty wykonujące działalność leczniczą, w tym </w:t>
            </w:r>
          </w:p>
          <w:p w14:paraId="12E5AA3C" w14:textId="77777777" w:rsidR="0048758B" w:rsidRPr="00B42DAB" w:rsidRDefault="00E16387" w:rsidP="00E16387">
            <w:pPr>
              <w:rPr>
                <w:color w:val="000000" w:themeColor="text1"/>
                <w:sz w:val="20"/>
                <w:szCs w:val="24"/>
                <w:lang w:val="pl-PL"/>
              </w:rPr>
            </w:pPr>
            <w:r w:rsidRPr="00B42DAB">
              <w:rPr>
                <w:color w:val="000000" w:themeColor="text1"/>
                <w:sz w:val="20"/>
                <w:szCs w:val="24"/>
                <w:lang w:val="pl-PL"/>
              </w:rPr>
              <w:t>świadczeniodawcy POZ i lecznictwa uzdrowiskowego.</w:t>
            </w:r>
          </w:p>
          <w:p w14:paraId="0574B490" w14:textId="713C7283" w:rsidR="002D1CF8" w:rsidRPr="00B42DAB" w:rsidRDefault="002D1CF8" w:rsidP="00E16387">
            <w:pPr>
              <w:rPr>
                <w:rFonts w:cs="Arial"/>
                <w:b/>
                <w:bCs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color w:val="000000" w:themeColor="text1"/>
                <w:sz w:val="20"/>
                <w:szCs w:val="24"/>
                <w:lang w:val="pl-PL"/>
              </w:rPr>
              <w:t xml:space="preserve">- </w:t>
            </w:r>
            <w:r w:rsidRPr="00B42DAB">
              <w:rPr>
                <w:rFonts w:cs="Arial"/>
                <w:color w:val="000000" w:themeColor="text1"/>
                <w:sz w:val="20"/>
                <w:lang w:val="pl-PL"/>
              </w:rPr>
              <w:t xml:space="preserve">ok </w:t>
            </w:r>
            <w:r w:rsidR="002F042D" w:rsidRPr="00B42DAB">
              <w:rPr>
                <w:rFonts w:cs="Arial"/>
                <w:color w:val="000000" w:themeColor="text1"/>
                <w:sz w:val="20"/>
                <w:lang w:val="pl-PL"/>
              </w:rPr>
              <w:t xml:space="preserve">5,5 </w:t>
            </w:r>
            <w:r w:rsidRPr="00B42DAB">
              <w:rPr>
                <w:rFonts w:cs="Arial"/>
                <w:color w:val="000000" w:themeColor="text1"/>
                <w:sz w:val="20"/>
                <w:lang w:val="pl-PL"/>
              </w:rPr>
              <w:t>mln odnotowanych wykonań testów rocznie</w:t>
            </w:r>
          </w:p>
        </w:tc>
        <w:tc>
          <w:tcPr>
            <w:tcW w:w="1843" w:type="dxa"/>
          </w:tcPr>
          <w:p w14:paraId="4BFFC60F" w14:textId="33952A4D" w:rsidR="0048758B" w:rsidRPr="00B42DAB" w:rsidRDefault="0048758B" w:rsidP="0048758B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Transakcja</w:t>
            </w:r>
          </w:p>
        </w:tc>
      </w:tr>
      <w:tr w:rsidR="0048758B" w:rsidRPr="00B42DAB" w14:paraId="3E999F07" w14:textId="77777777" w:rsidTr="00E475B9">
        <w:tc>
          <w:tcPr>
            <w:tcW w:w="704" w:type="dxa"/>
          </w:tcPr>
          <w:p w14:paraId="6AA8F844" w14:textId="77777777" w:rsidR="0048758B" w:rsidRPr="00B42DAB" w:rsidRDefault="0048758B" w:rsidP="007A4C49">
            <w:pPr>
              <w:pStyle w:val="Akapitzlist"/>
              <w:numPr>
                <w:ilvl w:val="0"/>
                <w:numId w:val="20"/>
              </w:numPr>
              <w:rPr>
                <w:rFonts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6F492EE7" w14:textId="7DF93060" w:rsidR="0048758B" w:rsidRPr="00B42DAB" w:rsidRDefault="0048758B" w:rsidP="0048758B">
            <w:pPr>
              <w:rPr>
                <w:rFonts w:cs="Arial"/>
                <w:iCs/>
                <w:color w:val="000000" w:themeColor="text1"/>
                <w:sz w:val="20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Udostępnianie wyników testów podmiotom zlecającym</w:t>
            </w:r>
            <w:r w:rsidR="0085183E"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, </w:t>
            </w:r>
            <w:r w:rsidR="00D772E0"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w tym </w:t>
            </w:r>
            <w:r w:rsidR="0085183E"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organom PIS</w:t>
            </w:r>
          </w:p>
        </w:tc>
        <w:tc>
          <w:tcPr>
            <w:tcW w:w="993" w:type="dxa"/>
          </w:tcPr>
          <w:p w14:paraId="65994AD4" w14:textId="5BC1C4D7" w:rsidR="0048758B" w:rsidRPr="00B42DAB" w:rsidDel="009B3902" w:rsidRDefault="0048758B" w:rsidP="0048758B">
            <w:pPr>
              <w:rPr>
                <w:rFonts w:cs="Arial"/>
                <w:color w:val="000000" w:themeColor="text1"/>
                <w:sz w:val="20"/>
              </w:rPr>
            </w:pPr>
            <w:r w:rsidRPr="00B42DAB">
              <w:rPr>
                <w:rFonts w:cs="Arial"/>
                <w:color w:val="000000" w:themeColor="text1"/>
                <w:sz w:val="20"/>
              </w:rPr>
              <w:t>A2</w:t>
            </w:r>
            <w:r w:rsidR="00E5042C" w:rsidRPr="00B42DAB">
              <w:rPr>
                <w:rFonts w:cs="Arial"/>
                <w:color w:val="000000" w:themeColor="text1"/>
                <w:sz w:val="20"/>
              </w:rPr>
              <w:t>B</w:t>
            </w:r>
          </w:p>
        </w:tc>
        <w:tc>
          <w:tcPr>
            <w:tcW w:w="2527" w:type="dxa"/>
          </w:tcPr>
          <w:p w14:paraId="37B5C5F5" w14:textId="77777777" w:rsidR="00E16387" w:rsidRPr="00B42DAB" w:rsidRDefault="00E16387" w:rsidP="00E16387">
            <w:pPr>
              <w:rPr>
                <w:color w:val="000000" w:themeColor="text1"/>
                <w:sz w:val="20"/>
                <w:szCs w:val="24"/>
                <w:lang w:val="pl-PL"/>
              </w:rPr>
            </w:pPr>
            <w:r w:rsidRPr="00B42DAB">
              <w:rPr>
                <w:color w:val="000000" w:themeColor="text1"/>
                <w:sz w:val="20"/>
                <w:szCs w:val="24"/>
                <w:lang w:val="pl-PL"/>
              </w:rPr>
              <w:t xml:space="preserve">Podmioty wykonujące działalność leczniczą, w tym </w:t>
            </w:r>
          </w:p>
          <w:p w14:paraId="649C4DB8" w14:textId="77777777" w:rsidR="0048758B" w:rsidRPr="00B42DAB" w:rsidRDefault="00E16387" w:rsidP="00E16387">
            <w:pPr>
              <w:rPr>
                <w:rFonts w:cs="Arial"/>
                <w:color w:val="000000" w:themeColor="text1"/>
                <w:sz w:val="20"/>
                <w:lang w:val="pl-PL"/>
              </w:rPr>
            </w:pPr>
            <w:r w:rsidRPr="00B42DAB">
              <w:rPr>
                <w:color w:val="000000" w:themeColor="text1"/>
                <w:sz w:val="20"/>
                <w:szCs w:val="24"/>
                <w:lang w:val="pl-PL"/>
              </w:rPr>
              <w:t xml:space="preserve">świadczeniodawcy POZ i lecznictwa uzdrowiskowego, </w:t>
            </w:r>
            <w:r w:rsidR="00E5042C" w:rsidRPr="00B42DAB">
              <w:rPr>
                <w:rFonts w:cs="Arial"/>
                <w:color w:val="000000" w:themeColor="text1"/>
                <w:sz w:val="20"/>
                <w:lang w:val="pl-PL"/>
              </w:rPr>
              <w:t>Organy PIS</w:t>
            </w:r>
          </w:p>
          <w:p w14:paraId="425B11A4" w14:textId="0383FBF6" w:rsidR="006B172F" w:rsidRPr="00B42DAB" w:rsidRDefault="006B172F" w:rsidP="00E16387">
            <w:pPr>
              <w:rPr>
                <w:rFonts w:cs="Arial"/>
                <w:color w:val="000000" w:themeColor="text1"/>
                <w:sz w:val="20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/>
              </w:rPr>
              <w:t xml:space="preserve">- </w:t>
            </w:r>
            <w:r w:rsidR="002F042D" w:rsidRPr="00B42DAB">
              <w:rPr>
                <w:rFonts w:cs="Arial"/>
                <w:color w:val="000000" w:themeColor="text1"/>
                <w:sz w:val="20"/>
                <w:lang w:val="pl-PL"/>
              </w:rPr>
              <w:t>ok 5 mln udostępnień wyników</w:t>
            </w:r>
          </w:p>
        </w:tc>
        <w:tc>
          <w:tcPr>
            <w:tcW w:w="1843" w:type="dxa"/>
          </w:tcPr>
          <w:p w14:paraId="1442D7D5" w14:textId="4371A7F3" w:rsidR="0048758B" w:rsidRDefault="0048758B" w:rsidP="0048758B">
            <w:pPr>
              <w:jc w:val="both"/>
              <w:rPr>
                <w:rFonts w:cs="Arial"/>
                <w:color w:val="000000" w:themeColor="text1"/>
                <w:sz w:val="20"/>
                <w:lang w:val="pl-PL" w:eastAsia="pl-PL"/>
              </w:rPr>
            </w:pPr>
          </w:p>
          <w:p w14:paraId="074008AE" w14:textId="1A6809B0" w:rsidR="0051228E" w:rsidRPr="00B42DAB" w:rsidRDefault="0051228E" w:rsidP="0048758B">
            <w:pPr>
              <w:jc w:val="both"/>
              <w:rPr>
                <w:rFonts w:cs="Arial"/>
                <w:color w:val="000000" w:themeColor="text1"/>
                <w:sz w:val="20"/>
              </w:rPr>
            </w:pPr>
            <w:r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Dwustronna interakcja </w:t>
            </w:r>
          </w:p>
        </w:tc>
      </w:tr>
      <w:tr w:rsidR="0048758B" w:rsidRPr="00B42DAB" w14:paraId="1F6E855E" w14:textId="77777777" w:rsidTr="00E475B9">
        <w:tc>
          <w:tcPr>
            <w:tcW w:w="704" w:type="dxa"/>
          </w:tcPr>
          <w:p w14:paraId="2676A2A4" w14:textId="77777777" w:rsidR="0048758B" w:rsidRPr="00B42DAB" w:rsidRDefault="0048758B" w:rsidP="007A4C49">
            <w:pPr>
              <w:pStyle w:val="Akapitzlist"/>
              <w:numPr>
                <w:ilvl w:val="0"/>
                <w:numId w:val="20"/>
              </w:numPr>
              <w:rPr>
                <w:rFonts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304A31EA" w14:textId="72F1896E" w:rsidR="0048758B" w:rsidRPr="00B42DAB" w:rsidRDefault="0048758B" w:rsidP="0048758B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Udostępnianie w IKP wyników testów</w:t>
            </w:r>
            <w:r w:rsidR="000B0B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 i informacje o nałożonej kwarantannie</w:t>
            </w: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 osobom im poddawanym </w:t>
            </w:r>
          </w:p>
        </w:tc>
        <w:tc>
          <w:tcPr>
            <w:tcW w:w="993" w:type="dxa"/>
          </w:tcPr>
          <w:p w14:paraId="2969AAA9" w14:textId="77777777" w:rsidR="0048758B" w:rsidRPr="00B42DAB" w:rsidRDefault="0048758B" w:rsidP="0048758B">
            <w:pPr>
              <w:rPr>
                <w:rFonts w:cs="Arial"/>
                <w:color w:val="000000" w:themeColor="text1"/>
                <w:sz w:val="20"/>
              </w:rPr>
            </w:pPr>
            <w:r w:rsidRPr="00B42DAB">
              <w:rPr>
                <w:rFonts w:cs="Arial"/>
                <w:color w:val="000000" w:themeColor="text1"/>
                <w:sz w:val="20"/>
              </w:rPr>
              <w:t>A2C</w:t>
            </w:r>
          </w:p>
        </w:tc>
        <w:tc>
          <w:tcPr>
            <w:tcW w:w="2527" w:type="dxa"/>
          </w:tcPr>
          <w:p w14:paraId="62C8272B" w14:textId="77777777" w:rsidR="0048758B" w:rsidRPr="00B42DAB" w:rsidRDefault="0048758B" w:rsidP="0048758B">
            <w:pPr>
              <w:rPr>
                <w:rFonts w:cs="Arial"/>
                <w:color w:val="000000" w:themeColor="text1"/>
                <w:sz w:val="20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/>
              </w:rPr>
              <w:t>Osoby poddawane testom mające dostęp do IKP</w:t>
            </w:r>
            <w:r w:rsidR="0085183E" w:rsidRPr="00B42DAB">
              <w:rPr>
                <w:rFonts w:cs="Arial"/>
                <w:color w:val="000000" w:themeColor="text1"/>
                <w:sz w:val="20"/>
                <w:lang w:val="pl-PL"/>
              </w:rPr>
              <w:t xml:space="preserve"> (pacjenci)</w:t>
            </w:r>
          </w:p>
          <w:p w14:paraId="55C4E844" w14:textId="310C452D" w:rsidR="006B172F" w:rsidRPr="00B42DAB" w:rsidRDefault="006B172F" w:rsidP="0048758B">
            <w:pPr>
              <w:rPr>
                <w:rFonts w:cs="Arial"/>
                <w:color w:val="000000" w:themeColor="text1"/>
                <w:sz w:val="20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/>
              </w:rPr>
              <w:t xml:space="preserve">- </w:t>
            </w:r>
            <w:r w:rsidR="001C4398" w:rsidRPr="00B42DAB">
              <w:rPr>
                <w:rFonts w:cs="Arial"/>
                <w:color w:val="000000" w:themeColor="text1"/>
                <w:sz w:val="20"/>
                <w:lang w:val="pl-PL"/>
              </w:rPr>
              <w:t>1 mln</w:t>
            </w:r>
            <w:r w:rsidR="00FE37B7" w:rsidRPr="00B42DAB">
              <w:rPr>
                <w:rFonts w:cs="Arial"/>
                <w:color w:val="000000" w:themeColor="text1"/>
                <w:sz w:val="20"/>
                <w:lang w:val="pl-PL"/>
              </w:rPr>
              <w:t xml:space="preserve"> udostępnień</w:t>
            </w:r>
          </w:p>
        </w:tc>
        <w:tc>
          <w:tcPr>
            <w:tcW w:w="1843" w:type="dxa"/>
          </w:tcPr>
          <w:p w14:paraId="679C7434" w14:textId="7A44F4F5" w:rsidR="0048758B" w:rsidRDefault="0048758B" w:rsidP="0048758B">
            <w:pPr>
              <w:jc w:val="both"/>
              <w:rPr>
                <w:rFonts w:cs="Arial"/>
                <w:color w:val="000000" w:themeColor="text1"/>
                <w:sz w:val="20"/>
                <w:lang w:val="pl-PL" w:eastAsia="pl-PL"/>
              </w:rPr>
            </w:pPr>
          </w:p>
          <w:p w14:paraId="29A7A4EB" w14:textId="1232B01E" w:rsidR="001D65B8" w:rsidRPr="00B42DAB" w:rsidRDefault="0051228E" w:rsidP="0048758B">
            <w:pPr>
              <w:jc w:val="both"/>
              <w:rPr>
                <w:rFonts w:cs="Arial"/>
                <w:color w:val="000000" w:themeColor="text1"/>
                <w:sz w:val="20"/>
                <w:lang w:val="pl-PL"/>
              </w:rPr>
            </w:pPr>
            <w:r>
              <w:rPr>
                <w:rFonts w:cs="Arial"/>
                <w:color w:val="000000" w:themeColor="text1"/>
                <w:sz w:val="20"/>
                <w:lang w:val="pl-PL" w:eastAsia="pl-PL"/>
              </w:rPr>
              <w:t>Jednostronna  interakcja</w:t>
            </w:r>
          </w:p>
        </w:tc>
      </w:tr>
      <w:tr w:rsidR="00E475B9" w:rsidRPr="00B42DAB" w14:paraId="30BF78DA" w14:textId="77777777" w:rsidTr="00E475B9">
        <w:tc>
          <w:tcPr>
            <w:tcW w:w="704" w:type="dxa"/>
          </w:tcPr>
          <w:p w14:paraId="4BA7EB8D" w14:textId="77777777" w:rsidR="00E475B9" w:rsidRPr="00231790" w:rsidRDefault="00E475B9" w:rsidP="007A4C49">
            <w:pPr>
              <w:pStyle w:val="Akapitzlist"/>
              <w:numPr>
                <w:ilvl w:val="0"/>
                <w:numId w:val="20"/>
              </w:numPr>
              <w:rPr>
                <w:rFonts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04046BC0" w14:textId="603B98A6" w:rsidR="00E475B9" w:rsidRPr="00231790" w:rsidRDefault="00E475B9" w:rsidP="00E475B9">
            <w:pPr>
              <w:pStyle w:val="Tekstpodstawowy2"/>
              <w:spacing w:after="0"/>
              <w:ind w:left="0"/>
              <w:jc w:val="both"/>
              <w:rPr>
                <w:rFonts w:cs="Arial"/>
                <w:iCs/>
                <w:color w:val="000000" w:themeColor="text1"/>
                <w:sz w:val="20"/>
                <w:szCs w:val="20"/>
                <w:lang w:val="pl-PL"/>
              </w:rPr>
            </w:pPr>
            <w:r w:rsidRPr="00231790">
              <w:rPr>
                <w:rFonts w:cs="Arial"/>
                <w:iCs/>
                <w:color w:val="000000" w:themeColor="text1"/>
                <w:sz w:val="20"/>
                <w:szCs w:val="20"/>
                <w:lang w:val="pl-PL"/>
              </w:rPr>
              <w:t>Generowanie i udostępnianie raportów, analiz i statystyk dla użytkowników systemu</w:t>
            </w:r>
          </w:p>
          <w:p w14:paraId="38A64AF7" w14:textId="77777777" w:rsidR="00E475B9" w:rsidRPr="00231790" w:rsidRDefault="00E475B9" w:rsidP="00E475B9">
            <w:pPr>
              <w:rPr>
                <w:rFonts w:cs="Arial"/>
                <w:iCs/>
                <w:color w:val="000000" w:themeColor="text1"/>
                <w:sz w:val="20"/>
                <w:lang w:val="pl-PL"/>
              </w:rPr>
            </w:pPr>
          </w:p>
        </w:tc>
        <w:tc>
          <w:tcPr>
            <w:tcW w:w="993" w:type="dxa"/>
          </w:tcPr>
          <w:p w14:paraId="5E96B1A2" w14:textId="41450C97" w:rsidR="00E475B9" w:rsidRPr="00231790" w:rsidRDefault="00E475B9" w:rsidP="00E475B9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231790">
              <w:rPr>
                <w:rFonts w:cs="Arial"/>
                <w:color w:val="000000" w:themeColor="text1"/>
                <w:sz w:val="20"/>
              </w:rPr>
              <w:t>A2A</w:t>
            </w:r>
          </w:p>
        </w:tc>
        <w:tc>
          <w:tcPr>
            <w:tcW w:w="2527" w:type="dxa"/>
          </w:tcPr>
          <w:p w14:paraId="56296DC4" w14:textId="2D08824F" w:rsidR="00E475B9" w:rsidRPr="00231790" w:rsidRDefault="00E475B9" w:rsidP="00E475B9">
            <w:pPr>
              <w:jc w:val="both"/>
              <w:rPr>
                <w:rFonts w:cs="Arial"/>
                <w:color w:val="000000" w:themeColor="text1"/>
                <w:sz w:val="20"/>
                <w:lang w:val="pl-PL"/>
              </w:rPr>
            </w:pPr>
            <w:r w:rsidRPr="00231790">
              <w:rPr>
                <w:rFonts w:cs="Arial"/>
                <w:color w:val="000000" w:themeColor="text1"/>
                <w:sz w:val="20"/>
                <w:lang w:val="pl-PL"/>
              </w:rPr>
              <w:t xml:space="preserve">Organy </w:t>
            </w:r>
            <w:r w:rsidR="0085183E" w:rsidRPr="00231790">
              <w:rPr>
                <w:rFonts w:cs="Arial"/>
                <w:color w:val="000000" w:themeColor="text1"/>
                <w:sz w:val="20"/>
                <w:lang w:val="pl-PL"/>
              </w:rPr>
              <w:t>PIS</w:t>
            </w:r>
            <w:r w:rsidRPr="00231790">
              <w:rPr>
                <w:rFonts w:cs="Arial"/>
                <w:color w:val="000000" w:themeColor="text1"/>
                <w:sz w:val="20"/>
                <w:lang w:val="pl-PL"/>
              </w:rPr>
              <w:t xml:space="preserve">, </w:t>
            </w:r>
            <w:r w:rsidR="0085183E" w:rsidRPr="00231790">
              <w:rPr>
                <w:rFonts w:cs="Arial"/>
                <w:color w:val="000000" w:themeColor="text1"/>
                <w:sz w:val="20"/>
                <w:lang w:val="pl-PL"/>
              </w:rPr>
              <w:t xml:space="preserve">MZ, MSWiA, </w:t>
            </w:r>
          </w:p>
          <w:p w14:paraId="193740D9" w14:textId="77777777" w:rsidR="00E475B9" w:rsidRPr="00231790" w:rsidRDefault="008F29F1" w:rsidP="00E475B9">
            <w:pPr>
              <w:rPr>
                <w:rFonts w:cs="Arial"/>
                <w:color w:val="000000" w:themeColor="text1"/>
                <w:sz w:val="20"/>
                <w:lang w:val="pl-PL"/>
              </w:rPr>
            </w:pPr>
            <w:r w:rsidRPr="00231790">
              <w:rPr>
                <w:rFonts w:cs="Arial"/>
                <w:color w:val="000000" w:themeColor="text1"/>
                <w:sz w:val="20"/>
                <w:lang w:val="pl-PL"/>
              </w:rPr>
              <w:t>Służby mundurowe</w:t>
            </w:r>
            <w:r w:rsidR="00E5042C" w:rsidRPr="00231790">
              <w:rPr>
                <w:rFonts w:cs="Arial"/>
                <w:color w:val="000000" w:themeColor="text1"/>
                <w:sz w:val="20"/>
                <w:lang w:val="pl-PL"/>
              </w:rPr>
              <w:t>, laboratoria</w:t>
            </w:r>
          </w:p>
          <w:p w14:paraId="4CACC3BD" w14:textId="4980FEED" w:rsidR="006B172F" w:rsidRPr="00231790" w:rsidRDefault="006B172F" w:rsidP="00E475B9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231790">
              <w:rPr>
                <w:rFonts w:cs="Arial"/>
                <w:color w:val="000000" w:themeColor="text1"/>
                <w:sz w:val="20"/>
                <w:lang w:val="pl-PL"/>
              </w:rPr>
              <w:t xml:space="preserve">- </w:t>
            </w:r>
            <w:r w:rsidR="00637440" w:rsidRPr="00231790">
              <w:rPr>
                <w:rFonts w:cs="Arial"/>
                <w:color w:val="000000" w:themeColor="text1"/>
                <w:sz w:val="20"/>
                <w:lang w:val="pl-PL"/>
              </w:rPr>
              <w:t>1000 raportów</w:t>
            </w:r>
          </w:p>
        </w:tc>
        <w:tc>
          <w:tcPr>
            <w:tcW w:w="1843" w:type="dxa"/>
          </w:tcPr>
          <w:p w14:paraId="43084EAF" w14:textId="780C03D1" w:rsidR="00E475B9" w:rsidRPr="00231790" w:rsidRDefault="00E475B9" w:rsidP="00E475B9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231790">
              <w:rPr>
                <w:rFonts w:cs="Arial"/>
                <w:color w:val="000000" w:themeColor="text1"/>
                <w:sz w:val="20"/>
                <w:lang w:val="pl-PL" w:eastAsia="pl-PL"/>
              </w:rPr>
              <w:t>Transakcja</w:t>
            </w:r>
          </w:p>
        </w:tc>
      </w:tr>
      <w:tr w:rsidR="00E475B9" w:rsidRPr="00B42DAB" w14:paraId="0F3D4CD0" w14:textId="77777777" w:rsidTr="00E475B9">
        <w:tc>
          <w:tcPr>
            <w:tcW w:w="704" w:type="dxa"/>
          </w:tcPr>
          <w:p w14:paraId="2DB49484" w14:textId="77777777" w:rsidR="00E475B9" w:rsidRPr="00231790" w:rsidRDefault="00E475B9" w:rsidP="007A4C49">
            <w:pPr>
              <w:pStyle w:val="Akapitzlist"/>
              <w:numPr>
                <w:ilvl w:val="0"/>
                <w:numId w:val="20"/>
              </w:numPr>
              <w:rPr>
                <w:rFonts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03B24B46" w14:textId="165E567E" w:rsidR="00E475B9" w:rsidRPr="00231790" w:rsidRDefault="00E475B9" w:rsidP="00E475B9">
            <w:pPr>
              <w:pStyle w:val="Tekstpodstawowy2"/>
              <w:spacing w:after="0"/>
              <w:ind w:left="0"/>
              <w:jc w:val="both"/>
              <w:rPr>
                <w:rFonts w:cs="Arial"/>
                <w:iCs/>
                <w:color w:val="000000" w:themeColor="text1"/>
                <w:sz w:val="20"/>
                <w:szCs w:val="20"/>
                <w:lang w:val="pl-PL"/>
              </w:rPr>
            </w:pPr>
            <w:r w:rsidRPr="00231790">
              <w:rPr>
                <w:rFonts w:cs="Arial"/>
                <w:iCs/>
                <w:color w:val="000000" w:themeColor="text1"/>
                <w:sz w:val="20"/>
                <w:szCs w:val="20"/>
                <w:lang w:val="pl-PL"/>
              </w:rPr>
              <w:t xml:space="preserve">Udostępnianie danych instytucjom zgodnie z uprawnieniami wynikającymi z obowiązujących przepisów prawa </w:t>
            </w:r>
          </w:p>
        </w:tc>
        <w:tc>
          <w:tcPr>
            <w:tcW w:w="993" w:type="dxa"/>
          </w:tcPr>
          <w:p w14:paraId="69FE5C32" w14:textId="5705EA82" w:rsidR="00E475B9" w:rsidRPr="00231790" w:rsidRDefault="00E475B9" w:rsidP="00E475B9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231790">
              <w:rPr>
                <w:rFonts w:cs="Arial"/>
                <w:color w:val="000000" w:themeColor="text1"/>
                <w:sz w:val="20"/>
              </w:rPr>
              <w:t>A2</w:t>
            </w:r>
            <w:r w:rsidR="00E413B7" w:rsidRPr="00231790">
              <w:rPr>
                <w:rFonts w:cs="Arial"/>
                <w:color w:val="000000" w:themeColor="text1"/>
                <w:sz w:val="20"/>
              </w:rPr>
              <w:t>A</w:t>
            </w:r>
          </w:p>
        </w:tc>
        <w:tc>
          <w:tcPr>
            <w:tcW w:w="2527" w:type="dxa"/>
          </w:tcPr>
          <w:p w14:paraId="5E23EAF7" w14:textId="6D6FCF3E" w:rsidR="00E475B9" w:rsidRPr="00231790" w:rsidRDefault="00E475B9" w:rsidP="00E475B9">
            <w:pPr>
              <w:rPr>
                <w:rFonts w:cs="Arial"/>
                <w:color w:val="000000" w:themeColor="text1"/>
                <w:sz w:val="20"/>
                <w:lang w:val="pl-PL"/>
              </w:rPr>
            </w:pPr>
            <w:r w:rsidRPr="00231790">
              <w:rPr>
                <w:rFonts w:cs="Arial"/>
                <w:color w:val="000000" w:themeColor="text1"/>
                <w:sz w:val="20"/>
                <w:lang w:val="pl-PL"/>
              </w:rPr>
              <w:t>MC, RCB, SOP</w:t>
            </w:r>
            <w:r w:rsidR="0051228E" w:rsidRPr="00231790">
              <w:rPr>
                <w:rFonts w:cs="Arial"/>
                <w:color w:val="000000" w:themeColor="text1"/>
                <w:sz w:val="20"/>
                <w:lang w:val="pl-PL"/>
              </w:rPr>
              <w:t xml:space="preserve"> i SKW</w:t>
            </w:r>
            <w:r w:rsidRPr="00231790">
              <w:rPr>
                <w:rFonts w:cs="Arial"/>
                <w:color w:val="000000" w:themeColor="text1"/>
                <w:sz w:val="20"/>
                <w:lang w:val="pl-PL"/>
              </w:rPr>
              <w:t xml:space="preserve">, NFZ, PSP, ZUS, KRUS, </w:t>
            </w:r>
            <w:r w:rsidRPr="00231790">
              <w:rPr>
                <w:rFonts w:cs="Arial"/>
                <w:i/>
                <w:color w:val="000000" w:themeColor="text1"/>
                <w:sz w:val="20"/>
                <w:lang w:val="pl-PL"/>
              </w:rPr>
              <w:t xml:space="preserve"> </w:t>
            </w:r>
            <w:r w:rsidRPr="00231790">
              <w:rPr>
                <w:rFonts w:cs="Arial"/>
                <w:iCs/>
                <w:color w:val="000000" w:themeColor="text1"/>
                <w:sz w:val="20"/>
                <w:lang w:val="pl-PL"/>
              </w:rPr>
              <w:t>NIZP-PZH,</w:t>
            </w:r>
            <w:r w:rsidR="00F9144F" w:rsidRPr="00231790">
              <w:rPr>
                <w:rFonts w:cs="Arial"/>
                <w:iCs/>
                <w:color w:val="000000" w:themeColor="text1"/>
                <w:sz w:val="20"/>
                <w:lang w:val="pl-PL"/>
              </w:rPr>
              <w:t>GIS, MZ,</w:t>
            </w:r>
            <w:r w:rsidRPr="00231790">
              <w:rPr>
                <w:rFonts w:cs="Arial"/>
                <w:iCs/>
                <w:color w:val="000000" w:themeColor="text1"/>
                <w:sz w:val="20"/>
                <w:lang w:val="pl-PL"/>
              </w:rPr>
              <w:t xml:space="preserve"> </w:t>
            </w:r>
            <w:r w:rsidRPr="00231790">
              <w:rPr>
                <w:rFonts w:cs="Arial"/>
                <w:color w:val="000000" w:themeColor="text1"/>
                <w:sz w:val="20"/>
                <w:lang w:val="pl-PL"/>
              </w:rPr>
              <w:t>LPR, Poczta Polska</w:t>
            </w:r>
            <w:r w:rsidR="00E5042C" w:rsidRPr="00231790">
              <w:rPr>
                <w:rFonts w:cs="Arial"/>
                <w:color w:val="000000" w:themeColor="text1"/>
                <w:sz w:val="20"/>
                <w:lang w:val="pl-PL"/>
              </w:rPr>
              <w:t>, laboratoria</w:t>
            </w:r>
          </w:p>
          <w:p w14:paraId="22F9E8CA" w14:textId="57FC076E" w:rsidR="00E475B9" w:rsidRPr="00231790" w:rsidRDefault="006B172F" w:rsidP="00E475B9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231790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- </w:t>
            </w:r>
            <w:r w:rsidR="00507E1F" w:rsidRPr="00231790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1200 udostępnień rocznie </w:t>
            </w:r>
          </w:p>
        </w:tc>
        <w:tc>
          <w:tcPr>
            <w:tcW w:w="1843" w:type="dxa"/>
          </w:tcPr>
          <w:p w14:paraId="51CF0D47" w14:textId="6C24FB7D" w:rsidR="00E475B9" w:rsidRPr="00231790" w:rsidRDefault="00E475B9" w:rsidP="00E475B9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231790">
              <w:rPr>
                <w:rFonts w:cs="Arial"/>
                <w:color w:val="000000" w:themeColor="text1"/>
                <w:sz w:val="20"/>
                <w:lang w:val="pl-PL" w:eastAsia="pl-PL"/>
              </w:rPr>
              <w:t>Transakcja</w:t>
            </w:r>
          </w:p>
        </w:tc>
      </w:tr>
      <w:tr w:rsidR="000C5AA8" w:rsidRPr="00B42DAB" w14:paraId="53D1646B" w14:textId="77777777" w:rsidTr="00E475B9">
        <w:tc>
          <w:tcPr>
            <w:tcW w:w="704" w:type="dxa"/>
          </w:tcPr>
          <w:p w14:paraId="3DB8903E" w14:textId="77777777" w:rsidR="000C5AA8" w:rsidRPr="00231790" w:rsidRDefault="000C5AA8" w:rsidP="007A4C49">
            <w:pPr>
              <w:pStyle w:val="Akapitzlist"/>
              <w:numPr>
                <w:ilvl w:val="0"/>
                <w:numId w:val="20"/>
              </w:numPr>
              <w:rPr>
                <w:rFonts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6C827BB4" w14:textId="3C28EC5A" w:rsidR="000C5AA8" w:rsidRPr="00231790" w:rsidRDefault="000C5AA8" w:rsidP="008F29F1">
            <w:pPr>
              <w:pStyle w:val="Nagwek3"/>
              <w:numPr>
                <w:ilvl w:val="0"/>
                <w:numId w:val="0"/>
              </w:numPr>
              <w:spacing w:before="0" w:after="0"/>
              <w:rPr>
                <w:color w:val="000000" w:themeColor="text1"/>
                <w:sz w:val="20"/>
                <w:szCs w:val="20"/>
              </w:rPr>
            </w:pPr>
            <w:r w:rsidRPr="00231790">
              <w:rPr>
                <w:color w:val="000000" w:themeColor="text1"/>
                <w:sz w:val="20"/>
                <w:szCs w:val="20"/>
              </w:rPr>
              <w:t xml:space="preserve">Udostępnienie usług międzysystemowych w celu wymiany danych pomiędzy systemem EWP a systemami zewnętrznymi tj. </w:t>
            </w:r>
          </w:p>
          <w:p w14:paraId="5C2ED782" w14:textId="4FCDAC03" w:rsidR="00E413B7" w:rsidRPr="00231790" w:rsidRDefault="00E413B7" w:rsidP="007A4C49">
            <w:pPr>
              <w:pStyle w:val="Nagwek3"/>
              <w:numPr>
                <w:ilvl w:val="0"/>
                <w:numId w:val="30"/>
              </w:numPr>
              <w:spacing w:before="0" w:after="0"/>
              <w:rPr>
                <w:color w:val="000000" w:themeColor="text1"/>
                <w:sz w:val="20"/>
                <w:szCs w:val="20"/>
              </w:rPr>
            </w:pPr>
            <w:r w:rsidRPr="00231790">
              <w:rPr>
                <w:color w:val="000000" w:themeColor="text1"/>
                <w:sz w:val="20"/>
                <w:szCs w:val="20"/>
              </w:rPr>
              <w:t>IKARD</w:t>
            </w:r>
          </w:p>
          <w:p w14:paraId="1C8CDAC3" w14:textId="335843D3" w:rsidR="00E413B7" w:rsidRPr="00231790" w:rsidRDefault="00E413B7" w:rsidP="007A4C49">
            <w:pPr>
              <w:pStyle w:val="Nagwek3"/>
              <w:numPr>
                <w:ilvl w:val="0"/>
                <w:numId w:val="30"/>
              </w:numPr>
              <w:spacing w:before="0" w:after="0"/>
              <w:rPr>
                <w:color w:val="000000" w:themeColor="text1"/>
                <w:sz w:val="20"/>
                <w:szCs w:val="20"/>
              </w:rPr>
            </w:pPr>
            <w:r w:rsidRPr="00231790">
              <w:rPr>
                <w:color w:val="000000" w:themeColor="text1"/>
                <w:sz w:val="20"/>
                <w:szCs w:val="20"/>
              </w:rPr>
              <w:t>P1 – gabinet.gov.pl</w:t>
            </w:r>
          </w:p>
          <w:p w14:paraId="45955B7A" w14:textId="253E9113" w:rsidR="00E413B7" w:rsidRPr="00231790" w:rsidRDefault="00E413B7" w:rsidP="007A4C49">
            <w:pPr>
              <w:pStyle w:val="Nagwek3"/>
              <w:numPr>
                <w:ilvl w:val="0"/>
                <w:numId w:val="30"/>
              </w:numPr>
              <w:spacing w:before="0" w:after="0"/>
              <w:rPr>
                <w:color w:val="000000" w:themeColor="text1"/>
                <w:sz w:val="20"/>
                <w:szCs w:val="20"/>
              </w:rPr>
            </w:pPr>
            <w:r w:rsidRPr="00231790">
              <w:rPr>
                <w:color w:val="000000" w:themeColor="text1"/>
                <w:sz w:val="20"/>
                <w:szCs w:val="20"/>
              </w:rPr>
              <w:t>P1 - IKP</w:t>
            </w:r>
          </w:p>
          <w:p w14:paraId="677FDD49" w14:textId="56A04FC7" w:rsidR="0085183E" w:rsidRPr="00231790" w:rsidRDefault="00E413B7" w:rsidP="007D4A96">
            <w:pPr>
              <w:pStyle w:val="Nagwek3"/>
              <w:numPr>
                <w:ilvl w:val="0"/>
                <w:numId w:val="30"/>
              </w:numPr>
              <w:spacing w:before="0" w:after="0"/>
              <w:rPr>
                <w:strike/>
                <w:color w:val="000000" w:themeColor="text1"/>
              </w:rPr>
            </w:pPr>
            <w:r w:rsidRPr="00231790">
              <w:rPr>
                <w:color w:val="000000" w:themeColor="text1"/>
                <w:sz w:val="20"/>
                <w:szCs w:val="20"/>
              </w:rPr>
              <w:t>Hurtownia danych P1</w:t>
            </w:r>
          </w:p>
        </w:tc>
        <w:tc>
          <w:tcPr>
            <w:tcW w:w="993" w:type="dxa"/>
          </w:tcPr>
          <w:p w14:paraId="2F592BC9" w14:textId="233C7D1A" w:rsidR="000C5AA8" w:rsidRPr="00231790" w:rsidRDefault="000C5AA8" w:rsidP="008F29F1">
            <w:pPr>
              <w:rPr>
                <w:rFonts w:cs="Arial"/>
                <w:color w:val="000000" w:themeColor="text1"/>
                <w:sz w:val="20"/>
              </w:rPr>
            </w:pPr>
            <w:r w:rsidRPr="00231790">
              <w:rPr>
                <w:rFonts w:cs="Arial"/>
                <w:color w:val="000000" w:themeColor="text1"/>
                <w:sz w:val="20"/>
              </w:rPr>
              <w:t>A2</w:t>
            </w:r>
            <w:r w:rsidR="000B0BAB" w:rsidRPr="00231790">
              <w:rPr>
                <w:rFonts w:cs="Arial"/>
                <w:color w:val="000000" w:themeColor="text1"/>
                <w:sz w:val="20"/>
              </w:rPr>
              <w:t>B</w:t>
            </w:r>
            <w:r w:rsidR="00FB5021" w:rsidRPr="00231790">
              <w:rPr>
                <w:rFonts w:cs="Arial"/>
                <w:color w:val="000000" w:themeColor="text1"/>
                <w:sz w:val="20"/>
              </w:rPr>
              <w:t>, A2</w:t>
            </w:r>
            <w:r w:rsidR="0012278D" w:rsidRPr="00231790">
              <w:rPr>
                <w:rFonts w:cs="Arial"/>
                <w:color w:val="000000" w:themeColor="text1"/>
                <w:sz w:val="20"/>
              </w:rPr>
              <w:t>A</w:t>
            </w:r>
          </w:p>
        </w:tc>
        <w:tc>
          <w:tcPr>
            <w:tcW w:w="2527" w:type="dxa"/>
          </w:tcPr>
          <w:p w14:paraId="6E18DF1F" w14:textId="77777777" w:rsidR="000C5AA8" w:rsidRPr="00231790" w:rsidRDefault="0012278D" w:rsidP="008F29F1">
            <w:pPr>
              <w:rPr>
                <w:rFonts w:cs="Arial"/>
                <w:color w:val="000000" w:themeColor="text1"/>
                <w:sz w:val="20"/>
                <w:lang w:val="pl-PL"/>
              </w:rPr>
            </w:pPr>
            <w:r w:rsidRPr="00231790">
              <w:rPr>
                <w:rFonts w:cs="Arial"/>
                <w:color w:val="000000" w:themeColor="text1"/>
                <w:sz w:val="20"/>
                <w:lang w:val="pl-PL"/>
              </w:rPr>
              <w:t>Gestorzy systemów</w:t>
            </w:r>
          </w:p>
          <w:p w14:paraId="0AF197F0" w14:textId="109FE923" w:rsidR="006077D5" w:rsidRPr="00231790" w:rsidRDefault="001C4398" w:rsidP="00F20844">
            <w:pPr>
              <w:rPr>
                <w:rFonts w:cs="Arial"/>
                <w:color w:val="000000" w:themeColor="text1"/>
                <w:sz w:val="20"/>
              </w:rPr>
            </w:pPr>
            <w:r w:rsidRPr="00231790">
              <w:rPr>
                <w:rFonts w:cs="Arial"/>
                <w:color w:val="000000" w:themeColor="text1"/>
                <w:sz w:val="20"/>
                <w:lang w:val="pl-PL"/>
              </w:rPr>
              <w:t>- 70 mln udostępnień</w:t>
            </w:r>
          </w:p>
        </w:tc>
        <w:tc>
          <w:tcPr>
            <w:tcW w:w="1843" w:type="dxa"/>
          </w:tcPr>
          <w:p w14:paraId="715E8476" w14:textId="16049802" w:rsidR="00E413B7" w:rsidRPr="00231790" w:rsidRDefault="00E413B7" w:rsidP="00E413B7">
            <w:pPr>
              <w:jc w:val="both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231790">
              <w:rPr>
                <w:rFonts w:cs="Arial"/>
                <w:color w:val="000000" w:themeColor="text1"/>
                <w:sz w:val="20"/>
                <w:lang w:val="pl-PL"/>
              </w:rPr>
              <w:t>Transakcja</w:t>
            </w:r>
          </w:p>
          <w:p w14:paraId="49296340" w14:textId="70491CA5" w:rsidR="000C5AA8" w:rsidRPr="00231790" w:rsidRDefault="000C5AA8" w:rsidP="008F29F1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</w:p>
        </w:tc>
      </w:tr>
      <w:tr w:rsidR="0012278D" w:rsidRPr="00B42DAB" w14:paraId="709C748D" w14:textId="77777777" w:rsidTr="00E475B9">
        <w:tc>
          <w:tcPr>
            <w:tcW w:w="704" w:type="dxa"/>
          </w:tcPr>
          <w:p w14:paraId="4954D2BC" w14:textId="77777777" w:rsidR="0012278D" w:rsidRPr="00B42DAB" w:rsidRDefault="0012278D" w:rsidP="007A4C49">
            <w:pPr>
              <w:pStyle w:val="Akapitzlist"/>
              <w:numPr>
                <w:ilvl w:val="0"/>
                <w:numId w:val="20"/>
              </w:numPr>
              <w:rPr>
                <w:rFonts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56255C33" w14:textId="77777777" w:rsidR="0012278D" w:rsidRPr="00B42DAB" w:rsidRDefault="0012278D" w:rsidP="0012278D">
            <w:pPr>
              <w:pStyle w:val="Nagwek3"/>
              <w:numPr>
                <w:ilvl w:val="0"/>
                <w:numId w:val="0"/>
              </w:numPr>
              <w:spacing w:before="0" w:after="0"/>
              <w:ind w:left="30" w:hanging="30"/>
              <w:rPr>
                <w:color w:val="000000" w:themeColor="text1"/>
                <w:sz w:val="20"/>
                <w:szCs w:val="20"/>
              </w:rPr>
            </w:pPr>
            <w:r w:rsidRPr="00B42DAB">
              <w:rPr>
                <w:color w:val="000000" w:themeColor="text1"/>
                <w:sz w:val="20"/>
                <w:szCs w:val="20"/>
              </w:rPr>
              <w:t>Transformacja  obecnych interfejsów połączeniowych między systemami do REST API</w:t>
            </w:r>
          </w:p>
        </w:tc>
        <w:tc>
          <w:tcPr>
            <w:tcW w:w="993" w:type="dxa"/>
          </w:tcPr>
          <w:p w14:paraId="724F0291" w14:textId="0900049A" w:rsidR="0012278D" w:rsidRPr="00B42DAB" w:rsidRDefault="0012278D" w:rsidP="0012278D">
            <w:pPr>
              <w:rPr>
                <w:rFonts w:cs="Arial"/>
                <w:iCs/>
                <w:color w:val="000000" w:themeColor="text1"/>
                <w:sz w:val="20"/>
              </w:rPr>
            </w:pPr>
            <w:r w:rsidRPr="00B42DAB">
              <w:rPr>
                <w:rFonts w:cs="Arial"/>
                <w:iCs/>
                <w:color w:val="000000" w:themeColor="text1"/>
                <w:sz w:val="20"/>
              </w:rPr>
              <w:t>A2</w:t>
            </w:r>
            <w:r w:rsidR="004426DB" w:rsidRPr="00B42DAB">
              <w:rPr>
                <w:rFonts w:cs="Arial"/>
                <w:iCs/>
                <w:color w:val="000000" w:themeColor="text1"/>
                <w:sz w:val="20"/>
              </w:rPr>
              <w:t>B</w:t>
            </w:r>
          </w:p>
        </w:tc>
        <w:tc>
          <w:tcPr>
            <w:tcW w:w="2527" w:type="dxa"/>
          </w:tcPr>
          <w:p w14:paraId="6FBAEAB5" w14:textId="77777777" w:rsidR="0012278D" w:rsidRPr="00B42DAB" w:rsidRDefault="004B7F27" w:rsidP="0012278D">
            <w:pPr>
              <w:rPr>
                <w:rFonts w:cs="Arial"/>
                <w:color w:val="000000" w:themeColor="text1"/>
                <w:sz w:val="20"/>
              </w:rPr>
            </w:pPr>
            <w:r w:rsidRPr="00B42DAB">
              <w:rPr>
                <w:rFonts w:cs="Arial"/>
                <w:color w:val="000000" w:themeColor="text1"/>
                <w:sz w:val="20"/>
              </w:rPr>
              <w:t>Gestorzy systemów</w:t>
            </w:r>
          </w:p>
          <w:p w14:paraId="2DCB9170" w14:textId="074169AD" w:rsidR="004030CE" w:rsidRPr="00B42DAB" w:rsidRDefault="00FE37B7" w:rsidP="0012278D">
            <w:pPr>
              <w:rPr>
                <w:rFonts w:cs="Arial"/>
                <w:color w:val="000000" w:themeColor="text1"/>
                <w:sz w:val="20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/>
              </w:rPr>
              <w:t>- 1</w:t>
            </w:r>
            <w:r w:rsidR="001C4398" w:rsidRPr="00B42DAB">
              <w:rPr>
                <w:rFonts w:cs="Arial"/>
                <w:color w:val="000000" w:themeColor="text1"/>
                <w:sz w:val="20"/>
                <w:lang w:val="pl-PL"/>
              </w:rPr>
              <w:t>000</w:t>
            </w:r>
          </w:p>
        </w:tc>
        <w:tc>
          <w:tcPr>
            <w:tcW w:w="1843" w:type="dxa"/>
          </w:tcPr>
          <w:p w14:paraId="2ABEB116" w14:textId="479B9A93" w:rsidR="0012278D" w:rsidRPr="00B42DAB" w:rsidRDefault="0012278D" w:rsidP="0012278D">
            <w:pPr>
              <w:jc w:val="both"/>
              <w:rPr>
                <w:rFonts w:cs="Arial"/>
                <w:color w:val="000000" w:themeColor="text1"/>
                <w:sz w:val="20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/>
              </w:rPr>
              <w:t>Transakcja</w:t>
            </w:r>
          </w:p>
        </w:tc>
      </w:tr>
      <w:bookmarkEnd w:id="26"/>
    </w:tbl>
    <w:p w14:paraId="3E93EA85" w14:textId="2A02C56F" w:rsidR="00143B0D" w:rsidRPr="00B42DAB" w:rsidRDefault="00143B0D" w:rsidP="0012278D">
      <w:pPr>
        <w:pStyle w:val="Akapitzlist"/>
        <w:spacing w:before="120" w:after="360" w:line="240" w:lineRule="auto"/>
        <w:ind w:left="0" w:right="170"/>
        <w:contextualSpacing w:val="0"/>
        <w:jc w:val="left"/>
        <w:outlineLvl w:val="1"/>
        <w:rPr>
          <w:rStyle w:val="Nagwek3Znak"/>
          <w:rFonts w:eastAsiaTheme="minorHAnsi"/>
          <w:b/>
          <w:iCs w:val="0"/>
          <w:color w:val="000000" w:themeColor="text1"/>
        </w:rPr>
      </w:pPr>
    </w:p>
    <w:p w14:paraId="043D9F00" w14:textId="3FCADD96" w:rsidR="005D23CD" w:rsidRPr="00B42DAB" w:rsidRDefault="005D23CD" w:rsidP="005D23CD">
      <w:pPr>
        <w:pStyle w:val="Nagwek2"/>
        <w:spacing w:after="360"/>
        <w:ind w:left="858"/>
        <w:rPr>
          <w:rStyle w:val="Nagwek3Znak"/>
          <w:rFonts w:eastAsiaTheme="minorHAnsi"/>
          <w:b w:val="0"/>
          <w:iCs/>
          <w:color w:val="000000" w:themeColor="text1"/>
        </w:rPr>
      </w:pPr>
      <w:r w:rsidRPr="00B42DAB">
        <w:rPr>
          <w:rStyle w:val="Nagwek3Znak"/>
          <w:rFonts w:eastAsiaTheme="minorHAnsi"/>
          <w:color w:val="000000" w:themeColor="text1"/>
        </w:rPr>
        <w:t xml:space="preserve">Udostępnione informacje sektora </w:t>
      </w:r>
      <w:r w:rsidRPr="00B42DAB">
        <w:rPr>
          <w:color w:val="000000" w:themeColor="text1"/>
          <w:lang w:val="pl-PL"/>
        </w:rPr>
        <w:t>publicznego</w:t>
      </w:r>
      <w:r w:rsidRPr="00B42DAB">
        <w:rPr>
          <w:rStyle w:val="Nagwek3Znak"/>
          <w:rFonts w:eastAsiaTheme="minorHAnsi"/>
          <w:color w:val="000000" w:themeColor="text1"/>
        </w:rPr>
        <w:t xml:space="preserve"> i zdigitalizowane zasoby </w:t>
      </w:r>
    </w:p>
    <w:p w14:paraId="1BE64115" w14:textId="6E2B6DD6" w:rsidR="00E11921" w:rsidRPr="00B42DAB" w:rsidRDefault="00E11921" w:rsidP="005D23CD">
      <w:pPr>
        <w:pStyle w:val="Tekstpodstawowy2"/>
        <w:ind w:left="426"/>
        <w:rPr>
          <w:rFonts w:eastAsiaTheme="minorHAnsi"/>
          <w:color w:val="000000" w:themeColor="text1"/>
          <w:sz w:val="22"/>
          <w:szCs w:val="22"/>
          <w:lang w:val="pl-PL" w:eastAsia="pl-PL"/>
        </w:rPr>
      </w:pPr>
      <w:r w:rsidRPr="00B42DAB">
        <w:rPr>
          <w:rFonts w:eastAsiaTheme="minorHAnsi"/>
          <w:color w:val="000000" w:themeColor="text1"/>
          <w:sz w:val="22"/>
          <w:szCs w:val="22"/>
          <w:lang w:val="pl-PL" w:eastAsia="pl-PL"/>
        </w:rPr>
        <w:t xml:space="preserve">Czy wszystkie zdigitalizowane zasoby objęte projektem będą udostępniane bezpłatnie? TAK/NIE </w:t>
      </w:r>
      <w:r w:rsidRPr="00B42DAB">
        <w:rPr>
          <w:rStyle w:val="Odwoanieprzypisudolnego"/>
          <w:rFonts w:eastAsiaTheme="minorHAnsi"/>
          <w:color w:val="000000" w:themeColor="text1"/>
          <w:sz w:val="22"/>
          <w:szCs w:val="22"/>
          <w:lang w:val="pl-PL" w:eastAsia="pl-PL"/>
        </w:rPr>
        <w:footnoteReference w:id="1"/>
      </w:r>
    </w:p>
    <w:p w14:paraId="784DD24E" w14:textId="3F93AA47" w:rsidR="00D438D0" w:rsidRPr="00B42DAB" w:rsidRDefault="00D438D0" w:rsidP="005D23CD">
      <w:pPr>
        <w:pStyle w:val="Tekstpodstawowy2"/>
        <w:ind w:left="426"/>
        <w:rPr>
          <w:rFonts w:eastAsiaTheme="minorHAnsi"/>
          <w:color w:val="000000" w:themeColor="text1"/>
          <w:sz w:val="22"/>
          <w:szCs w:val="22"/>
          <w:lang w:val="pl-PL" w:eastAsia="pl-PL"/>
        </w:rPr>
      </w:pPr>
      <w:r w:rsidRPr="00B42DAB">
        <w:rPr>
          <w:rFonts w:eastAsiaTheme="minorHAnsi"/>
          <w:color w:val="000000" w:themeColor="text1"/>
          <w:sz w:val="22"/>
          <w:szCs w:val="22"/>
          <w:lang w:val="pl-PL" w:eastAsia="pl-PL"/>
        </w:rPr>
        <w:t>NIE DOTYCZY</w:t>
      </w:r>
    </w:p>
    <w:p w14:paraId="5F316700" w14:textId="77777777" w:rsidR="00AD549B" w:rsidRPr="00B42DAB" w:rsidRDefault="00AD549B" w:rsidP="000D2CE6">
      <w:pPr>
        <w:rPr>
          <w:color w:val="000000" w:themeColor="text1"/>
          <w:lang w:val="pl-PL"/>
        </w:rPr>
      </w:pPr>
    </w:p>
    <w:p w14:paraId="5FBF95A0" w14:textId="73473DFE" w:rsidR="00440618" w:rsidRPr="00B42DAB" w:rsidRDefault="00B73C22" w:rsidP="005D23CD">
      <w:pPr>
        <w:pStyle w:val="Nagwek2"/>
        <w:keepLines/>
        <w:spacing w:before="40" w:line="256" w:lineRule="auto"/>
        <w:ind w:left="858"/>
        <w:rPr>
          <w:color w:val="000000" w:themeColor="text1"/>
          <w:lang w:val="pl-PL"/>
        </w:rPr>
      </w:pPr>
      <w:r w:rsidRPr="00B42DAB">
        <w:rPr>
          <w:color w:val="000000" w:themeColor="text1"/>
          <w:lang w:val="pl-PL"/>
        </w:rPr>
        <w:t>P</w:t>
      </w:r>
      <w:r w:rsidR="007063B2" w:rsidRPr="00B42DAB">
        <w:rPr>
          <w:color w:val="000000" w:themeColor="text1"/>
          <w:lang w:val="pl-PL"/>
        </w:rPr>
        <w:t xml:space="preserve">rodukty </w:t>
      </w:r>
      <w:r w:rsidR="005349BA" w:rsidRPr="00B42DAB">
        <w:rPr>
          <w:color w:val="000000" w:themeColor="text1"/>
          <w:lang w:val="pl-PL"/>
        </w:rPr>
        <w:t xml:space="preserve">końcowe </w:t>
      </w:r>
      <w:r w:rsidR="007063B2" w:rsidRPr="00B42DAB">
        <w:rPr>
          <w:color w:val="000000" w:themeColor="text1"/>
          <w:lang w:val="pl-PL"/>
        </w:rPr>
        <w:t>projektu</w:t>
      </w:r>
    </w:p>
    <w:tbl>
      <w:tblPr>
        <w:tblStyle w:val="Tabela-Siatka"/>
        <w:tblW w:w="9632" w:type="dxa"/>
        <w:tblInd w:w="421" w:type="dxa"/>
        <w:tblLook w:val="04A0" w:firstRow="1" w:lastRow="0" w:firstColumn="1" w:lastColumn="0" w:noHBand="0" w:noVBand="1"/>
      </w:tblPr>
      <w:tblGrid>
        <w:gridCol w:w="7908"/>
        <w:gridCol w:w="1724"/>
      </w:tblGrid>
      <w:tr w:rsidR="00E15B47" w:rsidRPr="00B42DAB" w14:paraId="32EF2904" w14:textId="77777777" w:rsidTr="006A0F39">
        <w:tc>
          <w:tcPr>
            <w:tcW w:w="7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29D7D54E" w14:textId="77777777" w:rsidR="00E15B47" w:rsidRPr="00B42DAB" w:rsidRDefault="00E15B47" w:rsidP="00901564">
            <w:pPr>
              <w:spacing w:before="120" w:after="120"/>
              <w:jc w:val="center"/>
              <w:rPr>
                <w:rFonts w:cs="Arial"/>
                <w:b/>
                <w:color w:val="000000" w:themeColor="text1"/>
                <w:sz w:val="20"/>
                <w:lang w:val="pl-PL"/>
              </w:rPr>
            </w:pPr>
            <w:r w:rsidRPr="00B42DAB">
              <w:rPr>
                <w:rFonts w:cs="Arial"/>
                <w:b/>
                <w:color w:val="000000" w:themeColor="text1"/>
                <w:sz w:val="20"/>
                <w:lang w:val="pl-PL"/>
              </w:rPr>
              <w:t>Nazwa produktu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581EDC1D" w14:textId="77777777" w:rsidR="00E15B47" w:rsidRPr="00B42DAB" w:rsidRDefault="00E15B47" w:rsidP="00901564">
            <w:pPr>
              <w:spacing w:before="120" w:after="120"/>
              <w:jc w:val="center"/>
              <w:rPr>
                <w:rFonts w:cs="Arial"/>
                <w:b/>
                <w:color w:val="000000" w:themeColor="text1"/>
                <w:sz w:val="20"/>
                <w:lang w:val="pl-PL"/>
              </w:rPr>
            </w:pPr>
            <w:r w:rsidRPr="00B42DAB">
              <w:rPr>
                <w:rFonts w:cs="Arial"/>
                <w:b/>
                <w:color w:val="000000" w:themeColor="text1"/>
                <w:sz w:val="20"/>
                <w:lang w:val="pl-PL"/>
              </w:rPr>
              <w:t>Planowana data wdrożenia</w:t>
            </w:r>
          </w:p>
        </w:tc>
      </w:tr>
      <w:tr w:rsidR="00E15B47" w:rsidRPr="00B42DAB" w14:paraId="02085046" w14:textId="77777777" w:rsidTr="006A0F39">
        <w:tc>
          <w:tcPr>
            <w:tcW w:w="7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5482F" w14:textId="41DA875A" w:rsidR="00E15B47" w:rsidRPr="00B42DAB" w:rsidRDefault="00E15B47" w:rsidP="00901564">
            <w:pPr>
              <w:rPr>
                <w:rFonts w:cs="Arial"/>
                <w:color w:val="000000" w:themeColor="text1"/>
                <w:sz w:val="20"/>
                <w:szCs w:val="18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EWP2.0 – moduł </w:t>
            </w:r>
            <w:r w:rsidR="006B2E5E"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ewidencji</w:t>
            </w: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 osób </w:t>
            </w:r>
            <w:r w:rsidR="006216F7"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wjeżdżających na terytorium RP, przebywających </w:t>
            </w: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na kwarantannie</w:t>
            </w:r>
            <w:r w:rsidR="006216F7"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 i izolacji domowej, izolatorium i na hospitalizacji w szpitalu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AF02BA" w14:textId="77777777" w:rsidR="00E15B47" w:rsidRPr="00B42DAB" w:rsidRDefault="00E15B47" w:rsidP="00901564">
            <w:pPr>
              <w:rPr>
                <w:rFonts w:cs="Arial"/>
                <w:color w:val="000000" w:themeColor="text1"/>
                <w:sz w:val="20"/>
                <w:szCs w:val="18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szCs w:val="18"/>
                <w:lang w:val="pl-PL"/>
              </w:rPr>
              <w:t>31.03.2020</w:t>
            </w:r>
          </w:p>
        </w:tc>
      </w:tr>
      <w:tr w:rsidR="00E15B47" w:rsidRPr="00B42DAB" w14:paraId="7B3DAC8E" w14:textId="77777777" w:rsidTr="006A0F39">
        <w:tc>
          <w:tcPr>
            <w:tcW w:w="7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C3179" w14:textId="20E368DD" w:rsidR="00E15B47" w:rsidRPr="00B42DAB" w:rsidRDefault="00E15B47" w:rsidP="00901564">
            <w:pPr>
              <w:rPr>
                <w:rFonts w:cs="Arial"/>
                <w:color w:val="000000" w:themeColor="text1"/>
                <w:sz w:val="20"/>
                <w:szCs w:val="18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EWP2.0 – </w:t>
            </w:r>
            <w:r w:rsidR="00150E4E"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W</w:t>
            </w: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yszukiwani</w:t>
            </w:r>
            <w:r w:rsidR="006216F7"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e</w:t>
            </w: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 osób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2B099" w14:textId="77777777" w:rsidR="00E15B47" w:rsidRPr="00B42DAB" w:rsidRDefault="00E15B47" w:rsidP="00901564">
            <w:pPr>
              <w:rPr>
                <w:rFonts w:cs="Arial"/>
                <w:color w:val="000000" w:themeColor="text1"/>
                <w:sz w:val="20"/>
                <w:szCs w:val="18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szCs w:val="18"/>
                <w:lang w:val="pl-PL"/>
              </w:rPr>
              <w:t>15.04.2020</w:t>
            </w:r>
          </w:p>
        </w:tc>
      </w:tr>
      <w:tr w:rsidR="00E15B47" w:rsidRPr="00B42DAB" w14:paraId="557BA32E" w14:textId="77777777" w:rsidTr="006A0F39">
        <w:tc>
          <w:tcPr>
            <w:tcW w:w="7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1AEAA" w14:textId="4F3AB509" w:rsidR="00E15B47" w:rsidRPr="00B42DAB" w:rsidRDefault="00E15B47" w:rsidP="00901564">
            <w:pPr>
              <w:rPr>
                <w:rFonts w:cs="Arial"/>
                <w:color w:val="000000" w:themeColor="text1"/>
                <w:sz w:val="20"/>
                <w:szCs w:val="18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EWP2.0 – </w:t>
            </w:r>
            <w:r w:rsidR="00150E4E"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M</w:t>
            </w: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oduł dla służb mundurowych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6529A" w14:textId="77777777" w:rsidR="00E15B47" w:rsidRPr="00B42DAB" w:rsidRDefault="00E15B47" w:rsidP="00901564">
            <w:pPr>
              <w:rPr>
                <w:rFonts w:cs="Arial"/>
                <w:color w:val="000000" w:themeColor="text1"/>
                <w:sz w:val="20"/>
                <w:szCs w:val="18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szCs w:val="18"/>
                <w:lang w:val="pl-PL"/>
              </w:rPr>
              <w:t>30.04.2020</w:t>
            </w:r>
          </w:p>
        </w:tc>
      </w:tr>
      <w:tr w:rsidR="00E15B47" w:rsidRPr="00B42DAB" w14:paraId="04DDB2C5" w14:textId="77777777" w:rsidTr="006A0F39">
        <w:tc>
          <w:tcPr>
            <w:tcW w:w="7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FEF43" w14:textId="1A3FF071" w:rsidR="00E15B47" w:rsidRPr="00B42DAB" w:rsidRDefault="00E15B47" w:rsidP="00901564">
            <w:pPr>
              <w:rPr>
                <w:rFonts w:cs="Arial"/>
                <w:color w:val="000000" w:themeColor="text1"/>
                <w:sz w:val="20"/>
                <w:szCs w:val="18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EWP2.0 – </w:t>
            </w:r>
            <w:r w:rsidR="00150E4E"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M</w:t>
            </w: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oduł raportowy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A7EC2" w14:textId="77777777" w:rsidR="00E15B47" w:rsidRPr="00B42DAB" w:rsidRDefault="00E15B47" w:rsidP="00901564">
            <w:pPr>
              <w:rPr>
                <w:rFonts w:cs="Arial"/>
                <w:color w:val="000000" w:themeColor="text1"/>
                <w:sz w:val="20"/>
                <w:szCs w:val="18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szCs w:val="18"/>
                <w:lang w:val="pl-PL"/>
              </w:rPr>
              <w:t>30.04.2020</w:t>
            </w:r>
          </w:p>
        </w:tc>
      </w:tr>
      <w:tr w:rsidR="00E15B47" w:rsidRPr="00B42DAB" w14:paraId="38CEDCD5" w14:textId="77777777" w:rsidTr="006A0F39">
        <w:tc>
          <w:tcPr>
            <w:tcW w:w="7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FF553" w14:textId="4D4AB483" w:rsidR="00E15B47" w:rsidRPr="00B42DAB" w:rsidRDefault="00E15B47" w:rsidP="00901564">
            <w:pPr>
              <w:rPr>
                <w:rFonts w:cs="Arial"/>
                <w:color w:val="000000" w:themeColor="text1"/>
                <w:sz w:val="20"/>
                <w:szCs w:val="18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EWP2.0 – </w:t>
            </w:r>
            <w:r w:rsidR="00150E4E"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M</w:t>
            </w: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oduł zleceń testów </w:t>
            </w:r>
            <w:r w:rsidR="006216F7"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  </w:t>
            </w:r>
            <w:r w:rsidR="008B75C6"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(w kierunku </w:t>
            </w:r>
            <w:r w:rsidR="006216F7"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SARS</w:t>
            </w:r>
            <w:r w:rsidR="00EE42B4"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-</w:t>
            </w:r>
            <w:r w:rsidR="006216F7"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CoV-2</w:t>
            </w:r>
            <w:r w:rsidR="008B75C6"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)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34F1E" w14:textId="77777777" w:rsidR="00E15B47" w:rsidRPr="00B42DAB" w:rsidRDefault="00E15B47" w:rsidP="00901564">
            <w:pPr>
              <w:rPr>
                <w:rFonts w:cs="Arial"/>
                <w:color w:val="000000" w:themeColor="text1"/>
                <w:sz w:val="20"/>
                <w:szCs w:val="18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szCs w:val="18"/>
                <w:lang w:val="pl-PL"/>
              </w:rPr>
              <w:t>31.05.2020</w:t>
            </w:r>
          </w:p>
        </w:tc>
      </w:tr>
      <w:tr w:rsidR="00E15B47" w:rsidRPr="00B42DAB" w14:paraId="2B8EFF70" w14:textId="77777777" w:rsidTr="006A0F39">
        <w:tc>
          <w:tcPr>
            <w:tcW w:w="7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AB44A" w14:textId="45FBD769" w:rsidR="00E15B47" w:rsidRPr="00B42DAB" w:rsidRDefault="00E15B47" w:rsidP="00901564">
            <w:pPr>
              <w:rPr>
                <w:rFonts w:cs="Arial"/>
                <w:color w:val="000000" w:themeColor="text1"/>
                <w:sz w:val="20"/>
                <w:szCs w:val="18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EWP2.0 – </w:t>
            </w:r>
            <w:r w:rsidR="00150E4E"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M</w:t>
            </w: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oduł danych archiwalnych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35DB7" w14:textId="77777777" w:rsidR="00E15B47" w:rsidRPr="00B42DAB" w:rsidRDefault="00E15B47" w:rsidP="00901564">
            <w:pPr>
              <w:rPr>
                <w:rFonts w:cs="Arial"/>
                <w:color w:val="000000" w:themeColor="text1"/>
                <w:sz w:val="20"/>
                <w:szCs w:val="18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szCs w:val="18"/>
                <w:lang w:val="pl-PL"/>
              </w:rPr>
              <w:t>31.05.2020</w:t>
            </w:r>
          </w:p>
        </w:tc>
      </w:tr>
      <w:tr w:rsidR="00E15B47" w:rsidRPr="00B42DAB" w14:paraId="31542D37" w14:textId="77777777" w:rsidTr="006A0F39">
        <w:tc>
          <w:tcPr>
            <w:tcW w:w="7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A29E1" w14:textId="6983BE78" w:rsidR="00E15B47" w:rsidRPr="00B42DAB" w:rsidRDefault="00E15B47" w:rsidP="00901564">
            <w:pPr>
              <w:rPr>
                <w:rFonts w:cs="Arial"/>
                <w:color w:val="000000" w:themeColor="text1"/>
                <w:sz w:val="20"/>
                <w:szCs w:val="18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EWP2.0 – </w:t>
            </w:r>
            <w:r w:rsidR="00150E4E"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I</w:t>
            </w: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nterfejs komunikacyjny z laboratoriami (udostępnienie)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56D6F" w14:textId="77777777" w:rsidR="00E15B47" w:rsidRPr="00B42DAB" w:rsidRDefault="00E15B47" w:rsidP="00901564">
            <w:pPr>
              <w:rPr>
                <w:rFonts w:cs="Arial"/>
                <w:color w:val="000000" w:themeColor="text1"/>
                <w:sz w:val="20"/>
                <w:szCs w:val="18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szCs w:val="18"/>
                <w:lang w:val="pl-PL"/>
              </w:rPr>
              <w:t>01.06.2020</w:t>
            </w:r>
          </w:p>
        </w:tc>
      </w:tr>
      <w:tr w:rsidR="00E15B47" w:rsidRPr="00B42DAB" w14:paraId="09A90683" w14:textId="77777777" w:rsidTr="006A0F39">
        <w:tc>
          <w:tcPr>
            <w:tcW w:w="7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7746C" w14:textId="696B030D" w:rsidR="00E15B47" w:rsidRPr="00B42DAB" w:rsidRDefault="00E15B47" w:rsidP="00901564">
            <w:pPr>
              <w:rPr>
                <w:rFonts w:cs="Arial"/>
                <w:color w:val="000000" w:themeColor="text1"/>
                <w:sz w:val="20"/>
                <w:szCs w:val="18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EWP2.0 – </w:t>
            </w:r>
            <w:r w:rsidR="00150E4E"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I</w:t>
            </w: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nterfejs restowy z I</w:t>
            </w:r>
            <w:r w:rsidR="002F24E6"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KARD</w:t>
            </w: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 +rozszerzenie 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9F3C2" w14:textId="77777777" w:rsidR="00E15B47" w:rsidRPr="00B42DAB" w:rsidRDefault="00E15B47" w:rsidP="00901564">
            <w:pPr>
              <w:rPr>
                <w:rFonts w:cs="Arial"/>
                <w:color w:val="000000" w:themeColor="text1"/>
                <w:sz w:val="20"/>
                <w:szCs w:val="18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szCs w:val="18"/>
                <w:lang w:val="pl-PL"/>
              </w:rPr>
              <w:t>15.06.2020</w:t>
            </w:r>
          </w:p>
        </w:tc>
      </w:tr>
      <w:tr w:rsidR="00E15B47" w:rsidRPr="00B42DAB" w14:paraId="1A122AEE" w14:textId="77777777" w:rsidTr="006A0F39">
        <w:tc>
          <w:tcPr>
            <w:tcW w:w="7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B896F" w14:textId="4960F518" w:rsidR="00E15B47" w:rsidRPr="00B42DAB" w:rsidRDefault="00E15B47" w:rsidP="00901564">
            <w:pPr>
              <w:rPr>
                <w:rFonts w:cs="Arial"/>
                <w:color w:val="000000" w:themeColor="text1"/>
                <w:sz w:val="20"/>
                <w:szCs w:val="18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EWP2.0 – </w:t>
            </w:r>
            <w:r w:rsidR="00150E4E"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I</w:t>
            </w: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nterfejs restowy z P1  + rozszerzenie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449DB" w14:textId="77777777" w:rsidR="00E15B47" w:rsidRPr="00B42DAB" w:rsidRDefault="00E15B47" w:rsidP="00901564">
            <w:pPr>
              <w:rPr>
                <w:rFonts w:cs="Arial"/>
                <w:color w:val="000000" w:themeColor="text1"/>
                <w:sz w:val="20"/>
                <w:szCs w:val="18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szCs w:val="18"/>
                <w:lang w:val="pl-PL"/>
              </w:rPr>
              <w:t>30.06.2020</w:t>
            </w:r>
          </w:p>
        </w:tc>
      </w:tr>
      <w:tr w:rsidR="00E15B47" w:rsidRPr="00B42DAB" w14:paraId="49A6FECA" w14:textId="77777777" w:rsidTr="006A0F39">
        <w:tc>
          <w:tcPr>
            <w:tcW w:w="7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5B42B" w14:textId="77777777" w:rsidR="00E15B47" w:rsidRPr="00B42DAB" w:rsidRDefault="00E15B47" w:rsidP="00901564">
            <w:pPr>
              <w:rPr>
                <w:rFonts w:cs="Arial"/>
                <w:color w:val="000000" w:themeColor="text1"/>
                <w:sz w:val="20"/>
                <w:szCs w:val="18"/>
              </w:rPr>
            </w:pPr>
            <w:r w:rsidRPr="00B42DAB">
              <w:rPr>
                <w:rFonts w:cs="Arial"/>
                <w:color w:val="000000" w:themeColor="text1"/>
                <w:sz w:val="20"/>
                <w:lang w:eastAsia="pl-PL"/>
              </w:rPr>
              <w:t>EWP2.0/EWP3.0 – baza danych Oracle Enterprise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DA8F1" w14:textId="77777777" w:rsidR="00E15B47" w:rsidRPr="00B42DAB" w:rsidRDefault="00E15B47" w:rsidP="00901564">
            <w:pPr>
              <w:rPr>
                <w:rFonts w:cs="Arial"/>
                <w:color w:val="000000" w:themeColor="text1"/>
                <w:sz w:val="20"/>
                <w:szCs w:val="18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szCs w:val="18"/>
                <w:lang w:val="pl-PL"/>
              </w:rPr>
              <w:t>15.09.2020</w:t>
            </w:r>
          </w:p>
        </w:tc>
      </w:tr>
      <w:tr w:rsidR="00E15B47" w:rsidRPr="00B42DAB" w14:paraId="52FFD6EE" w14:textId="77777777" w:rsidTr="006A0F39">
        <w:tc>
          <w:tcPr>
            <w:tcW w:w="7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97209" w14:textId="4D01E39B" w:rsidR="00E15B47" w:rsidRPr="00B42DAB" w:rsidRDefault="00E15B47" w:rsidP="00901564">
            <w:pPr>
              <w:rPr>
                <w:rFonts w:cs="Arial"/>
                <w:color w:val="000000" w:themeColor="text1"/>
                <w:sz w:val="20"/>
                <w:szCs w:val="18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lastRenderedPageBreak/>
              <w:t xml:space="preserve">EWP3.0 – </w:t>
            </w:r>
            <w:r w:rsidR="009C6A01"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M</w:t>
            </w: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oduł </w:t>
            </w:r>
            <w:r w:rsidR="00150E4E"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Osoba 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89745" w14:textId="77777777" w:rsidR="00E15B47" w:rsidRPr="00B42DAB" w:rsidRDefault="00E15B47" w:rsidP="00901564">
            <w:pPr>
              <w:rPr>
                <w:rFonts w:cs="Arial"/>
                <w:color w:val="000000" w:themeColor="text1"/>
                <w:sz w:val="20"/>
                <w:szCs w:val="18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szCs w:val="18"/>
                <w:lang w:val="pl-PL"/>
              </w:rPr>
              <w:t>30.06.2020</w:t>
            </w:r>
          </w:p>
        </w:tc>
      </w:tr>
      <w:tr w:rsidR="00150E4E" w:rsidRPr="00B42DAB" w14:paraId="7C60738B" w14:textId="77777777" w:rsidTr="00BC7BB2">
        <w:tc>
          <w:tcPr>
            <w:tcW w:w="7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1E72C" w14:textId="753BCEA8" w:rsidR="00150E4E" w:rsidRPr="00B42DAB" w:rsidRDefault="00150E4E" w:rsidP="0090156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EWP3.0 – Moduł Relacja 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E3CD5" w14:textId="5C7CC50E" w:rsidR="00150E4E" w:rsidRPr="00B42DAB" w:rsidRDefault="00150E4E" w:rsidP="00901564">
            <w:pPr>
              <w:rPr>
                <w:rFonts w:cs="Arial"/>
                <w:color w:val="000000" w:themeColor="text1"/>
                <w:sz w:val="20"/>
                <w:szCs w:val="18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szCs w:val="18"/>
                <w:lang w:val="pl-PL"/>
              </w:rPr>
              <w:t>30.06.2020</w:t>
            </w:r>
          </w:p>
        </w:tc>
      </w:tr>
      <w:tr w:rsidR="00E15B47" w:rsidRPr="00B42DAB" w14:paraId="1663B013" w14:textId="77777777" w:rsidTr="00867A0C">
        <w:tc>
          <w:tcPr>
            <w:tcW w:w="7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55064" w14:textId="4FD1AC56" w:rsidR="00E15B47" w:rsidRPr="00B42DAB" w:rsidRDefault="00E15B47" w:rsidP="00901564">
            <w:pPr>
              <w:rPr>
                <w:rFonts w:cs="Arial"/>
                <w:color w:val="000000" w:themeColor="text1"/>
                <w:sz w:val="20"/>
                <w:szCs w:val="18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EWP3.0 – </w:t>
            </w:r>
            <w:r w:rsidR="009C6A01"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M</w:t>
            </w: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oduł</w:t>
            </w:r>
            <w:r w:rsidR="00150E4E"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 Zlecenie testu </w:t>
            </w:r>
            <w:r w:rsidR="008B75C6"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 (w kierunku SARS-CoV-2)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9D455" w14:textId="77777777" w:rsidR="00E15B47" w:rsidRPr="00B42DAB" w:rsidRDefault="00E15B47" w:rsidP="00901564">
            <w:pPr>
              <w:rPr>
                <w:rFonts w:cs="Arial"/>
                <w:color w:val="000000" w:themeColor="text1"/>
                <w:sz w:val="20"/>
                <w:szCs w:val="18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szCs w:val="18"/>
                <w:lang w:val="pl-PL"/>
              </w:rPr>
              <w:t>30.06.2020</w:t>
            </w:r>
          </w:p>
        </w:tc>
      </w:tr>
      <w:tr w:rsidR="00E15B47" w:rsidRPr="00B42DAB" w14:paraId="689C4AFB" w14:textId="77777777" w:rsidTr="00867A0C">
        <w:tc>
          <w:tcPr>
            <w:tcW w:w="7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691A9" w14:textId="50326C0A" w:rsidR="00E15B47" w:rsidRPr="00B42DAB" w:rsidRDefault="00E15B47" w:rsidP="00901564">
            <w:pPr>
              <w:rPr>
                <w:rFonts w:cs="Arial"/>
                <w:color w:val="000000" w:themeColor="text1"/>
                <w:sz w:val="20"/>
                <w:szCs w:val="18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EWP3.0 – </w:t>
            </w:r>
            <w:r w:rsidR="009C6A01"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M</w:t>
            </w: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oduł dla </w:t>
            </w:r>
            <w:r w:rsidR="00150E4E"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S</w:t>
            </w: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łużb </w:t>
            </w:r>
            <w:r w:rsidR="00150E4E"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M</w:t>
            </w: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undurowych 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EC22F" w14:textId="77777777" w:rsidR="00E15B47" w:rsidRPr="00B42DAB" w:rsidRDefault="00E15B47" w:rsidP="00901564">
            <w:pPr>
              <w:rPr>
                <w:rFonts w:cs="Arial"/>
                <w:color w:val="000000" w:themeColor="text1"/>
                <w:sz w:val="20"/>
                <w:szCs w:val="18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szCs w:val="18"/>
                <w:lang w:val="pl-PL"/>
              </w:rPr>
              <w:t>30.08.2020</w:t>
            </w:r>
          </w:p>
        </w:tc>
      </w:tr>
      <w:tr w:rsidR="00E15B47" w:rsidRPr="00B42DAB" w14:paraId="50F4903C" w14:textId="77777777" w:rsidTr="00867A0C">
        <w:tc>
          <w:tcPr>
            <w:tcW w:w="7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56B14" w14:textId="565C8EF0" w:rsidR="00E15B47" w:rsidRPr="00B42DAB" w:rsidRDefault="00E15B47" w:rsidP="00901564">
            <w:pPr>
              <w:rPr>
                <w:rFonts w:cs="Arial"/>
                <w:color w:val="000000" w:themeColor="text1"/>
                <w:sz w:val="20"/>
                <w:szCs w:val="18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EWP3.0 – </w:t>
            </w:r>
            <w:r w:rsidR="003332F3">
              <w:rPr>
                <w:rFonts w:cs="Arial"/>
                <w:color w:val="000000" w:themeColor="text1"/>
                <w:sz w:val="20"/>
                <w:lang w:val="pl-PL" w:eastAsia="pl-PL"/>
              </w:rPr>
              <w:t>Moduł dla Infolinii (</w:t>
            </w:r>
            <w:r w:rsidR="009C6A01"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W</w:t>
            </w: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yszukiw</w:t>
            </w:r>
            <w:r w:rsidR="00BC7BB2"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anie</w:t>
            </w: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 osób</w:t>
            </w:r>
            <w:r w:rsidR="003332F3">
              <w:rPr>
                <w:rFonts w:cs="Arial"/>
                <w:color w:val="000000" w:themeColor="text1"/>
                <w:sz w:val="20"/>
                <w:lang w:val="pl-PL" w:eastAsia="pl-PL"/>
              </w:rPr>
              <w:t>)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9CDAF" w14:textId="77777777" w:rsidR="00E15B47" w:rsidRPr="00B42DAB" w:rsidRDefault="00E15B47" w:rsidP="00901564">
            <w:pPr>
              <w:rPr>
                <w:rFonts w:cs="Arial"/>
                <w:color w:val="000000" w:themeColor="text1"/>
                <w:sz w:val="20"/>
                <w:szCs w:val="18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szCs w:val="18"/>
                <w:lang w:val="pl-PL"/>
              </w:rPr>
              <w:t>30.08.2020</w:t>
            </w:r>
          </w:p>
        </w:tc>
      </w:tr>
      <w:tr w:rsidR="00EE42B4" w:rsidRPr="00B42DAB" w14:paraId="70D5FD23" w14:textId="77777777" w:rsidTr="00867A0C">
        <w:tc>
          <w:tcPr>
            <w:tcW w:w="7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0D1E6" w14:textId="7443FEA0" w:rsidR="00EE42B4" w:rsidRPr="00B42DAB" w:rsidRDefault="00EE42B4" w:rsidP="0090156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EWP3.0 – </w:t>
            </w:r>
            <w:r w:rsidR="009C6A01"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M</w:t>
            </w: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oduł raportowy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161EA" w14:textId="061697B6" w:rsidR="00EE42B4" w:rsidRPr="00B42DAB" w:rsidRDefault="00277EB3" w:rsidP="00901564">
            <w:pPr>
              <w:rPr>
                <w:rFonts w:cs="Arial"/>
                <w:color w:val="000000" w:themeColor="text1"/>
                <w:sz w:val="20"/>
                <w:szCs w:val="18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szCs w:val="18"/>
                <w:lang w:val="pl-PL"/>
              </w:rPr>
              <w:t>3</w:t>
            </w:r>
            <w:r w:rsidR="00EE42B4" w:rsidRPr="00B42DAB">
              <w:rPr>
                <w:rFonts w:cs="Arial"/>
                <w:color w:val="000000" w:themeColor="text1"/>
                <w:sz w:val="20"/>
                <w:szCs w:val="18"/>
                <w:lang w:val="pl-PL"/>
              </w:rPr>
              <w:t>1.</w:t>
            </w:r>
            <w:r w:rsidRPr="00B42DAB">
              <w:rPr>
                <w:rFonts w:cs="Arial"/>
                <w:color w:val="000000" w:themeColor="text1"/>
                <w:sz w:val="20"/>
                <w:szCs w:val="18"/>
                <w:lang w:val="pl-PL"/>
              </w:rPr>
              <w:t>12</w:t>
            </w:r>
            <w:r w:rsidR="00EE42B4" w:rsidRPr="00B42DAB">
              <w:rPr>
                <w:rFonts w:cs="Arial"/>
                <w:color w:val="000000" w:themeColor="text1"/>
                <w:sz w:val="20"/>
                <w:szCs w:val="18"/>
                <w:lang w:val="pl-PL"/>
              </w:rPr>
              <w:t>.2020</w:t>
            </w:r>
          </w:p>
        </w:tc>
      </w:tr>
      <w:tr w:rsidR="00115AFC" w:rsidRPr="00B42DAB" w14:paraId="6DD8BCAC" w14:textId="77777777" w:rsidTr="00867A0C">
        <w:tc>
          <w:tcPr>
            <w:tcW w:w="7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4CA31" w14:textId="0BE543AE" w:rsidR="003332F3" w:rsidRPr="00B42DAB" w:rsidRDefault="00115AFC" w:rsidP="003332F3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EWP3.0 – Rozszerzenie interfejsu </w:t>
            </w:r>
            <w:r w:rsidR="000A682D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REST API </w:t>
            </w:r>
            <w:r w:rsidR="003332F3">
              <w:rPr>
                <w:rFonts w:cs="Arial"/>
                <w:color w:val="000000" w:themeColor="text1"/>
                <w:sz w:val="20"/>
                <w:lang w:val="pl-PL" w:eastAsia="pl-PL"/>
              </w:rPr>
              <w:t>(w tym również t</w:t>
            </w:r>
            <w:r w:rsidR="003332F3" w:rsidRPr="003332F3">
              <w:rPr>
                <w:rFonts w:cs="Arial"/>
                <w:color w:val="000000" w:themeColor="text1"/>
                <w:sz w:val="20"/>
                <w:lang w:val="pl-PL" w:eastAsia="pl-PL"/>
              </w:rPr>
              <w:t>ransformacja obecnych interfejsów połączeniowych między systemami do REST API</w:t>
            </w:r>
            <w:r w:rsidR="003332F3">
              <w:rPr>
                <w:rFonts w:cs="Arial"/>
                <w:color w:val="000000" w:themeColor="text1"/>
                <w:sz w:val="20"/>
                <w:lang w:val="pl-PL" w:eastAsia="pl-PL"/>
              </w:rPr>
              <w:t>)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D8A21" w14:textId="34769FE2" w:rsidR="00115AFC" w:rsidRPr="00B42DAB" w:rsidRDefault="00BC7BB2" w:rsidP="00901564">
            <w:pPr>
              <w:rPr>
                <w:rFonts w:cs="Arial"/>
                <w:color w:val="000000" w:themeColor="text1"/>
                <w:sz w:val="20"/>
                <w:szCs w:val="18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szCs w:val="18"/>
                <w:lang w:val="pl-PL"/>
              </w:rPr>
              <w:t>3</w:t>
            </w:r>
            <w:r w:rsidR="00277EB3" w:rsidRPr="00B42DAB">
              <w:rPr>
                <w:rFonts w:cs="Arial"/>
                <w:color w:val="000000" w:themeColor="text1"/>
                <w:sz w:val="20"/>
                <w:szCs w:val="18"/>
                <w:lang w:val="pl-PL"/>
              </w:rPr>
              <w:t>1</w:t>
            </w:r>
            <w:r w:rsidRPr="00B42DAB">
              <w:rPr>
                <w:rFonts w:cs="Arial"/>
                <w:color w:val="000000" w:themeColor="text1"/>
                <w:sz w:val="20"/>
                <w:szCs w:val="18"/>
                <w:lang w:val="pl-PL"/>
              </w:rPr>
              <w:t>.</w:t>
            </w:r>
            <w:r w:rsidR="00D64EBC" w:rsidRPr="00B42DAB">
              <w:rPr>
                <w:rFonts w:cs="Arial"/>
                <w:color w:val="000000" w:themeColor="text1"/>
                <w:sz w:val="20"/>
                <w:szCs w:val="18"/>
                <w:lang w:val="pl-PL"/>
              </w:rPr>
              <w:t>12</w:t>
            </w:r>
            <w:r w:rsidRPr="00B42DAB">
              <w:rPr>
                <w:rFonts w:cs="Arial"/>
                <w:color w:val="000000" w:themeColor="text1"/>
                <w:sz w:val="20"/>
                <w:szCs w:val="18"/>
                <w:lang w:val="pl-PL"/>
              </w:rPr>
              <w:t>.2020</w:t>
            </w:r>
          </w:p>
        </w:tc>
      </w:tr>
      <w:tr w:rsidR="00D772E0" w:rsidRPr="00B42DAB" w14:paraId="6096F17E" w14:textId="77777777" w:rsidTr="00867A0C">
        <w:tc>
          <w:tcPr>
            <w:tcW w:w="7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92D23" w14:textId="1E33F3A1" w:rsidR="00D772E0" w:rsidRPr="00B42DAB" w:rsidRDefault="00D772E0" w:rsidP="0090156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EWP – Panel raportowy (dasboardy w HD)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5901F" w14:textId="7E9470FA" w:rsidR="00D772E0" w:rsidRPr="00B42DAB" w:rsidRDefault="00D772E0" w:rsidP="00901564">
            <w:pPr>
              <w:rPr>
                <w:rFonts w:cs="Arial"/>
                <w:color w:val="000000" w:themeColor="text1"/>
                <w:sz w:val="20"/>
                <w:szCs w:val="18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szCs w:val="18"/>
                <w:lang w:val="pl-PL"/>
              </w:rPr>
              <w:t>31.12.2020</w:t>
            </w:r>
          </w:p>
        </w:tc>
      </w:tr>
      <w:tr w:rsidR="00D64EBC" w:rsidRPr="00B42DAB" w14:paraId="59449073" w14:textId="77777777" w:rsidTr="00867A0C">
        <w:tc>
          <w:tcPr>
            <w:tcW w:w="7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679EB" w14:textId="1811CBCC" w:rsidR="00D64EBC" w:rsidRPr="00B42DAB" w:rsidRDefault="00D64EBC" w:rsidP="0090156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EWP – wdrożona na produkcję kolejna (zoptymalizowana) wersja systemu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FE518" w14:textId="37CF67B5" w:rsidR="00D64EBC" w:rsidRPr="00B42DAB" w:rsidRDefault="00D64EBC" w:rsidP="00901564">
            <w:pPr>
              <w:rPr>
                <w:rFonts w:cs="Arial"/>
                <w:color w:val="000000" w:themeColor="text1"/>
                <w:sz w:val="20"/>
                <w:szCs w:val="18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szCs w:val="18"/>
                <w:lang w:val="pl-PL"/>
              </w:rPr>
              <w:t>30.06.2021</w:t>
            </w:r>
          </w:p>
        </w:tc>
      </w:tr>
      <w:tr w:rsidR="00E15B47" w:rsidRPr="00B42DAB" w14:paraId="5438C403" w14:textId="77777777" w:rsidTr="00867A0C">
        <w:tc>
          <w:tcPr>
            <w:tcW w:w="7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E2995" w14:textId="45E06849" w:rsidR="00E15B47" w:rsidRPr="00B42DAB" w:rsidRDefault="00E15B47" w:rsidP="0090156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EWP – dalszy rozwój aplikacji zgodnie z wymaganiami właściciela biznesowego 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E2686" w14:textId="1A2B0253" w:rsidR="00E15B47" w:rsidRPr="00B42DAB" w:rsidRDefault="00E15B47" w:rsidP="00901564">
            <w:pPr>
              <w:rPr>
                <w:rFonts w:cs="Arial"/>
                <w:color w:val="000000" w:themeColor="text1"/>
                <w:sz w:val="20"/>
                <w:szCs w:val="18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szCs w:val="18"/>
                <w:lang w:val="pl-PL"/>
              </w:rPr>
              <w:t>3</w:t>
            </w:r>
            <w:r w:rsidR="00D64EBC" w:rsidRPr="00B42DAB">
              <w:rPr>
                <w:rFonts w:cs="Arial"/>
                <w:color w:val="000000" w:themeColor="text1"/>
                <w:sz w:val="20"/>
                <w:szCs w:val="18"/>
                <w:lang w:val="pl-PL"/>
              </w:rPr>
              <w:t>1</w:t>
            </w:r>
            <w:r w:rsidRPr="00B42DAB">
              <w:rPr>
                <w:rFonts w:cs="Arial"/>
                <w:color w:val="000000" w:themeColor="text1"/>
                <w:sz w:val="20"/>
                <w:szCs w:val="18"/>
                <w:lang w:val="pl-PL"/>
              </w:rPr>
              <w:t>.</w:t>
            </w:r>
            <w:r w:rsidR="00D64EBC" w:rsidRPr="00B42DAB">
              <w:rPr>
                <w:rFonts w:cs="Arial"/>
                <w:color w:val="000000" w:themeColor="text1"/>
                <w:sz w:val="20"/>
                <w:szCs w:val="18"/>
                <w:lang w:val="pl-PL"/>
              </w:rPr>
              <w:t>12</w:t>
            </w:r>
            <w:r w:rsidRPr="00B42DAB">
              <w:rPr>
                <w:rFonts w:cs="Arial"/>
                <w:color w:val="000000" w:themeColor="text1"/>
                <w:sz w:val="20"/>
                <w:szCs w:val="18"/>
                <w:lang w:val="pl-PL"/>
              </w:rPr>
              <w:t>.2021</w:t>
            </w:r>
          </w:p>
        </w:tc>
      </w:tr>
    </w:tbl>
    <w:p w14:paraId="44A75FAC" w14:textId="640E353B" w:rsidR="00E15B47" w:rsidRPr="00B42DAB" w:rsidRDefault="00E15B47" w:rsidP="008149AF">
      <w:pPr>
        <w:pStyle w:val="Tekstpodstawowy2"/>
        <w:spacing w:after="0"/>
        <w:rPr>
          <w:rFonts w:cs="Arial"/>
          <w:color w:val="000000" w:themeColor="text1"/>
          <w:sz w:val="22"/>
          <w:szCs w:val="22"/>
          <w:lang w:val="pl-PL"/>
        </w:rPr>
      </w:pPr>
    </w:p>
    <w:p w14:paraId="7772E823" w14:textId="5540DDC9" w:rsidR="00F710D4" w:rsidRPr="00B42DAB" w:rsidRDefault="002F7D84" w:rsidP="005D23CD">
      <w:pPr>
        <w:pStyle w:val="Nagwek1"/>
        <w:rPr>
          <w:rFonts w:cs="Arial"/>
          <w:color w:val="000000" w:themeColor="text1"/>
          <w:lang w:val="pl-PL" w:eastAsia="pl-PL"/>
        </w:rPr>
      </w:pPr>
      <w:r w:rsidRPr="00B42DAB">
        <w:rPr>
          <w:rFonts w:cs="Arial"/>
          <w:color w:val="000000" w:themeColor="text1"/>
          <w:lang w:val="pl-PL" w:eastAsia="pl-PL"/>
        </w:rPr>
        <w:t>KAMIENIE MILOW</w:t>
      </w:r>
      <w:r w:rsidR="00CF7860" w:rsidRPr="00B42DAB">
        <w:rPr>
          <w:rFonts w:cs="Arial"/>
          <w:color w:val="000000" w:themeColor="text1"/>
          <w:lang w:val="pl-PL" w:eastAsia="pl-PL"/>
        </w:rPr>
        <w:t>E</w:t>
      </w:r>
    </w:p>
    <w:tbl>
      <w:tblPr>
        <w:tblStyle w:val="Tabela-Siatka"/>
        <w:tblW w:w="9639" w:type="dxa"/>
        <w:tblInd w:w="421" w:type="dxa"/>
        <w:tblLook w:val="04A0" w:firstRow="1" w:lastRow="0" w:firstColumn="1" w:lastColumn="0" w:noHBand="0" w:noVBand="1"/>
      </w:tblPr>
      <w:tblGrid>
        <w:gridCol w:w="7371"/>
        <w:gridCol w:w="2268"/>
      </w:tblGrid>
      <w:tr w:rsidR="00E15B47" w:rsidRPr="00B42DAB" w14:paraId="48EB760E" w14:textId="77777777" w:rsidTr="00901564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14:paraId="2084B260" w14:textId="77777777" w:rsidR="00E15B47" w:rsidRPr="00B42DAB" w:rsidRDefault="00E15B47" w:rsidP="00901564">
            <w:pPr>
              <w:spacing w:before="120"/>
              <w:jc w:val="center"/>
              <w:rPr>
                <w:rFonts w:cs="Arial"/>
                <w:b/>
                <w:color w:val="000000" w:themeColor="text1"/>
                <w:sz w:val="20"/>
                <w:lang w:val="pl-PL"/>
              </w:rPr>
            </w:pPr>
            <w:r w:rsidRPr="00B42DAB">
              <w:rPr>
                <w:rFonts w:cs="Arial"/>
                <w:b/>
                <w:color w:val="000000" w:themeColor="text1"/>
                <w:sz w:val="20"/>
                <w:lang w:val="pl-PL"/>
              </w:rPr>
              <w:t>Kamienie milowe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14:paraId="1DBBCE71" w14:textId="77777777" w:rsidR="00E15B47" w:rsidRPr="00B42DAB" w:rsidRDefault="00E15B47" w:rsidP="00901564">
            <w:pPr>
              <w:spacing w:before="120" w:after="120"/>
              <w:jc w:val="center"/>
              <w:rPr>
                <w:rFonts w:cs="Arial"/>
                <w:b/>
                <w:color w:val="000000" w:themeColor="text1"/>
                <w:sz w:val="20"/>
                <w:lang w:val="pl-PL"/>
              </w:rPr>
            </w:pPr>
            <w:r w:rsidRPr="00B42DAB">
              <w:rPr>
                <w:rFonts w:cs="Arial"/>
                <w:b/>
                <w:color w:val="000000" w:themeColor="text1"/>
                <w:sz w:val="20"/>
                <w:lang w:val="pl-PL"/>
              </w:rPr>
              <w:t>Planowany termin osiągnięcia</w:t>
            </w:r>
          </w:p>
        </w:tc>
      </w:tr>
      <w:tr w:rsidR="00E15B47" w:rsidRPr="00B42DAB" w14:paraId="775EB78B" w14:textId="77777777" w:rsidTr="00901564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1CC8FC" w14:textId="21364274" w:rsidR="00E15B47" w:rsidRPr="00B42DAB" w:rsidRDefault="008A601D" w:rsidP="00901564">
            <w:pPr>
              <w:rPr>
                <w:rFonts w:cs="Arial"/>
                <w:color w:val="000000" w:themeColor="text1"/>
                <w:sz w:val="20"/>
                <w:lang w:val="pl-PL"/>
              </w:rPr>
            </w:pPr>
            <w:r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Wdrożenie </w:t>
            </w:r>
            <w:r w:rsidR="00E15B47"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EWP2.0 – GUI użytkownika faza 1(Osoba)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7337A" w14:textId="77777777" w:rsidR="00E15B47" w:rsidRPr="00B42DAB" w:rsidRDefault="00E15B47" w:rsidP="00901564">
            <w:pPr>
              <w:rPr>
                <w:rFonts w:cs="Arial"/>
                <w:color w:val="000000" w:themeColor="text1"/>
                <w:sz w:val="20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/>
              </w:rPr>
              <w:t>31.03.2020</w:t>
            </w:r>
          </w:p>
        </w:tc>
      </w:tr>
      <w:tr w:rsidR="00E15B47" w:rsidRPr="00B42DAB" w14:paraId="713B7812" w14:textId="77777777" w:rsidTr="00901564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442BD" w14:textId="0F47C741" w:rsidR="00E15B47" w:rsidRPr="00B42DAB" w:rsidRDefault="008A601D" w:rsidP="0090156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Wdrożenie </w:t>
            </w:r>
            <w:r w:rsidR="00E15B47"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EWP2.0 – GUI użytkownika faza 2 (Wyszukiwarki, Raporty)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10E39" w14:textId="77777777" w:rsidR="00E15B47" w:rsidRPr="00B42DAB" w:rsidRDefault="00E15B47" w:rsidP="00901564">
            <w:pPr>
              <w:rPr>
                <w:rFonts w:cs="Arial"/>
                <w:color w:val="000000" w:themeColor="text1"/>
                <w:sz w:val="20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/>
              </w:rPr>
              <w:t>30.04.2020</w:t>
            </w:r>
          </w:p>
        </w:tc>
      </w:tr>
      <w:tr w:rsidR="00E15B47" w:rsidRPr="00B42DAB" w14:paraId="28A48984" w14:textId="77777777" w:rsidTr="00901564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A42CD" w14:textId="3907AB03" w:rsidR="00E15B47" w:rsidRPr="00B42DAB" w:rsidRDefault="008A601D" w:rsidP="0090156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Wdrożenie </w:t>
            </w:r>
            <w:r w:rsidR="00E15B47"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EWP2.0 – GUI użytkownika faza 3 (Zlecenia testów)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17A7B" w14:textId="77777777" w:rsidR="00E15B47" w:rsidRPr="00B42DAB" w:rsidRDefault="00E15B47" w:rsidP="00901564">
            <w:pPr>
              <w:rPr>
                <w:rFonts w:cs="Arial"/>
                <w:color w:val="000000" w:themeColor="text1"/>
                <w:sz w:val="20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/>
              </w:rPr>
              <w:t>31.05.2020</w:t>
            </w:r>
          </w:p>
        </w:tc>
      </w:tr>
      <w:tr w:rsidR="00E15B47" w:rsidRPr="00B42DAB" w14:paraId="71E3D230" w14:textId="77777777" w:rsidTr="00901564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C55B5" w14:textId="66D198D5" w:rsidR="00E15B47" w:rsidRPr="00B42DAB" w:rsidRDefault="008A601D" w:rsidP="0090156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>
              <w:rPr>
                <w:rFonts w:cs="Arial"/>
                <w:color w:val="000000" w:themeColor="text1"/>
                <w:sz w:val="20"/>
                <w:lang w:val="pl-PL" w:eastAsia="pl-PL"/>
              </w:rPr>
              <w:t>Wdrożenie</w:t>
            </w: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 </w:t>
            </w:r>
            <w:r w:rsidR="00E15B47"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EWP2.0 – GUI użytkownika faza 4 (Obsługa interfejsów na frontend)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0E8E7" w14:textId="77777777" w:rsidR="00E15B47" w:rsidRPr="00B42DAB" w:rsidRDefault="00E15B47" w:rsidP="00901564">
            <w:pPr>
              <w:rPr>
                <w:rFonts w:cs="Arial"/>
                <w:color w:val="000000" w:themeColor="text1"/>
                <w:sz w:val="20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/>
              </w:rPr>
              <w:t>01.06.2020</w:t>
            </w:r>
          </w:p>
        </w:tc>
      </w:tr>
      <w:tr w:rsidR="001A4274" w:rsidRPr="00B42DAB" w14:paraId="6CF5BC5C" w14:textId="77777777" w:rsidTr="00901564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17C57" w14:textId="026A1BF9" w:rsidR="001A4274" w:rsidRPr="00B42DAB" w:rsidRDefault="008A601D" w:rsidP="001A427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>
              <w:rPr>
                <w:rFonts w:cs="Arial"/>
                <w:color w:val="000000" w:themeColor="text1"/>
                <w:sz w:val="20"/>
                <w:lang w:val="pl-PL" w:eastAsia="pl-PL"/>
              </w:rPr>
              <w:t>Wdrożenie</w:t>
            </w: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 </w:t>
            </w:r>
            <w:r w:rsidR="001A4274"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EWP2.0 – Interfejs restowy z IKARD +rozszerzenie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C00C0" w14:textId="16B4096E" w:rsidR="001A4274" w:rsidRPr="00B42DAB" w:rsidRDefault="001A4274" w:rsidP="001A4274">
            <w:pPr>
              <w:rPr>
                <w:rFonts w:cs="Arial"/>
                <w:color w:val="000000" w:themeColor="text1"/>
                <w:sz w:val="20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szCs w:val="18"/>
                <w:lang w:val="pl-PL"/>
              </w:rPr>
              <w:t>15.06.2020</w:t>
            </w:r>
          </w:p>
        </w:tc>
      </w:tr>
      <w:tr w:rsidR="001A4274" w:rsidRPr="00B42DAB" w14:paraId="0D92945B" w14:textId="77777777" w:rsidTr="00901564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A5F27" w14:textId="4856D4A5" w:rsidR="001A4274" w:rsidRPr="00B42DAB" w:rsidRDefault="008A601D" w:rsidP="001A427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>
              <w:rPr>
                <w:rFonts w:cs="Arial"/>
                <w:color w:val="000000" w:themeColor="text1"/>
                <w:sz w:val="20"/>
                <w:lang w:val="pl-PL" w:eastAsia="pl-PL"/>
              </w:rPr>
              <w:t>Wdrożenie</w:t>
            </w: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 </w:t>
            </w:r>
            <w:r w:rsidR="001A4274"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EWP2.0 – Interfejs restowy z P1  + rozszerzenie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13B74" w14:textId="42FEACD4" w:rsidR="001A4274" w:rsidRPr="00B42DAB" w:rsidRDefault="001A4274" w:rsidP="001A4274">
            <w:pPr>
              <w:rPr>
                <w:rFonts w:cs="Arial"/>
                <w:color w:val="000000" w:themeColor="text1"/>
                <w:sz w:val="20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szCs w:val="18"/>
                <w:lang w:val="pl-PL"/>
              </w:rPr>
              <w:t>30.06.2020</w:t>
            </w:r>
          </w:p>
        </w:tc>
      </w:tr>
      <w:tr w:rsidR="00E15B47" w:rsidRPr="00B42DAB" w14:paraId="4DAA9C45" w14:textId="77777777" w:rsidTr="00901564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36755" w14:textId="205ECDCB" w:rsidR="00E15B47" w:rsidRPr="00B42DAB" w:rsidRDefault="008A601D" w:rsidP="0090156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>
              <w:rPr>
                <w:rFonts w:cs="Arial"/>
                <w:color w:val="000000" w:themeColor="text1"/>
                <w:sz w:val="20"/>
                <w:lang w:val="pl-PL" w:eastAsia="pl-PL"/>
              </w:rPr>
              <w:t>Wdrożenie</w:t>
            </w: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 </w:t>
            </w:r>
            <w:r w:rsidR="00E15B47"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EWP3.0 – GUI użytkownika etap 1 (</w:t>
            </w:r>
            <w:r w:rsidR="00B31347"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Ewidencja osób</w:t>
            </w:r>
            <w:r w:rsidR="00E15B47"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, </w:t>
            </w:r>
            <w:r w:rsidR="00B31347"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Obsługa relacji, Ewidencja i obsługa z</w:t>
            </w:r>
            <w:r w:rsidR="00E15B47"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lece</w:t>
            </w:r>
            <w:r w:rsidR="00B31347"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ń</w:t>
            </w:r>
            <w:r w:rsidR="00E15B47"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 testów</w:t>
            </w:r>
            <w:r w:rsidR="00B31347"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,</w:t>
            </w:r>
            <w:r w:rsidR="00E15B47"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0174C" w14:textId="77777777" w:rsidR="00E15B47" w:rsidRPr="00B42DAB" w:rsidRDefault="00E15B47" w:rsidP="00901564">
            <w:pPr>
              <w:rPr>
                <w:rFonts w:cs="Arial"/>
                <w:color w:val="000000" w:themeColor="text1"/>
                <w:sz w:val="20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/>
              </w:rPr>
              <w:t>30.06.2020</w:t>
            </w:r>
          </w:p>
        </w:tc>
      </w:tr>
      <w:tr w:rsidR="00E15B47" w:rsidRPr="00B42DAB" w14:paraId="54990830" w14:textId="77777777" w:rsidTr="00901564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9DEDB" w14:textId="3DA57769" w:rsidR="00E15B47" w:rsidRPr="00B42DAB" w:rsidRDefault="008A601D" w:rsidP="0090156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>
              <w:rPr>
                <w:rFonts w:cs="Arial"/>
                <w:color w:val="000000" w:themeColor="text1"/>
                <w:sz w:val="20"/>
                <w:lang w:val="pl-PL" w:eastAsia="pl-PL"/>
              </w:rPr>
              <w:t>Wdrożenie</w:t>
            </w: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 </w:t>
            </w:r>
            <w:r w:rsidR="00E15B47"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EWP3.0 – GUI użytkownika etap 2 (Policja, wyszukiwarka</w:t>
            </w:r>
            <w:r w:rsidR="009C6A01"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 osób</w:t>
            </w:r>
            <w:r w:rsidR="00E15B47"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 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73E97" w14:textId="77777777" w:rsidR="00E15B47" w:rsidRPr="00B42DAB" w:rsidRDefault="00E15B47" w:rsidP="00901564">
            <w:pPr>
              <w:rPr>
                <w:rFonts w:cs="Arial"/>
                <w:color w:val="000000" w:themeColor="text1"/>
                <w:sz w:val="20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/>
              </w:rPr>
              <w:t>30.08.2020</w:t>
            </w:r>
          </w:p>
        </w:tc>
      </w:tr>
      <w:tr w:rsidR="00E15B47" w:rsidRPr="00B42DAB" w14:paraId="3A3AA35B" w14:textId="77777777" w:rsidTr="00901564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BF168" w14:textId="42720F1F" w:rsidR="00E15B47" w:rsidRPr="008A601D" w:rsidRDefault="008A601D" w:rsidP="0090156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8A601D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Wdrożenie </w:t>
            </w:r>
            <w:r w:rsidR="00E15B47" w:rsidRPr="008A601D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EWP – Baza danych Oracle Enterprise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8DFB3" w14:textId="77777777" w:rsidR="00E15B47" w:rsidRPr="00B42DAB" w:rsidRDefault="00E15B47" w:rsidP="00901564">
            <w:pPr>
              <w:rPr>
                <w:rFonts w:cs="Arial"/>
                <w:color w:val="000000" w:themeColor="text1"/>
                <w:sz w:val="20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/>
              </w:rPr>
              <w:t>15.09.2020</w:t>
            </w:r>
          </w:p>
        </w:tc>
      </w:tr>
      <w:tr w:rsidR="004B7F27" w:rsidRPr="00B42DAB" w14:paraId="5A5B0ADD" w14:textId="77777777" w:rsidTr="00901564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91383" w14:textId="1BA178B7" w:rsidR="004B7F27" w:rsidRPr="00B42DAB" w:rsidRDefault="008A601D" w:rsidP="004B7F27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>
              <w:rPr>
                <w:rFonts w:cs="Arial"/>
                <w:color w:val="000000" w:themeColor="text1"/>
                <w:sz w:val="20"/>
                <w:lang w:val="pl-PL" w:eastAsia="pl-PL"/>
              </w:rPr>
              <w:t>Wdrożenie</w:t>
            </w: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 </w:t>
            </w:r>
            <w:r w:rsidR="004B7F27"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EWP3.0 – Rozszerzenie interfejsu restowego</w:t>
            </w:r>
            <w:r w:rsidR="00D64EBC"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 </w:t>
            </w:r>
            <w:r w:rsidR="004B7F27"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E608D" w14:textId="4CBCBED1" w:rsidR="004B7F27" w:rsidRPr="00B42DAB" w:rsidRDefault="004B7F27" w:rsidP="004B7F27">
            <w:pPr>
              <w:rPr>
                <w:rFonts w:cs="Arial"/>
                <w:color w:val="000000" w:themeColor="text1"/>
                <w:sz w:val="20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/>
              </w:rPr>
              <w:t>30.</w:t>
            </w:r>
            <w:r w:rsidR="00D64EBC" w:rsidRPr="00B42DAB">
              <w:rPr>
                <w:rFonts w:cs="Arial"/>
                <w:color w:val="000000" w:themeColor="text1"/>
                <w:sz w:val="20"/>
                <w:lang w:val="pl-PL"/>
              </w:rPr>
              <w:t>12</w:t>
            </w:r>
            <w:r w:rsidRPr="00B42DAB">
              <w:rPr>
                <w:rFonts w:cs="Arial"/>
                <w:color w:val="000000" w:themeColor="text1"/>
                <w:sz w:val="20"/>
                <w:lang w:val="pl-PL"/>
              </w:rPr>
              <w:t>.2020</w:t>
            </w:r>
          </w:p>
        </w:tc>
      </w:tr>
      <w:tr w:rsidR="00D772E0" w:rsidRPr="00B42DAB" w14:paraId="53A955FB" w14:textId="77777777" w:rsidTr="00901564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70325" w14:textId="19DC2BFF" w:rsidR="00D772E0" w:rsidRPr="00B42DAB" w:rsidRDefault="008A601D" w:rsidP="004B7F27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>
              <w:rPr>
                <w:rFonts w:cs="Arial"/>
                <w:color w:val="000000" w:themeColor="text1"/>
                <w:sz w:val="20"/>
                <w:lang w:val="pl-PL" w:eastAsia="pl-PL"/>
              </w:rPr>
              <w:t>Wdrożenie</w:t>
            </w: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 </w:t>
            </w:r>
            <w:r w:rsidR="00D772E0"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EWP – przygotowania dashboardów w HD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086A0" w14:textId="57E25629" w:rsidR="00D772E0" w:rsidRPr="00B42DAB" w:rsidRDefault="00D772E0" w:rsidP="004B7F27">
            <w:pPr>
              <w:rPr>
                <w:rFonts w:cs="Arial"/>
                <w:color w:val="000000" w:themeColor="text1"/>
                <w:sz w:val="20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/>
              </w:rPr>
              <w:t>31.12.2020</w:t>
            </w:r>
          </w:p>
        </w:tc>
      </w:tr>
      <w:tr w:rsidR="00D64EBC" w:rsidRPr="00B42DAB" w14:paraId="7C100966" w14:textId="77777777" w:rsidTr="00901564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FDBD2" w14:textId="6492E645" w:rsidR="00D64EBC" w:rsidRPr="00B42DAB" w:rsidRDefault="008A601D" w:rsidP="004B7F27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>
              <w:rPr>
                <w:rFonts w:cs="Arial"/>
                <w:color w:val="000000" w:themeColor="text1"/>
                <w:sz w:val="20"/>
                <w:lang w:val="pl-PL" w:eastAsia="pl-PL"/>
              </w:rPr>
              <w:t>Wdrożenie</w:t>
            </w: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 </w:t>
            </w:r>
            <w:r w:rsidR="00D64EBC"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EWP – podniesienie poziomu bezpieczeństwa systemu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0C988" w14:textId="10DE300D" w:rsidR="00D64EBC" w:rsidRPr="00B42DAB" w:rsidRDefault="00D64EBC" w:rsidP="004B7F27">
            <w:pPr>
              <w:rPr>
                <w:rFonts w:cs="Arial"/>
                <w:color w:val="000000" w:themeColor="text1"/>
                <w:sz w:val="20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/>
              </w:rPr>
              <w:t>31.12.2020</w:t>
            </w:r>
          </w:p>
        </w:tc>
      </w:tr>
      <w:tr w:rsidR="00E15B47" w:rsidRPr="00B42DAB" w14:paraId="07E9C93A" w14:textId="77777777" w:rsidTr="00901564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99EEA" w14:textId="3315C250" w:rsidR="00E15B47" w:rsidRPr="00B42DAB" w:rsidRDefault="008A601D" w:rsidP="0090156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>
              <w:rPr>
                <w:rFonts w:cs="Arial"/>
                <w:color w:val="000000" w:themeColor="text1"/>
                <w:sz w:val="20"/>
                <w:lang w:val="pl-PL" w:eastAsia="pl-PL"/>
              </w:rPr>
              <w:t>Wdrożenie</w:t>
            </w: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 </w:t>
            </w:r>
            <w:r w:rsidR="00E15B47"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EWP – </w:t>
            </w:r>
            <w:r w:rsidR="00D64EBC"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wdrożenie</w:t>
            </w:r>
            <w:r w:rsidR="00F861DB"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 </w:t>
            </w:r>
            <w:r w:rsidR="006C4317"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zoptymalizowanej </w:t>
            </w:r>
            <w:r w:rsidR="00D64EBC"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wersji systemu (poprawione GUI, poprawa ergonomii pracy użytkowników i intuicyjności) – zgodnie z </w:t>
            </w:r>
            <w:r w:rsidR="00E15B47"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 wymaganiami właściciela biznesowego</w:t>
            </w:r>
            <w:r w:rsidR="00225A70"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2746F" w14:textId="57213A2B" w:rsidR="00E15B47" w:rsidRPr="00B42DAB" w:rsidRDefault="00E15B47" w:rsidP="00901564">
            <w:pPr>
              <w:rPr>
                <w:rFonts w:cs="Arial"/>
                <w:color w:val="000000" w:themeColor="text1"/>
                <w:sz w:val="20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/>
              </w:rPr>
              <w:t>30.0</w:t>
            </w:r>
            <w:r w:rsidR="00D64EBC" w:rsidRPr="00B42DAB">
              <w:rPr>
                <w:rFonts w:cs="Arial"/>
                <w:color w:val="000000" w:themeColor="text1"/>
                <w:sz w:val="20"/>
                <w:lang w:val="pl-PL"/>
              </w:rPr>
              <w:t>6</w:t>
            </w:r>
            <w:r w:rsidRPr="00B42DAB">
              <w:rPr>
                <w:rFonts w:cs="Arial"/>
                <w:color w:val="000000" w:themeColor="text1"/>
                <w:sz w:val="20"/>
                <w:lang w:val="pl-PL"/>
              </w:rPr>
              <w:t>.2021</w:t>
            </w:r>
          </w:p>
        </w:tc>
      </w:tr>
      <w:tr w:rsidR="00E15B47" w:rsidRPr="00B42DAB" w14:paraId="7B1E456D" w14:textId="77777777" w:rsidTr="00901564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97623" w14:textId="16FA2C6F" w:rsidR="00E15B47" w:rsidRPr="00B42DAB" w:rsidRDefault="008A601D" w:rsidP="0090156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Wytworzenie </w:t>
            </w:r>
            <w:r w:rsidR="00E15B47"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EWP – dalszy rozwój aplikacji zgodnie z wymaganiami właściciela biznesowego </w:t>
            </w:r>
            <w:r w:rsidR="00277EB3"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oraz w sposób adekwatny do rozwoju sytuacji epidemiologicznej kraju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5DBCD" w14:textId="61F86EEB" w:rsidR="00E15B47" w:rsidRPr="00B42DAB" w:rsidRDefault="00E15B47" w:rsidP="00901564">
            <w:pPr>
              <w:rPr>
                <w:rFonts w:cs="Arial"/>
                <w:color w:val="000000" w:themeColor="text1"/>
                <w:sz w:val="20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/>
              </w:rPr>
              <w:t>3</w:t>
            </w:r>
            <w:r w:rsidR="00D64EBC" w:rsidRPr="00B42DAB">
              <w:rPr>
                <w:rFonts w:cs="Arial"/>
                <w:color w:val="000000" w:themeColor="text1"/>
                <w:sz w:val="20"/>
                <w:lang w:val="pl-PL"/>
              </w:rPr>
              <w:t>1</w:t>
            </w:r>
            <w:r w:rsidRPr="00B42DAB">
              <w:rPr>
                <w:rFonts w:cs="Arial"/>
                <w:color w:val="000000" w:themeColor="text1"/>
                <w:sz w:val="20"/>
                <w:lang w:val="pl-PL"/>
              </w:rPr>
              <w:t>.</w:t>
            </w:r>
            <w:r w:rsidR="00D64EBC" w:rsidRPr="00B42DAB">
              <w:rPr>
                <w:rFonts w:cs="Arial"/>
                <w:color w:val="000000" w:themeColor="text1"/>
                <w:sz w:val="20"/>
                <w:lang w:val="pl-PL"/>
              </w:rPr>
              <w:t>12</w:t>
            </w:r>
            <w:r w:rsidRPr="00B42DAB">
              <w:rPr>
                <w:rFonts w:cs="Arial"/>
                <w:color w:val="000000" w:themeColor="text1"/>
                <w:sz w:val="20"/>
                <w:lang w:val="pl-PL"/>
              </w:rPr>
              <w:t>.2021</w:t>
            </w:r>
          </w:p>
        </w:tc>
      </w:tr>
    </w:tbl>
    <w:p w14:paraId="4CB61D4B" w14:textId="77777777" w:rsidR="00E15B47" w:rsidRPr="00B42DAB" w:rsidRDefault="00E15B47" w:rsidP="00E15B47">
      <w:pPr>
        <w:pStyle w:val="Tekstpodstawowy"/>
        <w:rPr>
          <w:color w:val="000000" w:themeColor="text1"/>
          <w:lang w:val="pl-PL" w:eastAsia="pl-PL"/>
        </w:rPr>
      </w:pPr>
    </w:p>
    <w:p w14:paraId="53CBDC06" w14:textId="1C2D3FD4" w:rsidR="00AB4172" w:rsidRPr="00B42DAB" w:rsidRDefault="00AB4172" w:rsidP="005D23CD">
      <w:pPr>
        <w:pStyle w:val="Nagwek1"/>
        <w:rPr>
          <w:rFonts w:cs="Arial"/>
          <w:color w:val="000000" w:themeColor="text1"/>
          <w:lang w:val="pl-PL" w:eastAsia="pl-PL"/>
        </w:rPr>
      </w:pPr>
      <w:bookmarkStart w:id="27" w:name="_Toc462924067"/>
      <w:r w:rsidRPr="00B42DAB">
        <w:rPr>
          <w:rFonts w:cs="Arial"/>
          <w:color w:val="000000" w:themeColor="text1"/>
          <w:lang w:val="pl-PL" w:eastAsia="pl-PL"/>
        </w:rPr>
        <w:t>KOSZTY</w:t>
      </w:r>
      <w:bookmarkEnd w:id="27"/>
      <w:r w:rsidR="009C7AD9" w:rsidRPr="00B42DAB">
        <w:rPr>
          <w:rFonts w:cs="Arial"/>
          <w:color w:val="000000" w:themeColor="text1"/>
          <w:lang w:val="pl-PL" w:eastAsia="pl-PL"/>
        </w:rPr>
        <w:t xml:space="preserve"> </w:t>
      </w:r>
    </w:p>
    <w:p w14:paraId="4EC4AECA" w14:textId="77777777" w:rsidR="00A44251" w:rsidRPr="00B42DAB" w:rsidRDefault="00A44251" w:rsidP="005D23CD">
      <w:pPr>
        <w:pStyle w:val="Nagwek2"/>
        <w:spacing w:after="0"/>
        <w:ind w:left="858"/>
        <w:rPr>
          <w:color w:val="000000" w:themeColor="text1"/>
          <w:lang w:val="pl-PL" w:eastAsia="pl-PL"/>
        </w:rPr>
      </w:pPr>
      <w:bookmarkStart w:id="28" w:name="_Toc462924068"/>
      <w:r w:rsidRPr="00B42DAB">
        <w:rPr>
          <w:color w:val="000000" w:themeColor="text1"/>
          <w:lang w:val="pl-PL" w:eastAsia="pl-PL"/>
        </w:rPr>
        <w:t>Koszty ogólne projektu wraz ze sposobem finansowania</w:t>
      </w:r>
      <w:bookmarkEnd w:id="28"/>
    </w:p>
    <w:p w14:paraId="01950CF9" w14:textId="144C5CD4" w:rsidR="00E47439" w:rsidRPr="00B42DAB" w:rsidRDefault="00E47439" w:rsidP="00114607">
      <w:pPr>
        <w:rPr>
          <w:color w:val="000000" w:themeColor="text1"/>
          <w:lang w:val="pl-PL" w:eastAsia="pl-PL"/>
        </w:rPr>
      </w:pPr>
      <w:bookmarkStart w:id="29" w:name="_Toc462924069"/>
    </w:p>
    <w:tbl>
      <w:tblPr>
        <w:tblW w:w="9639" w:type="dxa"/>
        <w:tblInd w:w="4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409"/>
        <w:gridCol w:w="993"/>
        <w:gridCol w:w="6237"/>
      </w:tblGrid>
      <w:tr w:rsidR="00114607" w:rsidRPr="00B42DAB" w14:paraId="232BEFCB" w14:textId="77777777" w:rsidTr="00AB7C1E">
        <w:trPr>
          <w:trHeight w:val="392"/>
        </w:trPr>
        <w:tc>
          <w:tcPr>
            <w:tcW w:w="2409" w:type="dxa"/>
            <w:shd w:val="clear" w:color="auto" w:fill="E7E6E6"/>
          </w:tcPr>
          <w:p w14:paraId="127400C4" w14:textId="77777777" w:rsidR="00114607" w:rsidRPr="00B42DAB" w:rsidRDefault="00114607" w:rsidP="006A0F39">
            <w:pPr>
              <w:rPr>
                <w:rFonts w:eastAsia="MS MinNew Roman" w:cs="Arial"/>
                <w:b/>
                <w:bCs/>
                <w:color w:val="000000" w:themeColor="text1"/>
                <w:sz w:val="20"/>
                <w:szCs w:val="24"/>
                <w:lang w:val="pl-PL"/>
              </w:rPr>
            </w:pPr>
            <w:bookmarkStart w:id="30" w:name="OLE_LINK1"/>
            <w:r w:rsidRPr="00B42DAB">
              <w:rPr>
                <w:rFonts w:eastAsia="MS MinNew Roman" w:cs="Arial"/>
                <w:b/>
                <w:bCs/>
                <w:color w:val="000000" w:themeColor="text1"/>
                <w:sz w:val="20"/>
                <w:szCs w:val="24"/>
                <w:lang w:val="pl-PL"/>
              </w:rPr>
              <w:t>Całkowity koszt projektu (netto oraz brutto), w tym:</w:t>
            </w:r>
          </w:p>
        </w:tc>
        <w:tc>
          <w:tcPr>
            <w:tcW w:w="7230" w:type="dxa"/>
            <w:gridSpan w:val="2"/>
            <w:shd w:val="clear" w:color="auto" w:fill="FFFFFF"/>
          </w:tcPr>
          <w:p w14:paraId="074E1AB3" w14:textId="3EA26A19" w:rsidR="00114607" w:rsidRPr="00B42DAB" w:rsidRDefault="00114607" w:rsidP="006A0F39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14 949 </w:t>
            </w:r>
            <w:r w:rsidR="00EC40D4"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435</w:t>
            </w: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,64 zł netto</w:t>
            </w:r>
          </w:p>
          <w:p w14:paraId="5A63010B" w14:textId="77777777" w:rsidR="00114607" w:rsidRPr="00B42DAB" w:rsidRDefault="00114607" w:rsidP="006A0F39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17 163 989,70 zł brutto</w:t>
            </w:r>
          </w:p>
        </w:tc>
      </w:tr>
      <w:tr w:rsidR="00114607" w:rsidRPr="00B42DAB" w14:paraId="1FB28BC4" w14:textId="77777777" w:rsidTr="00AB7C1E">
        <w:trPr>
          <w:trHeight w:val="82"/>
        </w:trPr>
        <w:tc>
          <w:tcPr>
            <w:tcW w:w="2409" w:type="dxa"/>
            <w:shd w:val="clear" w:color="auto" w:fill="E7E6E6"/>
          </w:tcPr>
          <w:p w14:paraId="679B0EB1" w14:textId="77777777" w:rsidR="00114607" w:rsidRPr="00B42DAB" w:rsidRDefault="00114607" w:rsidP="006A0F39">
            <w:pPr>
              <w:rPr>
                <w:rFonts w:eastAsia="MS MinNew Roman" w:cs="Arial"/>
                <w:b/>
                <w:bCs/>
                <w:color w:val="000000" w:themeColor="text1"/>
                <w:sz w:val="20"/>
                <w:szCs w:val="24"/>
                <w:lang w:val="pl-PL"/>
              </w:rPr>
            </w:pPr>
            <w:r w:rsidRPr="00B42DAB">
              <w:rPr>
                <w:rFonts w:cs="Arial"/>
                <w:b/>
                <w:color w:val="000000" w:themeColor="text1"/>
                <w:sz w:val="20"/>
                <w:lang w:val="pl-PL"/>
              </w:rPr>
              <w:t>Procent</w:t>
            </w:r>
            <w:r w:rsidRPr="00B42DAB">
              <w:rPr>
                <w:rFonts w:cs="Arial"/>
                <w:b/>
                <w:color w:val="000000" w:themeColor="text1"/>
                <w:sz w:val="20"/>
                <w:szCs w:val="24"/>
                <w:lang w:val="pl-PL" w:eastAsia="pl-PL"/>
              </w:rPr>
              <w:t xml:space="preserve"> dofinansowania</w:t>
            </w:r>
            <w:r w:rsidRPr="00B42DAB">
              <w:rPr>
                <w:rFonts w:cs="Arial"/>
                <w:b/>
                <w:color w:val="000000" w:themeColor="text1"/>
                <w:sz w:val="20"/>
                <w:lang w:val="pl-PL"/>
              </w:rPr>
              <w:t xml:space="preserve"> ze środków UE</w:t>
            </w:r>
            <w:r w:rsidRPr="00B42DAB">
              <w:rPr>
                <w:rFonts w:cs="Arial"/>
                <w:b/>
                <w:color w:val="000000" w:themeColor="text1"/>
                <w:sz w:val="20"/>
                <w:szCs w:val="24"/>
                <w:lang w:val="pl-PL" w:eastAsia="pl-PL"/>
              </w:rPr>
              <w:t xml:space="preserve"> (</w:t>
            </w:r>
            <w:r w:rsidRPr="00B42DAB">
              <w:rPr>
                <w:rFonts w:eastAsia="MS MinNew Roman" w:cs="Arial"/>
                <w:b/>
                <w:bCs/>
                <w:color w:val="000000" w:themeColor="text1"/>
                <w:sz w:val="20"/>
                <w:szCs w:val="24"/>
                <w:lang w:val="pl-PL" w:eastAsia="pl-PL"/>
              </w:rPr>
              <w:t>brutto</w:t>
            </w:r>
            <w:r w:rsidRPr="00B42DAB">
              <w:rPr>
                <w:rFonts w:cs="Arial"/>
                <w:b/>
                <w:color w:val="000000" w:themeColor="text1"/>
                <w:sz w:val="20"/>
                <w:szCs w:val="24"/>
                <w:lang w:val="pl-PL" w:eastAsia="pl-PL"/>
              </w:rPr>
              <w:t>)</w:t>
            </w:r>
            <w:r w:rsidRPr="00B42DAB">
              <w:rPr>
                <w:rStyle w:val="Odwoanieprzypisudolnego"/>
                <w:color w:val="000000" w:themeColor="text1"/>
                <w:lang w:val="pl-PL"/>
              </w:rPr>
              <w:t xml:space="preserve"> </w:t>
            </w:r>
          </w:p>
        </w:tc>
        <w:tc>
          <w:tcPr>
            <w:tcW w:w="7230" w:type="dxa"/>
            <w:gridSpan w:val="2"/>
            <w:shd w:val="clear" w:color="auto" w:fill="FFFFFF"/>
          </w:tcPr>
          <w:p w14:paraId="428F953C" w14:textId="77777777" w:rsidR="00114607" w:rsidRPr="00B42DAB" w:rsidRDefault="00114607" w:rsidP="006A0F39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14 525 884,48 zł (84,63%)</w:t>
            </w:r>
          </w:p>
          <w:p w14:paraId="195CFF15" w14:textId="77777777" w:rsidR="00114607" w:rsidRPr="00B42DAB" w:rsidRDefault="00114607" w:rsidP="006A0F39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</w:p>
        </w:tc>
      </w:tr>
      <w:tr w:rsidR="00114607" w:rsidRPr="00B42DAB" w14:paraId="252D3A82" w14:textId="77777777" w:rsidTr="00AB7C1E">
        <w:trPr>
          <w:trHeight w:val="82"/>
        </w:trPr>
        <w:tc>
          <w:tcPr>
            <w:tcW w:w="2409" w:type="dxa"/>
            <w:shd w:val="clear" w:color="auto" w:fill="E7E6E6"/>
          </w:tcPr>
          <w:p w14:paraId="1FA8AE74" w14:textId="77777777" w:rsidR="00114607" w:rsidRPr="00B42DAB" w:rsidRDefault="00114607" w:rsidP="006A0F39">
            <w:pPr>
              <w:rPr>
                <w:rFonts w:eastAsia="MS MinNew Roman" w:cs="Arial"/>
                <w:b/>
                <w:bCs/>
                <w:color w:val="000000" w:themeColor="text1"/>
                <w:sz w:val="20"/>
                <w:szCs w:val="24"/>
                <w:lang w:val="pl-PL"/>
              </w:rPr>
            </w:pPr>
            <w:r w:rsidRPr="00B42DAB">
              <w:rPr>
                <w:rFonts w:cs="Arial"/>
                <w:b/>
                <w:color w:val="000000" w:themeColor="text1"/>
                <w:sz w:val="20"/>
                <w:lang w:val="pl-PL"/>
              </w:rPr>
              <w:t xml:space="preserve">Procent </w:t>
            </w:r>
            <w:r w:rsidRPr="00B42DAB">
              <w:rPr>
                <w:rFonts w:cs="Arial"/>
                <w:b/>
                <w:color w:val="000000" w:themeColor="text1"/>
                <w:sz w:val="20"/>
                <w:szCs w:val="24"/>
                <w:lang w:val="pl-PL" w:eastAsia="pl-PL"/>
              </w:rPr>
              <w:t xml:space="preserve">środków z budżetu państwa </w:t>
            </w:r>
            <w:r w:rsidRPr="00B42DAB">
              <w:rPr>
                <w:rFonts w:eastAsia="MS MinNew Roman" w:cs="Arial"/>
                <w:b/>
                <w:bCs/>
                <w:color w:val="000000" w:themeColor="text1"/>
                <w:sz w:val="20"/>
                <w:szCs w:val="24"/>
                <w:lang w:val="pl-PL" w:eastAsia="pl-PL"/>
              </w:rPr>
              <w:t>(brutto)</w:t>
            </w:r>
          </w:p>
        </w:tc>
        <w:tc>
          <w:tcPr>
            <w:tcW w:w="7230" w:type="dxa"/>
            <w:gridSpan w:val="2"/>
            <w:shd w:val="clear" w:color="auto" w:fill="FFFFFF"/>
          </w:tcPr>
          <w:p w14:paraId="25396039" w14:textId="77777777" w:rsidR="00114607" w:rsidRPr="00B42DAB" w:rsidRDefault="00114607" w:rsidP="006A0F39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2 638 105,22 zł (15,37%)</w:t>
            </w:r>
          </w:p>
        </w:tc>
      </w:tr>
      <w:tr w:rsidR="00114607" w:rsidRPr="00B42DAB" w14:paraId="443C3527" w14:textId="77777777" w:rsidTr="00AB7C1E">
        <w:trPr>
          <w:trHeight w:val="82"/>
        </w:trPr>
        <w:tc>
          <w:tcPr>
            <w:tcW w:w="2409" w:type="dxa"/>
            <w:vMerge w:val="restart"/>
            <w:shd w:val="clear" w:color="auto" w:fill="E7E6E6"/>
          </w:tcPr>
          <w:p w14:paraId="532A51DC" w14:textId="77777777" w:rsidR="00114607" w:rsidRPr="00B42DAB" w:rsidRDefault="00114607" w:rsidP="006A0F39">
            <w:pPr>
              <w:rPr>
                <w:rFonts w:eastAsia="MS MinNew Roman" w:cs="Arial"/>
                <w:b/>
                <w:bCs/>
                <w:color w:val="000000" w:themeColor="text1"/>
                <w:sz w:val="20"/>
                <w:szCs w:val="24"/>
                <w:lang w:val="pl-PL"/>
              </w:rPr>
            </w:pPr>
            <w:r w:rsidRPr="00B42DAB">
              <w:rPr>
                <w:rFonts w:eastAsia="MS MinNew Roman" w:cs="Arial"/>
                <w:b/>
                <w:bCs/>
                <w:color w:val="000000" w:themeColor="text1"/>
                <w:sz w:val="20"/>
                <w:szCs w:val="24"/>
                <w:lang w:val="pl-PL"/>
              </w:rPr>
              <w:lastRenderedPageBreak/>
              <w:t>Podział całkowitego kosztu projektu na poszczególna lata (netto oraz brutto)</w:t>
            </w:r>
          </w:p>
        </w:tc>
        <w:tc>
          <w:tcPr>
            <w:tcW w:w="993" w:type="dxa"/>
            <w:shd w:val="clear" w:color="auto" w:fill="FFFFFF"/>
          </w:tcPr>
          <w:p w14:paraId="19934D73" w14:textId="77777777" w:rsidR="00114607" w:rsidRPr="00B42DAB" w:rsidRDefault="00114607" w:rsidP="006A0F39">
            <w:pPr>
              <w:pStyle w:val="Legenda"/>
              <w:rPr>
                <w:rFonts w:ascii="Arial" w:hAnsi="Arial" w:cs="Arial"/>
                <w:i/>
                <w:color w:val="000000" w:themeColor="text1"/>
                <w:sz w:val="20"/>
              </w:rPr>
            </w:pPr>
            <w:r w:rsidRPr="00B42DAB">
              <w:rPr>
                <w:rFonts w:ascii="Arial" w:hAnsi="Arial" w:cs="Arial"/>
                <w:i/>
                <w:color w:val="000000" w:themeColor="text1"/>
                <w:sz w:val="20"/>
              </w:rPr>
              <w:t>2020</w:t>
            </w:r>
            <w:r w:rsidRPr="00B42DAB">
              <w:rPr>
                <w:rStyle w:val="Odwoanieprzypisudolnego"/>
                <w:rFonts w:ascii="Arial" w:hAnsi="Arial"/>
                <w:i/>
                <w:color w:val="000000" w:themeColor="text1"/>
                <w:sz w:val="20"/>
              </w:rPr>
              <w:footnoteReference w:id="2"/>
            </w:r>
            <w:r w:rsidRPr="00B42DAB">
              <w:rPr>
                <w:rFonts w:ascii="Arial" w:hAnsi="Arial" w:cs="Arial"/>
                <w:i/>
                <w:color w:val="000000" w:themeColor="text1"/>
                <w:sz w:val="20"/>
              </w:rPr>
              <w:t xml:space="preserve"> rok</w:t>
            </w:r>
          </w:p>
        </w:tc>
        <w:tc>
          <w:tcPr>
            <w:tcW w:w="6237" w:type="dxa"/>
            <w:shd w:val="clear" w:color="auto" w:fill="FFFFFF"/>
          </w:tcPr>
          <w:p w14:paraId="430EF72A" w14:textId="77777777" w:rsidR="00114607" w:rsidRPr="00B42DAB" w:rsidRDefault="00114607" w:rsidP="006A0F39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5 432 457,53 zł netto</w:t>
            </w:r>
          </w:p>
          <w:p w14:paraId="302CDD8D" w14:textId="77777777" w:rsidR="00114607" w:rsidRPr="00B42DAB" w:rsidRDefault="00114607" w:rsidP="006A0F39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6 335 786,63 zł brutto</w:t>
            </w:r>
          </w:p>
        </w:tc>
      </w:tr>
      <w:tr w:rsidR="00114607" w:rsidRPr="00B42DAB" w14:paraId="5684B56F" w14:textId="77777777" w:rsidTr="00AB7C1E">
        <w:trPr>
          <w:trHeight w:val="81"/>
        </w:trPr>
        <w:tc>
          <w:tcPr>
            <w:tcW w:w="2409" w:type="dxa"/>
            <w:vMerge/>
            <w:shd w:val="clear" w:color="auto" w:fill="E7E6E6"/>
          </w:tcPr>
          <w:p w14:paraId="54CFE538" w14:textId="77777777" w:rsidR="00114607" w:rsidRPr="00B42DAB" w:rsidRDefault="00114607" w:rsidP="006A0F39">
            <w:pPr>
              <w:rPr>
                <w:rFonts w:eastAsia="MS MinNew Roman" w:cs="Arial"/>
                <w:b/>
                <w:bCs/>
                <w:color w:val="000000" w:themeColor="text1"/>
                <w:sz w:val="20"/>
                <w:szCs w:val="24"/>
                <w:lang w:val="pl-PL"/>
              </w:rPr>
            </w:pPr>
          </w:p>
        </w:tc>
        <w:tc>
          <w:tcPr>
            <w:tcW w:w="993" w:type="dxa"/>
            <w:shd w:val="clear" w:color="auto" w:fill="FFFFFF"/>
          </w:tcPr>
          <w:p w14:paraId="46997D32" w14:textId="77777777" w:rsidR="00114607" w:rsidRPr="00B42DAB" w:rsidRDefault="00114607" w:rsidP="006A0F39">
            <w:pPr>
              <w:pStyle w:val="Legenda"/>
              <w:rPr>
                <w:rFonts w:ascii="Arial" w:hAnsi="Arial" w:cs="Arial"/>
                <w:i/>
                <w:color w:val="000000" w:themeColor="text1"/>
                <w:sz w:val="20"/>
              </w:rPr>
            </w:pPr>
            <w:r w:rsidRPr="00B42DAB">
              <w:rPr>
                <w:rFonts w:ascii="Arial" w:hAnsi="Arial" w:cs="Arial"/>
                <w:i/>
                <w:color w:val="000000" w:themeColor="text1"/>
                <w:sz w:val="20"/>
              </w:rPr>
              <w:t>2021 rok</w:t>
            </w:r>
          </w:p>
        </w:tc>
        <w:tc>
          <w:tcPr>
            <w:tcW w:w="6237" w:type="dxa"/>
            <w:shd w:val="clear" w:color="auto" w:fill="FFFFFF"/>
          </w:tcPr>
          <w:p w14:paraId="0964B791" w14:textId="77777777" w:rsidR="00114607" w:rsidRPr="00B42DAB" w:rsidRDefault="00114607" w:rsidP="006A0F39">
            <w:pPr>
              <w:rPr>
                <w:rFonts w:cs="Arial"/>
                <w:b/>
                <w:color w:val="000000" w:themeColor="text1"/>
                <w:sz w:val="20"/>
                <w:lang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9 516 978,11 zł netto</w:t>
            </w:r>
          </w:p>
          <w:p w14:paraId="77E2E554" w14:textId="77777777" w:rsidR="00114607" w:rsidRPr="00B42DAB" w:rsidRDefault="00114607" w:rsidP="006A0F39">
            <w:pPr>
              <w:rPr>
                <w:rFonts w:cs="Arial"/>
                <w:b/>
                <w:color w:val="000000" w:themeColor="text1"/>
                <w:sz w:val="20"/>
                <w:lang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10 828 203,07 zł brutto</w:t>
            </w:r>
          </w:p>
        </w:tc>
      </w:tr>
      <w:bookmarkEnd w:id="30"/>
    </w:tbl>
    <w:p w14:paraId="5091E085" w14:textId="075F2E4E" w:rsidR="00114607" w:rsidRPr="00B42DAB" w:rsidRDefault="00114607" w:rsidP="00114607">
      <w:pPr>
        <w:rPr>
          <w:color w:val="000000" w:themeColor="text1"/>
          <w:lang w:val="pl-PL" w:eastAsia="pl-PL"/>
        </w:rPr>
      </w:pPr>
    </w:p>
    <w:p w14:paraId="50C1497F" w14:textId="77777777" w:rsidR="00AB7C1E" w:rsidRPr="00B42DAB" w:rsidRDefault="00AB7C1E" w:rsidP="00AB7C1E">
      <w:pPr>
        <w:pStyle w:val="Nagwek2"/>
        <w:numPr>
          <w:ilvl w:val="0"/>
          <w:numId w:val="0"/>
        </w:numPr>
        <w:ind w:left="426"/>
        <w:rPr>
          <w:b w:val="0"/>
          <w:color w:val="000000" w:themeColor="text1"/>
          <w:sz w:val="20"/>
          <w:szCs w:val="20"/>
          <w:lang w:val="pl-PL" w:eastAsia="pl-PL"/>
        </w:rPr>
      </w:pPr>
    </w:p>
    <w:p w14:paraId="3B5BA4BD" w14:textId="0F4E7A94" w:rsidR="005478EB" w:rsidRPr="00B42DAB" w:rsidRDefault="00A44251" w:rsidP="005D23CD">
      <w:pPr>
        <w:pStyle w:val="Nagwek2"/>
        <w:ind w:left="858"/>
        <w:rPr>
          <w:b w:val="0"/>
          <w:color w:val="000000" w:themeColor="text1"/>
          <w:sz w:val="20"/>
          <w:szCs w:val="20"/>
          <w:lang w:val="pl-PL" w:eastAsia="pl-PL"/>
        </w:rPr>
      </w:pPr>
      <w:r w:rsidRPr="00B42DAB">
        <w:rPr>
          <w:color w:val="000000" w:themeColor="text1"/>
          <w:lang w:val="pl-PL" w:eastAsia="pl-PL"/>
        </w:rPr>
        <w:t>Wykaz poszczególnych pozycji kosztowych</w:t>
      </w:r>
      <w:bookmarkEnd w:id="29"/>
    </w:p>
    <w:tbl>
      <w:tblPr>
        <w:tblpPr w:leftFromText="141" w:rightFromText="141" w:vertAnchor="text" w:tblpY="1"/>
        <w:tblOverlap w:val="never"/>
        <w:tblW w:w="9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118"/>
        <w:gridCol w:w="1130"/>
        <w:gridCol w:w="1701"/>
        <w:gridCol w:w="3689"/>
      </w:tblGrid>
      <w:tr w:rsidR="005478EB" w:rsidRPr="00B42DAB" w14:paraId="09907F33" w14:textId="77777777" w:rsidTr="00CF7860">
        <w:trPr>
          <w:trHeight w:val="724"/>
        </w:trPr>
        <w:tc>
          <w:tcPr>
            <w:tcW w:w="4248" w:type="dxa"/>
            <w:gridSpan w:val="2"/>
            <w:shd w:val="clear" w:color="auto" w:fill="D9D9D9" w:themeFill="background1" w:themeFillShade="D9"/>
            <w:vAlign w:val="center"/>
          </w:tcPr>
          <w:p w14:paraId="60DA4A31" w14:textId="0FBDDD9B" w:rsidR="005478EB" w:rsidRPr="00B42DAB" w:rsidRDefault="005478EB" w:rsidP="006A0F39">
            <w:pPr>
              <w:jc w:val="center"/>
              <w:rPr>
                <w:rFonts w:eastAsia="MS MinNew Roman" w:cs="Arial"/>
                <w:b/>
                <w:bCs/>
                <w:color w:val="000000" w:themeColor="text1"/>
                <w:sz w:val="20"/>
                <w:szCs w:val="18"/>
                <w:lang w:val="pl-PL"/>
              </w:rPr>
            </w:pPr>
            <w:r w:rsidRPr="00B42DAB">
              <w:rPr>
                <w:rFonts w:eastAsia="MS MinNew Roman" w:cs="Arial"/>
                <w:b/>
                <w:bCs/>
                <w:color w:val="000000" w:themeColor="text1"/>
                <w:sz w:val="20"/>
                <w:szCs w:val="18"/>
                <w:lang w:val="pl-PL"/>
              </w:rPr>
              <w:t>Nazwa pozycji kosztowej</w:t>
            </w:r>
          </w:p>
          <w:p w14:paraId="315D1B5C" w14:textId="6A23CA19" w:rsidR="005478EB" w:rsidRPr="00B42DAB" w:rsidRDefault="005478EB" w:rsidP="006A0F39">
            <w:pPr>
              <w:pStyle w:val="Legenda"/>
              <w:jc w:val="center"/>
              <w:rPr>
                <w:rFonts w:ascii="Arial" w:hAnsi="Arial" w:cs="Arial"/>
                <w:color w:val="000000" w:themeColor="text1"/>
                <w:sz w:val="20"/>
                <w:szCs w:val="18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5BEF5EEE" w14:textId="01EB33F1" w:rsidR="005478EB" w:rsidRPr="00B42DAB" w:rsidRDefault="005478EB" w:rsidP="006A0F39">
            <w:pPr>
              <w:pStyle w:val="Legenda"/>
              <w:jc w:val="center"/>
              <w:rPr>
                <w:rFonts w:ascii="Arial" w:hAnsi="Arial" w:cs="Arial"/>
                <w:color w:val="000000" w:themeColor="text1"/>
                <w:sz w:val="20"/>
                <w:szCs w:val="18"/>
              </w:rPr>
            </w:pPr>
            <w:r w:rsidRPr="00B42DAB">
              <w:rPr>
                <w:rFonts w:ascii="Arial" w:hAnsi="Arial" w:cs="Arial"/>
                <w:color w:val="000000" w:themeColor="text1"/>
                <w:sz w:val="20"/>
                <w:szCs w:val="18"/>
              </w:rPr>
              <w:t>Przewidywany koszt  brutto</w:t>
            </w:r>
          </w:p>
          <w:p w14:paraId="0919A762" w14:textId="7A0D1CC9" w:rsidR="005478EB" w:rsidRPr="00B42DAB" w:rsidRDefault="005478EB" w:rsidP="006A0F39">
            <w:pPr>
              <w:pStyle w:val="Legenda"/>
              <w:rPr>
                <w:rFonts w:ascii="Arial" w:eastAsia="Times New Roman" w:hAnsi="Arial"/>
                <w:b w:val="0"/>
                <w:bCs w:val="0"/>
                <w:color w:val="000000" w:themeColor="text1"/>
                <w:kern w:val="0"/>
                <w:sz w:val="20"/>
                <w:szCs w:val="18"/>
              </w:rPr>
            </w:pPr>
          </w:p>
        </w:tc>
        <w:tc>
          <w:tcPr>
            <w:tcW w:w="3689" w:type="dxa"/>
            <w:shd w:val="clear" w:color="auto" w:fill="D9D9D9" w:themeFill="background1" w:themeFillShade="D9"/>
            <w:vAlign w:val="center"/>
          </w:tcPr>
          <w:p w14:paraId="316EFA99" w14:textId="3734539B" w:rsidR="005478EB" w:rsidRPr="00B42DAB" w:rsidRDefault="005478EB" w:rsidP="005478EB">
            <w:pPr>
              <w:pStyle w:val="Legenda"/>
              <w:tabs>
                <w:tab w:val="left" w:pos="585"/>
              </w:tabs>
              <w:jc w:val="center"/>
              <w:rPr>
                <w:rFonts w:ascii="Arial" w:eastAsia="Times New Roman" w:hAnsi="Arial"/>
                <w:b w:val="0"/>
                <w:bCs w:val="0"/>
                <w:color w:val="000000" w:themeColor="text1"/>
                <w:kern w:val="0"/>
                <w:sz w:val="20"/>
                <w:szCs w:val="18"/>
              </w:rPr>
            </w:pPr>
            <w:r w:rsidRPr="00B42DAB">
              <w:rPr>
                <w:rFonts w:ascii="Arial" w:hAnsi="Arial" w:cs="Arial"/>
                <w:color w:val="000000" w:themeColor="text1"/>
                <w:sz w:val="20"/>
                <w:szCs w:val="18"/>
              </w:rPr>
              <w:t>Uzasadnienie pozycji kosztowej (przeznaczenie)</w:t>
            </w:r>
          </w:p>
        </w:tc>
      </w:tr>
      <w:tr w:rsidR="005478EB" w:rsidRPr="003C4D9D" w14:paraId="207DD4D0" w14:textId="77777777" w:rsidTr="00CF7860">
        <w:trPr>
          <w:trHeight w:val="383"/>
        </w:trPr>
        <w:tc>
          <w:tcPr>
            <w:tcW w:w="3118" w:type="dxa"/>
            <w:shd w:val="clear" w:color="auto" w:fill="auto"/>
          </w:tcPr>
          <w:p w14:paraId="076C832D" w14:textId="77777777" w:rsidR="005478EB" w:rsidRPr="00B42DAB" w:rsidRDefault="005478EB" w:rsidP="006A0F39">
            <w:pPr>
              <w:rPr>
                <w:rFonts w:eastAsia="MS MinNew Roman" w:cs="Arial"/>
                <w:bCs/>
                <w:color w:val="000000" w:themeColor="text1"/>
                <w:sz w:val="20"/>
                <w:szCs w:val="18"/>
                <w:highlight w:val="yellow"/>
                <w:lang w:val="pl-PL"/>
              </w:rPr>
            </w:pPr>
            <w:r w:rsidRPr="00B42DAB">
              <w:rPr>
                <w:rFonts w:eastAsia="MS MinNew Roman" w:cs="Arial"/>
                <w:bCs/>
                <w:color w:val="000000" w:themeColor="text1"/>
                <w:sz w:val="20"/>
                <w:szCs w:val="18"/>
                <w:lang w:val="pl-PL"/>
              </w:rPr>
              <w:t>Oprogramowanie</w:t>
            </w:r>
          </w:p>
        </w:tc>
        <w:tc>
          <w:tcPr>
            <w:tcW w:w="1130" w:type="dxa"/>
          </w:tcPr>
          <w:p w14:paraId="68F0F8F0" w14:textId="48F065ED" w:rsidR="005478EB" w:rsidRPr="00B42DAB" w:rsidRDefault="005478EB" w:rsidP="006A0F39">
            <w:pPr>
              <w:pStyle w:val="Legenda"/>
              <w:rPr>
                <w:rFonts w:asciiTheme="minorHAnsi" w:hAnsiTheme="minorHAnsi" w:cstheme="minorHAnsi"/>
                <w:b w:val="0"/>
                <w:color w:val="000000" w:themeColor="text1"/>
                <w:sz w:val="18"/>
                <w:szCs w:val="18"/>
                <w:lang w:eastAsia="pl-PL"/>
              </w:rPr>
            </w:pPr>
            <w:r w:rsidRPr="00B42DAB">
              <w:rPr>
                <w:rFonts w:asciiTheme="minorHAnsi" w:hAnsiTheme="minorHAnsi" w:cstheme="minorHAnsi"/>
                <w:b w:val="0"/>
                <w:color w:val="000000" w:themeColor="text1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1701" w:type="dxa"/>
            <w:shd w:val="clear" w:color="auto" w:fill="FFFFFF"/>
          </w:tcPr>
          <w:p w14:paraId="7F8AF3BD" w14:textId="4F57F69F" w:rsidR="00125D59" w:rsidRPr="00231790" w:rsidRDefault="005478EB" w:rsidP="00231790">
            <w:pPr>
              <w:pStyle w:val="Legenda"/>
              <w:rPr>
                <w:rFonts w:ascii="Arial" w:hAnsi="Arial"/>
                <w:szCs w:val="20"/>
                <w:lang w:eastAsia="pl-PL"/>
              </w:rPr>
            </w:pPr>
            <w:r w:rsidRPr="00B42DAB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  <w:lang w:eastAsia="pl-PL"/>
              </w:rPr>
              <w:t>6 897 749,55 zł</w:t>
            </w:r>
            <w:r w:rsidR="00125D59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3689" w:type="dxa"/>
            <w:shd w:val="clear" w:color="auto" w:fill="FFFFFF"/>
          </w:tcPr>
          <w:p w14:paraId="4F0A50AF" w14:textId="77777777" w:rsidR="00801E8F" w:rsidRDefault="005478EB" w:rsidP="00801E8F">
            <w:pPr>
              <w:pStyle w:val="Legenda"/>
              <w:rPr>
                <w:rFonts w:ascii="Arial" w:hAnsi="Arial" w:cs="Arial"/>
                <w:b w:val="0"/>
                <w:color w:val="000000" w:themeColor="text1"/>
                <w:sz w:val="18"/>
                <w:szCs w:val="18"/>
                <w:lang w:eastAsia="pl-PL"/>
              </w:rPr>
            </w:pPr>
            <w:r w:rsidRPr="00B42DAB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  <w:lang w:eastAsia="pl-PL"/>
              </w:rPr>
              <w:t>Środki</w:t>
            </w:r>
            <w:r w:rsidR="00F6010F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  <w:lang w:eastAsia="pl-PL"/>
              </w:rPr>
              <w:t xml:space="preserve"> - </w:t>
            </w:r>
            <w:r w:rsidRPr="00B42DAB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  <w:lang w:eastAsia="pl-PL"/>
              </w:rPr>
              <w:t xml:space="preserve"> </w:t>
            </w:r>
            <w:r w:rsidR="00801E8F" w:rsidRPr="00B42DAB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  <w:lang w:eastAsia="pl-PL"/>
              </w:rPr>
              <w:t>6 897 749,55 zł</w:t>
            </w:r>
            <w:r w:rsidR="00801E8F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  <w:lang w:eastAsia="pl-PL"/>
              </w:rPr>
              <w:t xml:space="preserve"> w tym:</w:t>
            </w:r>
          </w:p>
          <w:p w14:paraId="59C62E5A" w14:textId="77777777" w:rsidR="00801E8F" w:rsidRDefault="00801E8F" w:rsidP="00801E8F">
            <w:pPr>
              <w:pStyle w:val="Legenda"/>
              <w:rPr>
                <w:rFonts w:ascii="Arial" w:hAnsi="Arial" w:cs="Arial"/>
                <w:b w:val="0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 w:val="0"/>
                <w:color w:val="000000" w:themeColor="text1"/>
                <w:sz w:val="18"/>
                <w:szCs w:val="18"/>
                <w:lang w:eastAsia="pl-PL"/>
              </w:rPr>
              <w:t>-1 802 081,21 zł w 2020 r.</w:t>
            </w:r>
          </w:p>
          <w:p w14:paraId="22ED184D" w14:textId="77777777" w:rsidR="00801E8F" w:rsidRDefault="00801E8F" w:rsidP="00801E8F">
            <w:pPr>
              <w:pStyle w:val="Legenda"/>
              <w:rPr>
                <w:rFonts w:ascii="Arial" w:hAnsi="Arial" w:cs="Arial"/>
                <w:b w:val="0"/>
                <w:color w:val="000000" w:themeColor="text1"/>
                <w:sz w:val="18"/>
                <w:szCs w:val="18"/>
                <w:lang w:eastAsia="pl-PL"/>
              </w:rPr>
            </w:pPr>
            <w:r w:rsidRPr="00125D59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  <w:lang w:eastAsia="pl-PL"/>
              </w:rPr>
              <w:t>-</w:t>
            </w:r>
            <w:r>
              <w:rPr>
                <w:rFonts w:ascii="Arial" w:hAnsi="Arial" w:cs="Arial"/>
                <w:b w:val="0"/>
                <w:color w:val="000000" w:themeColor="text1"/>
                <w:sz w:val="18"/>
                <w:szCs w:val="18"/>
                <w:lang w:eastAsia="pl-PL"/>
              </w:rPr>
              <w:t xml:space="preserve">5 095 669,34 </w:t>
            </w:r>
            <w:r w:rsidRPr="00125D59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  <w:lang w:eastAsia="pl-PL"/>
              </w:rPr>
              <w:t>zł w 202</w:t>
            </w:r>
            <w:r>
              <w:rPr>
                <w:rFonts w:ascii="Arial" w:hAnsi="Arial" w:cs="Arial"/>
                <w:b w:val="0"/>
                <w:color w:val="000000" w:themeColor="text1"/>
                <w:sz w:val="18"/>
                <w:szCs w:val="18"/>
                <w:lang w:eastAsia="pl-PL"/>
              </w:rPr>
              <w:t>1</w:t>
            </w:r>
            <w:r w:rsidRPr="00125D59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  <w:lang w:eastAsia="pl-PL"/>
              </w:rPr>
              <w:t xml:space="preserve"> r.</w:t>
            </w:r>
          </w:p>
          <w:p w14:paraId="10B590B9" w14:textId="6C9A7A46" w:rsidR="005478EB" w:rsidRPr="00B42DAB" w:rsidRDefault="00801E8F" w:rsidP="006A0F39">
            <w:pPr>
              <w:pStyle w:val="Legenda"/>
              <w:rPr>
                <w:rFonts w:ascii="Arial" w:hAnsi="Arial" w:cs="Arial"/>
                <w:b w:val="0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 w:val="0"/>
                <w:color w:val="000000" w:themeColor="text1"/>
                <w:sz w:val="18"/>
                <w:szCs w:val="18"/>
                <w:lang w:eastAsia="pl-PL"/>
              </w:rPr>
              <w:t xml:space="preserve">, </w:t>
            </w:r>
            <w:r w:rsidR="005478EB" w:rsidRPr="00B42DAB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  <w:lang w:eastAsia="pl-PL"/>
              </w:rPr>
              <w:t>pozwolą m.in. wytworzenie oraz rozwój oprogramowania wraz z wdrożeniem systemu, przeprowadzenie testów</w:t>
            </w:r>
            <w:r w:rsidR="005E08DA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  <w:lang w:eastAsia="pl-PL"/>
              </w:rPr>
              <w:t>, przygotowanie rozwiązania zgodnie z UX i grafiki, zapewnienie bezpieczeństwa rozwiązania.</w:t>
            </w:r>
          </w:p>
        </w:tc>
      </w:tr>
      <w:tr w:rsidR="005478EB" w:rsidRPr="003C4D9D" w14:paraId="06E64EE5" w14:textId="77777777" w:rsidTr="00CF7860">
        <w:trPr>
          <w:trHeight w:val="432"/>
        </w:trPr>
        <w:tc>
          <w:tcPr>
            <w:tcW w:w="3118" w:type="dxa"/>
            <w:shd w:val="clear" w:color="auto" w:fill="auto"/>
          </w:tcPr>
          <w:p w14:paraId="1659ED9B" w14:textId="77777777" w:rsidR="005478EB" w:rsidRPr="00B42DAB" w:rsidDel="00CC0813" w:rsidRDefault="005478EB" w:rsidP="006A0F39">
            <w:pPr>
              <w:rPr>
                <w:rFonts w:cs="Arial"/>
                <w:color w:val="000000" w:themeColor="text1"/>
                <w:sz w:val="20"/>
                <w:szCs w:val="18"/>
                <w:highlight w:val="yellow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szCs w:val="18"/>
                <w:lang w:val="pl-PL" w:eastAsia="pl-PL"/>
              </w:rPr>
              <w:t>Infrastruktura</w:t>
            </w:r>
          </w:p>
        </w:tc>
        <w:tc>
          <w:tcPr>
            <w:tcW w:w="1130" w:type="dxa"/>
          </w:tcPr>
          <w:p w14:paraId="12FD1613" w14:textId="49831AA1" w:rsidR="005478EB" w:rsidRPr="00B42DAB" w:rsidDel="00CC0813" w:rsidRDefault="005478EB" w:rsidP="006A0F39">
            <w:pPr>
              <w:pStyle w:val="Legenda"/>
              <w:rPr>
                <w:rFonts w:asciiTheme="minorHAnsi" w:hAnsiTheme="minorHAnsi" w:cstheme="minorHAnsi"/>
                <w:b w:val="0"/>
                <w:color w:val="000000" w:themeColor="text1"/>
                <w:sz w:val="18"/>
                <w:szCs w:val="18"/>
                <w:lang w:eastAsia="pl-PL"/>
              </w:rPr>
            </w:pPr>
            <w:r w:rsidRPr="00B42DAB">
              <w:rPr>
                <w:rFonts w:asciiTheme="minorHAnsi" w:hAnsiTheme="minorHAnsi" w:cstheme="minorHAnsi"/>
                <w:b w:val="0"/>
                <w:color w:val="000000" w:themeColor="text1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1701" w:type="dxa"/>
            <w:shd w:val="clear" w:color="auto" w:fill="FFFFFF"/>
          </w:tcPr>
          <w:p w14:paraId="12448450" w14:textId="18A9E878" w:rsidR="005478EB" w:rsidRPr="00B42DAB" w:rsidDel="00CC0813" w:rsidRDefault="005478EB" w:rsidP="00231790">
            <w:pPr>
              <w:pStyle w:val="Legenda"/>
              <w:rPr>
                <w:rFonts w:ascii="Arial" w:hAnsi="Arial" w:cs="Arial"/>
                <w:b w:val="0"/>
                <w:color w:val="000000" w:themeColor="text1"/>
                <w:sz w:val="18"/>
                <w:szCs w:val="18"/>
                <w:lang w:eastAsia="pl-PL"/>
              </w:rPr>
            </w:pPr>
            <w:r w:rsidRPr="00B42DAB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  <w:lang w:eastAsia="pl-PL"/>
              </w:rPr>
              <w:t>3 458 524,60 zł</w:t>
            </w:r>
            <w:r w:rsidR="00BE5D07">
              <w:t xml:space="preserve"> </w:t>
            </w:r>
          </w:p>
        </w:tc>
        <w:tc>
          <w:tcPr>
            <w:tcW w:w="3689" w:type="dxa"/>
            <w:shd w:val="clear" w:color="auto" w:fill="FFFFFF"/>
          </w:tcPr>
          <w:p w14:paraId="342A77AF" w14:textId="77777777" w:rsidR="00801E8F" w:rsidRPr="00BE5D07" w:rsidRDefault="005478EB" w:rsidP="00801E8F">
            <w:pPr>
              <w:pStyle w:val="Legenda"/>
              <w:rPr>
                <w:rFonts w:ascii="Arial" w:hAnsi="Arial" w:cs="Arial"/>
                <w:b w:val="0"/>
                <w:color w:val="000000" w:themeColor="text1"/>
                <w:sz w:val="18"/>
                <w:szCs w:val="18"/>
                <w:lang w:eastAsia="pl-PL"/>
              </w:rPr>
            </w:pPr>
            <w:r w:rsidRPr="00B42DAB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  <w:lang w:eastAsia="pl-PL"/>
              </w:rPr>
              <w:t xml:space="preserve">Środki </w:t>
            </w:r>
            <w:r w:rsidR="00801E8F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  <w:lang w:eastAsia="pl-PL"/>
              </w:rPr>
              <w:t xml:space="preserve">- </w:t>
            </w:r>
            <w:r w:rsidR="00801E8F" w:rsidRPr="00B42DAB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  <w:lang w:eastAsia="pl-PL"/>
              </w:rPr>
              <w:t>3 458 524,60 zł</w:t>
            </w:r>
            <w:r w:rsidR="00801E8F">
              <w:t xml:space="preserve"> </w:t>
            </w:r>
            <w:r w:rsidR="00801E8F" w:rsidRPr="00BE5D07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  <w:lang w:eastAsia="pl-PL"/>
              </w:rPr>
              <w:t>w tym:</w:t>
            </w:r>
          </w:p>
          <w:p w14:paraId="5C3E500F" w14:textId="77777777" w:rsidR="00801E8F" w:rsidRPr="00BE5D07" w:rsidRDefault="00801E8F" w:rsidP="00801E8F">
            <w:pPr>
              <w:pStyle w:val="Legenda"/>
              <w:rPr>
                <w:rFonts w:ascii="Arial" w:hAnsi="Arial" w:cs="Arial"/>
                <w:b w:val="0"/>
                <w:color w:val="000000" w:themeColor="text1"/>
                <w:sz w:val="18"/>
                <w:szCs w:val="18"/>
                <w:lang w:eastAsia="pl-PL"/>
              </w:rPr>
            </w:pPr>
            <w:r w:rsidRPr="00BE5D07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  <w:lang w:eastAsia="pl-PL"/>
              </w:rPr>
              <w:t>-</w:t>
            </w:r>
            <w:r>
              <w:rPr>
                <w:rFonts w:ascii="Arial" w:hAnsi="Arial" w:cs="Arial"/>
                <w:b w:val="0"/>
                <w:color w:val="000000" w:themeColor="text1"/>
                <w:sz w:val="18"/>
                <w:szCs w:val="18"/>
                <w:lang w:eastAsia="pl-PL"/>
              </w:rPr>
              <w:t xml:space="preserve"> 2 544 524,60 </w:t>
            </w:r>
            <w:r w:rsidRPr="00BE5D07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  <w:lang w:eastAsia="pl-PL"/>
              </w:rPr>
              <w:t>zł w 2020 r.</w:t>
            </w:r>
          </w:p>
          <w:p w14:paraId="6994A762" w14:textId="32947822" w:rsidR="005478EB" w:rsidRPr="00B42DAB" w:rsidDel="00CC0813" w:rsidRDefault="00801E8F" w:rsidP="00801E8F">
            <w:pPr>
              <w:pStyle w:val="Legenda"/>
              <w:rPr>
                <w:rFonts w:ascii="Arial" w:hAnsi="Arial" w:cs="Arial"/>
                <w:b w:val="0"/>
                <w:color w:val="000000" w:themeColor="text1"/>
                <w:sz w:val="18"/>
                <w:szCs w:val="18"/>
                <w:lang w:eastAsia="pl-PL"/>
              </w:rPr>
            </w:pPr>
            <w:r w:rsidRPr="00BE5D07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  <w:lang w:eastAsia="pl-PL"/>
              </w:rPr>
              <w:t>-</w:t>
            </w:r>
            <w:r>
              <w:rPr>
                <w:rFonts w:ascii="Arial" w:hAnsi="Arial" w:cs="Arial"/>
                <w:b w:val="0"/>
                <w:color w:val="000000" w:themeColor="text1"/>
                <w:sz w:val="18"/>
                <w:szCs w:val="18"/>
                <w:lang w:eastAsia="pl-PL"/>
              </w:rPr>
              <w:t>914 000,00</w:t>
            </w:r>
            <w:r w:rsidRPr="00BE5D07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  <w:lang w:eastAsia="pl-PL"/>
              </w:rPr>
              <w:t xml:space="preserve"> zł w 2021 r.</w:t>
            </w:r>
            <w:r>
              <w:rPr>
                <w:rFonts w:ascii="Arial" w:hAnsi="Arial" w:cs="Arial"/>
                <w:b w:val="0"/>
                <w:color w:val="000000" w:themeColor="text1"/>
                <w:sz w:val="18"/>
                <w:szCs w:val="18"/>
                <w:lang w:eastAsia="pl-PL"/>
              </w:rPr>
              <w:t xml:space="preserve">, </w:t>
            </w:r>
            <w:r w:rsidR="005478EB" w:rsidRPr="00B42DAB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  <w:lang w:eastAsia="pl-PL"/>
              </w:rPr>
              <w:t>pozwolą na dostosowanie zapotrzebowania na ITS wynikająca z realnych potrzeb ( liczby użytkowników oraz wymaganych zasobów do przetwarzania danych)</w:t>
            </w:r>
          </w:p>
        </w:tc>
      </w:tr>
      <w:tr w:rsidR="005478EB" w:rsidRPr="00B42DAB" w14:paraId="79CDBF97" w14:textId="77777777" w:rsidTr="00CF7860">
        <w:trPr>
          <w:trHeight w:val="395"/>
        </w:trPr>
        <w:tc>
          <w:tcPr>
            <w:tcW w:w="3118" w:type="dxa"/>
            <w:shd w:val="clear" w:color="auto" w:fill="auto"/>
          </w:tcPr>
          <w:p w14:paraId="4C6D5712" w14:textId="77777777" w:rsidR="005478EB" w:rsidRPr="00B42DAB" w:rsidDel="00CC0813" w:rsidRDefault="005478EB" w:rsidP="006A0F39">
            <w:pPr>
              <w:pStyle w:val="Legenda"/>
              <w:rPr>
                <w:rFonts w:ascii="Arial" w:hAnsi="Arial" w:cs="Arial"/>
                <w:b w:val="0"/>
                <w:color w:val="000000" w:themeColor="text1"/>
                <w:sz w:val="20"/>
                <w:szCs w:val="18"/>
                <w:highlight w:val="yellow"/>
                <w:lang w:eastAsia="pl-PL"/>
              </w:rPr>
            </w:pPr>
            <w:r w:rsidRPr="00B42DAB">
              <w:rPr>
                <w:rFonts w:ascii="Arial" w:hAnsi="Arial" w:cs="Arial"/>
                <w:b w:val="0"/>
                <w:color w:val="000000" w:themeColor="text1"/>
                <w:sz w:val="20"/>
                <w:szCs w:val="18"/>
                <w:lang w:eastAsia="pl-PL"/>
              </w:rPr>
              <w:t>Koszty UX i grafiki</w:t>
            </w:r>
          </w:p>
        </w:tc>
        <w:tc>
          <w:tcPr>
            <w:tcW w:w="1130" w:type="dxa"/>
            <w:shd w:val="clear" w:color="auto" w:fill="auto"/>
          </w:tcPr>
          <w:p w14:paraId="19B22A01" w14:textId="45A161B0" w:rsidR="005478EB" w:rsidRPr="00B42DAB" w:rsidDel="00CC0813" w:rsidRDefault="005478EB" w:rsidP="006A0F39">
            <w:pPr>
              <w:pStyle w:val="Legenda"/>
              <w:rPr>
                <w:rFonts w:ascii="Arial" w:hAnsi="Arial" w:cs="Arial"/>
                <w:b w:val="0"/>
                <w:color w:val="000000" w:themeColor="text1"/>
                <w:sz w:val="18"/>
                <w:szCs w:val="18"/>
                <w:lang w:eastAsia="pl-PL"/>
              </w:rPr>
            </w:pPr>
            <w:r w:rsidRPr="00B42DAB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1701" w:type="dxa"/>
            <w:shd w:val="clear" w:color="auto" w:fill="FFFFFF"/>
          </w:tcPr>
          <w:p w14:paraId="63022162" w14:textId="6FAA9A17" w:rsidR="005478EB" w:rsidRPr="00B42DAB" w:rsidDel="00CC0813" w:rsidRDefault="005478EB" w:rsidP="006A0F39">
            <w:pPr>
              <w:pStyle w:val="Legenda"/>
              <w:rPr>
                <w:rFonts w:ascii="Arial" w:hAnsi="Arial" w:cs="Arial"/>
                <w:b w:val="0"/>
                <w:color w:val="000000" w:themeColor="text1"/>
                <w:sz w:val="18"/>
                <w:szCs w:val="18"/>
                <w:lang w:eastAsia="pl-PL"/>
              </w:rPr>
            </w:pPr>
            <w:r w:rsidRPr="00B42DAB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  <w:lang w:eastAsia="pl-PL"/>
              </w:rPr>
              <w:t>0,00 zł</w:t>
            </w:r>
          </w:p>
        </w:tc>
        <w:tc>
          <w:tcPr>
            <w:tcW w:w="3689" w:type="dxa"/>
            <w:shd w:val="clear" w:color="auto" w:fill="FFFFFF"/>
          </w:tcPr>
          <w:p w14:paraId="63C78F35" w14:textId="77777777" w:rsidR="005478EB" w:rsidRPr="00B42DAB" w:rsidDel="00CC0813" w:rsidRDefault="005478EB" w:rsidP="006A0F39">
            <w:pPr>
              <w:pStyle w:val="Legenda"/>
              <w:rPr>
                <w:rFonts w:ascii="Arial" w:hAnsi="Arial" w:cs="Arial"/>
                <w:b w:val="0"/>
                <w:color w:val="000000" w:themeColor="text1"/>
                <w:sz w:val="18"/>
                <w:szCs w:val="18"/>
                <w:lang w:eastAsia="pl-PL"/>
              </w:rPr>
            </w:pPr>
            <w:r w:rsidRPr="00B42DAB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  <w:lang w:eastAsia="pl-PL"/>
              </w:rPr>
              <w:t>Zawarte w kosztach oprogramowania</w:t>
            </w:r>
          </w:p>
        </w:tc>
      </w:tr>
      <w:tr w:rsidR="005478EB" w:rsidRPr="00B42DAB" w14:paraId="33546BC2" w14:textId="77777777" w:rsidTr="00CF7860">
        <w:trPr>
          <w:trHeight w:val="395"/>
        </w:trPr>
        <w:tc>
          <w:tcPr>
            <w:tcW w:w="3118" w:type="dxa"/>
            <w:shd w:val="clear" w:color="auto" w:fill="auto"/>
          </w:tcPr>
          <w:p w14:paraId="653BEDCD" w14:textId="77777777" w:rsidR="005478EB" w:rsidRPr="00B42DAB" w:rsidRDefault="005478EB" w:rsidP="006A0F39">
            <w:pPr>
              <w:pStyle w:val="Legenda"/>
              <w:rPr>
                <w:rFonts w:ascii="Arial" w:hAnsi="Arial" w:cs="Arial"/>
                <w:b w:val="0"/>
                <w:color w:val="000000" w:themeColor="text1"/>
                <w:sz w:val="20"/>
                <w:szCs w:val="18"/>
                <w:lang w:eastAsia="pl-PL"/>
              </w:rPr>
            </w:pPr>
            <w:r w:rsidRPr="00B42DAB">
              <w:rPr>
                <w:rFonts w:ascii="Arial" w:hAnsi="Arial" w:cs="Arial"/>
                <w:b w:val="0"/>
                <w:color w:val="000000" w:themeColor="text1"/>
                <w:sz w:val="20"/>
                <w:szCs w:val="18"/>
                <w:lang w:eastAsia="pl-PL"/>
              </w:rPr>
              <w:t>Bezpieczeństwo</w:t>
            </w:r>
          </w:p>
        </w:tc>
        <w:tc>
          <w:tcPr>
            <w:tcW w:w="1130" w:type="dxa"/>
            <w:shd w:val="clear" w:color="auto" w:fill="auto"/>
          </w:tcPr>
          <w:p w14:paraId="471ECBAE" w14:textId="5B2D768D" w:rsidR="005478EB" w:rsidRPr="00B42DAB" w:rsidDel="00CC0813" w:rsidRDefault="005478EB" w:rsidP="006A0F39">
            <w:pPr>
              <w:pStyle w:val="Legenda"/>
              <w:rPr>
                <w:rFonts w:ascii="Arial" w:hAnsi="Arial" w:cs="Arial"/>
                <w:b w:val="0"/>
                <w:color w:val="000000" w:themeColor="text1"/>
                <w:sz w:val="18"/>
                <w:szCs w:val="18"/>
                <w:lang w:eastAsia="pl-PL"/>
              </w:rPr>
            </w:pPr>
            <w:r w:rsidRPr="00B42DAB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1701" w:type="dxa"/>
            <w:shd w:val="clear" w:color="auto" w:fill="FFFFFF"/>
          </w:tcPr>
          <w:p w14:paraId="0378B5DF" w14:textId="4866E397" w:rsidR="005478EB" w:rsidRPr="00B42DAB" w:rsidDel="00CC0813" w:rsidRDefault="005478EB" w:rsidP="006A0F39">
            <w:pPr>
              <w:pStyle w:val="Legenda"/>
              <w:rPr>
                <w:rFonts w:ascii="Arial" w:hAnsi="Arial" w:cs="Arial"/>
                <w:b w:val="0"/>
                <w:color w:val="000000" w:themeColor="text1"/>
                <w:sz w:val="18"/>
                <w:szCs w:val="18"/>
                <w:lang w:eastAsia="pl-PL"/>
              </w:rPr>
            </w:pPr>
            <w:r w:rsidRPr="00B42DAB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  <w:lang w:eastAsia="pl-PL"/>
              </w:rPr>
              <w:t>0,00 zł</w:t>
            </w:r>
          </w:p>
        </w:tc>
        <w:tc>
          <w:tcPr>
            <w:tcW w:w="3689" w:type="dxa"/>
            <w:shd w:val="clear" w:color="auto" w:fill="FFFFFF"/>
          </w:tcPr>
          <w:p w14:paraId="48E5CF74" w14:textId="77777777" w:rsidR="005478EB" w:rsidRPr="00B42DAB" w:rsidRDefault="005478EB" w:rsidP="006A0F39">
            <w:pPr>
              <w:pStyle w:val="Legenda"/>
              <w:rPr>
                <w:rFonts w:ascii="Arial" w:hAnsi="Arial" w:cs="Arial"/>
                <w:b w:val="0"/>
                <w:color w:val="000000" w:themeColor="text1"/>
                <w:sz w:val="18"/>
                <w:szCs w:val="18"/>
                <w:lang w:eastAsia="pl-PL"/>
              </w:rPr>
            </w:pPr>
            <w:r w:rsidRPr="00B42DAB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  <w:lang w:eastAsia="pl-PL"/>
              </w:rPr>
              <w:t>Zawarte w kosztach oprogramowania</w:t>
            </w:r>
          </w:p>
        </w:tc>
      </w:tr>
      <w:tr w:rsidR="005478EB" w:rsidRPr="003C4D9D" w14:paraId="6473CA66" w14:textId="77777777" w:rsidTr="00CF7860">
        <w:trPr>
          <w:trHeight w:val="395"/>
        </w:trPr>
        <w:tc>
          <w:tcPr>
            <w:tcW w:w="3118" w:type="dxa"/>
            <w:shd w:val="clear" w:color="auto" w:fill="auto"/>
          </w:tcPr>
          <w:p w14:paraId="48B6CA6B" w14:textId="77777777" w:rsidR="005478EB" w:rsidRPr="00B42DAB" w:rsidRDefault="005478EB" w:rsidP="006A0F39">
            <w:pPr>
              <w:pStyle w:val="Legenda"/>
              <w:rPr>
                <w:rFonts w:ascii="Arial" w:hAnsi="Arial" w:cs="Arial"/>
                <w:b w:val="0"/>
                <w:color w:val="000000" w:themeColor="text1"/>
                <w:sz w:val="20"/>
                <w:szCs w:val="18"/>
                <w:lang w:eastAsia="pl-PL"/>
              </w:rPr>
            </w:pPr>
            <w:r w:rsidRPr="00B42DAB">
              <w:rPr>
                <w:rFonts w:ascii="Arial" w:hAnsi="Arial" w:cs="Arial"/>
                <w:b w:val="0"/>
                <w:color w:val="000000" w:themeColor="text1"/>
                <w:sz w:val="20"/>
                <w:szCs w:val="18"/>
                <w:lang w:eastAsia="pl-PL"/>
              </w:rPr>
              <w:t>Wydajność rozwiązań</w:t>
            </w:r>
          </w:p>
        </w:tc>
        <w:tc>
          <w:tcPr>
            <w:tcW w:w="1130" w:type="dxa"/>
            <w:shd w:val="clear" w:color="auto" w:fill="auto"/>
          </w:tcPr>
          <w:p w14:paraId="278035A7" w14:textId="7A29E259" w:rsidR="005478EB" w:rsidRPr="00B42DAB" w:rsidDel="00CC0813" w:rsidRDefault="005478EB" w:rsidP="006A0F39">
            <w:pPr>
              <w:pStyle w:val="Legenda"/>
              <w:rPr>
                <w:rFonts w:ascii="Arial" w:hAnsi="Arial" w:cs="Arial"/>
                <w:b w:val="0"/>
                <w:color w:val="000000" w:themeColor="text1"/>
                <w:sz w:val="18"/>
                <w:szCs w:val="18"/>
                <w:lang w:eastAsia="pl-PL"/>
              </w:rPr>
            </w:pPr>
            <w:r w:rsidRPr="00B42DAB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1701" w:type="dxa"/>
            <w:shd w:val="clear" w:color="auto" w:fill="FFFFFF"/>
          </w:tcPr>
          <w:p w14:paraId="7C9705C8" w14:textId="0898399A" w:rsidR="005478EB" w:rsidRPr="00B42DAB" w:rsidDel="00CC0813" w:rsidRDefault="005478EB" w:rsidP="006A0F39">
            <w:pPr>
              <w:pStyle w:val="Legenda"/>
              <w:rPr>
                <w:rFonts w:ascii="Arial" w:hAnsi="Arial" w:cs="Arial"/>
                <w:b w:val="0"/>
                <w:color w:val="000000" w:themeColor="text1"/>
                <w:sz w:val="18"/>
                <w:szCs w:val="18"/>
                <w:lang w:eastAsia="pl-PL"/>
              </w:rPr>
            </w:pPr>
            <w:r w:rsidRPr="00B42DAB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  <w:lang w:eastAsia="pl-PL"/>
              </w:rPr>
              <w:t>0,00 zł</w:t>
            </w:r>
          </w:p>
        </w:tc>
        <w:tc>
          <w:tcPr>
            <w:tcW w:w="3689" w:type="dxa"/>
            <w:shd w:val="clear" w:color="auto" w:fill="FFFFFF"/>
          </w:tcPr>
          <w:p w14:paraId="48C5B9C0" w14:textId="77777777" w:rsidR="005478EB" w:rsidRPr="00B42DAB" w:rsidRDefault="005478EB" w:rsidP="006A0F39">
            <w:pPr>
              <w:pStyle w:val="Legenda"/>
              <w:rPr>
                <w:rFonts w:ascii="Arial" w:hAnsi="Arial" w:cs="Arial"/>
                <w:b w:val="0"/>
                <w:color w:val="000000" w:themeColor="text1"/>
                <w:sz w:val="18"/>
                <w:szCs w:val="18"/>
                <w:lang w:eastAsia="pl-PL"/>
              </w:rPr>
            </w:pPr>
            <w:r w:rsidRPr="00B42DAB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  <w:lang w:eastAsia="pl-PL"/>
              </w:rPr>
              <w:t>Zawarte w kosztach oprogramowania i infrastruktury</w:t>
            </w:r>
          </w:p>
        </w:tc>
      </w:tr>
      <w:tr w:rsidR="005478EB" w:rsidRPr="003C4D9D" w14:paraId="4C051D85" w14:textId="77777777" w:rsidTr="00CF7860">
        <w:trPr>
          <w:trHeight w:val="413"/>
        </w:trPr>
        <w:tc>
          <w:tcPr>
            <w:tcW w:w="3118" w:type="dxa"/>
            <w:shd w:val="clear" w:color="auto" w:fill="auto"/>
          </w:tcPr>
          <w:p w14:paraId="4928881E" w14:textId="77777777" w:rsidR="005478EB" w:rsidRPr="00B42DAB" w:rsidRDefault="005478EB" w:rsidP="006A0F39">
            <w:pPr>
              <w:rPr>
                <w:rFonts w:cs="Arial"/>
                <w:color w:val="000000" w:themeColor="text1"/>
                <w:sz w:val="20"/>
                <w:szCs w:val="18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szCs w:val="18"/>
                <w:lang w:val="pl-PL" w:eastAsia="pl-PL"/>
              </w:rPr>
              <w:t>Szkolenia</w:t>
            </w:r>
          </w:p>
        </w:tc>
        <w:tc>
          <w:tcPr>
            <w:tcW w:w="1130" w:type="dxa"/>
          </w:tcPr>
          <w:p w14:paraId="32FAB14E" w14:textId="33DD7C73" w:rsidR="005478EB" w:rsidRPr="00B42DAB" w:rsidDel="00CC0813" w:rsidRDefault="005478EB" w:rsidP="006A0F39">
            <w:pPr>
              <w:pStyle w:val="Legenda"/>
              <w:rPr>
                <w:rFonts w:asciiTheme="minorHAnsi" w:hAnsiTheme="minorHAnsi" w:cstheme="minorHAnsi"/>
                <w:b w:val="0"/>
                <w:color w:val="000000" w:themeColor="text1"/>
                <w:sz w:val="18"/>
                <w:szCs w:val="18"/>
                <w:lang w:eastAsia="pl-PL"/>
              </w:rPr>
            </w:pPr>
            <w:r w:rsidRPr="00B42DAB">
              <w:rPr>
                <w:rFonts w:asciiTheme="minorHAnsi" w:hAnsiTheme="minorHAnsi" w:cstheme="minorHAnsi"/>
                <w:b w:val="0"/>
                <w:color w:val="000000" w:themeColor="text1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1701" w:type="dxa"/>
            <w:shd w:val="clear" w:color="auto" w:fill="FFFFFF"/>
          </w:tcPr>
          <w:p w14:paraId="5670BEF9" w14:textId="2FF06AC2" w:rsidR="005478EB" w:rsidRPr="00B42DAB" w:rsidDel="00CC0813" w:rsidRDefault="005478EB" w:rsidP="006A0F39">
            <w:pPr>
              <w:pStyle w:val="Legenda"/>
              <w:rPr>
                <w:rFonts w:ascii="Arial" w:hAnsi="Arial" w:cs="Arial"/>
                <w:b w:val="0"/>
                <w:color w:val="000000" w:themeColor="text1"/>
                <w:sz w:val="18"/>
                <w:szCs w:val="18"/>
                <w:lang w:eastAsia="pl-PL"/>
              </w:rPr>
            </w:pPr>
            <w:r w:rsidRPr="00B42DAB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  <w:lang w:eastAsia="pl-PL"/>
              </w:rPr>
              <w:t>0,00 zł</w:t>
            </w:r>
          </w:p>
        </w:tc>
        <w:tc>
          <w:tcPr>
            <w:tcW w:w="3689" w:type="dxa"/>
            <w:shd w:val="clear" w:color="auto" w:fill="FFFFFF"/>
          </w:tcPr>
          <w:p w14:paraId="3E5B34CB" w14:textId="77777777" w:rsidR="005478EB" w:rsidRPr="00B42DAB" w:rsidDel="00CC0813" w:rsidRDefault="005478EB" w:rsidP="006A0F39">
            <w:pPr>
              <w:pStyle w:val="Legenda"/>
              <w:rPr>
                <w:rFonts w:ascii="Arial" w:hAnsi="Arial" w:cs="Arial"/>
                <w:b w:val="0"/>
                <w:color w:val="000000" w:themeColor="text1"/>
                <w:sz w:val="18"/>
                <w:szCs w:val="18"/>
                <w:lang w:eastAsia="pl-PL"/>
              </w:rPr>
            </w:pPr>
            <w:r w:rsidRPr="00B42DAB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  <w:lang w:eastAsia="pl-PL"/>
              </w:rPr>
              <w:t>Szkolenia użytkowników systemu będą realizowane przez pracowników zaangażowanych w zadania Projektowe.</w:t>
            </w:r>
          </w:p>
        </w:tc>
      </w:tr>
      <w:tr w:rsidR="005478EB" w:rsidRPr="003C4D9D" w14:paraId="5A5468CE" w14:textId="77777777" w:rsidTr="00CF7860">
        <w:trPr>
          <w:trHeight w:val="419"/>
        </w:trPr>
        <w:tc>
          <w:tcPr>
            <w:tcW w:w="3118" w:type="dxa"/>
            <w:shd w:val="clear" w:color="auto" w:fill="auto"/>
          </w:tcPr>
          <w:p w14:paraId="7B4A65FB" w14:textId="77777777" w:rsidR="005478EB" w:rsidRPr="00B42DAB" w:rsidRDefault="005478EB" w:rsidP="006A0F39">
            <w:pPr>
              <w:rPr>
                <w:rFonts w:cs="Arial"/>
                <w:color w:val="000000" w:themeColor="text1"/>
                <w:sz w:val="20"/>
                <w:szCs w:val="18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szCs w:val="18"/>
                <w:lang w:val="pl-PL" w:eastAsia="pl-PL"/>
              </w:rPr>
              <w:t>Działania informacyjno-promocyjne</w:t>
            </w:r>
          </w:p>
        </w:tc>
        <w:tc>
          <w:tcPr>
            <w:tcW w:w="1130" w:type="dxa"/>
          </w:tcPr>
          <w:p w14:paraId="7037593F" w14:textId="52FC1507" w:rsidR="005478EB" w:rsidRPr="00B42DAB" w:rsidDel="00CC0813" w:rsidRDefault="005478EB" w:rsidP="006A0F39">
            <w:pPr>
              <w:pStyle w:val="Legenda"/>
              <w:rPr>
                <w:rFonts w:asciiTheme="minorHAnsi" w:hAnsiTheme="minorHAnsi" w:cstheme="minorHAnsi"/>
                <w:b w:val="0"/>
                <w:color w:val="000000" w:themeColor="text1"/>
                <w:sz w:val="18"/>
                <w:szCs w:val="18"/>
                <w:lang w:eastAsia="pl-PL"/>
              </w:rPr>
            </w:pPr>
            <w:r w:rsidRPr="00B42DAB">
              <w:rPr>
                <w:rFonts w:asciiTheme="minorHAnsi" w:hAnsiTheme="minorHAnsi" w:cstheme="minorHAnsi"/>
                <w:b w:val="0"/>
                <w:color w:val="000000" w:themeColor="text1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1701" w:type="dxa"/>
            <w:shd w:val="clear" w:color="auto" w:fill="FFFFFF"/>
          </w:tcPr>
          <w:p w14:paraId="1667CAE3" w14:textId="49480BF9" w:rsidR="005478EB" w:rsidRPr="00B42DAB" w:rsidDel="00CC0813" w:rsidRDefault="005478EB" w:rsidP="006A0F39">
            <w:pPr>
              <w:pStyle w:val="Legenda"/>
              <w:rPr>
                <w:rFonts w:ascii="Arial" w:hAnsi="Arial" w:cs="Arial"/>
                <w:b w:val="0"/>
                <w:color w:val="000000" w:themeColor="text1"/>
                <w:sz w:val="18"/>
                <w:szCs w:val="18"/>
                <w:lang w:eastAsia="pl-PL"/>
              </w:rPr>
            </w:pPr>
            <w:r w:rsidRPr="00B42DAB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  <w:lang w:eastAsia="pl-PL"/>
              </w:rPr>
              <w:t>500 000,00 zł</w:t>
            </w:r>
            <w:r w:rsidR="00BE5D07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3689" w:type="dxa"/>
            <w:shd w:val="clear" w:color="auto" w:fill="FFFFFF"/>
          </w:tcPr>
          <w:p w14:paraId="26DF29D4" w14:textId="6C003B20" w:rsidR="005478EB" w:rsidRPr="00B42DAB" w:rsidDel="00CC0813" w:rsidRDefault="005478EB" w:rsidP="006A0F39">
            <w:pPr>
              <w:pStyle w:val="Legenda"/>
              <w:rPr>
                <w:rFonts w:ascii="Arial" w:hAnsi="Arial" w:cs="Arial"/>
                <w:b w:val="0"/>
                <w:color w:val="000000" w:themeColor="text1"/>
                <w:sz w:val="18"/>
                <w:szCs w:val="18"/>
                <w:lang w:eastAsia="pl-PL"/>
              </w:rPr>
            </w:pPr>
            <w:r w:rsidRPr="00B42DAB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  <w:lang w:eastAsia="pl-PL"/>
              </w:rPr>
              <w:t xml:space="preserve">Przedmiotowe środki umożliwią przeprowadzenie działań </w:t>
            </w:r>
            <w:r w:rsidR="0085183E" w:rsidRPr="00B42DAB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  <w:lang w:eastAsia="pl-PL"/>
              </w:rPr>
              <w:t xml:space="preserve">informacyjnych i </w:t>
            </w:r>
            <w:r w:rsidRPr="00B42DAB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  <w:lang w:eastAsia="pl-PL"/>
              </w:rPr>
              <w:t xml:space="preserve">promocyjnych, dzięki którym możliwe będzie rozpowszechnienie informacji o </w:t>
            </w:r>
            <w:r w:rsidR="0085183E" w:rsidRPr="00B42DAB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  <w:lang w:eastAsia="pl-PL"/>
              </w:rPr>
              <w:t>EWP</w:t>
            </w:r>
            <w:r w:rsidR="00801E8F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  <w:lang w:eastAsia="pl-PL"/>
              </w:rPr>
              <w:t xml:space="preserve"> w 2021 r.</w:t>
            </w:r>
          </w:p>
        </w:tc>
      </w:tr>
      <w:tr w:rsidR="005478EB" w:rsidRPr="003C4D9D" w14:paraId="1DBFA0B1" w14:textId="77777777" w:rsidTr="00CF7860">
        <w:trPr>
          <w:trHeight w:val="724"/>
        </w:trPr>
        <w:tc>
          <w:tcPr>
            <w:tcW w:w="3118" w:type="dxa"/>
            <w:shd w:val="clear" w:color="auto" w:fill="auto"/>
          </w:tcPr>
          <w:p w14:paraId="734588EA" w14:textId="77777777" w:rsidR="005478EB" w:rsidRPr="00B42DAB" w:rsidRDefault="005478EB" w:rsidP="006A0F39">
            <w:pPr>
              <w:rPr>
                <w:rFonts w:cs="Arial"/>
                <w:color w:val="000000" w:themeColor="text1"/>
                <w:sz w:val="20"/>
                <w:szCs w:val="18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szCs w:val="18"/>
                <w:lang w:val="pl-PL" w:eastAsia="pl-PL"/>
              </w:rPr>
              <w:t>Koszty zarządzania i wsparcia (w tym wynagrodzenia personelu wspomagającego)</w:t>
            </w:r>
          </w:p>
        </w:tc>
        <w:tc>
          <w:tcPr>
            <w:tcW w:w="1130" w:type="dxa"/>
          </w:tcPr>
          <w:p w14:paraId="4DA2704B" w14:textId="2BBF91CC" w:rsidR="005478EB" w:rsidRPr="00B42DAB" w:rsidDel="00CC0813" w:rsidRDefault="005478EB" w:rsidP="006A0F39">
            <w:pPr>
              <w:pStyle w:val="Legenda"/>
              <w:rPr>
                <w:rFonts w:asciiTheme="minorHAnsi" w:hAnsiTheme="minorHAnsi" w:cstheme="minorHAnsi"/>
                <w:b w:val="0"/>
                <w:color w:val="000000" w:themeColor="text1"/>
                <w:sz w:val="18"/>
                <w:szCs w:val="18"/>
                <w:lang w:eastAsia="pl-PL"/>
              </w:rPr>
            </w:pPr>
            <w:r w:rsidRPr="00B42DAB">
              <w:rPr>
                <w:rFonts w:asciiTheme="minorHAnsi" w:hAnsiTheme="minorHAnsi" w:cstheme="minorHAnsi"/>
                <w:b w:val="0"/>
                <w:color w:val="000000" w:themeColor="text1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1701" w:type="dxa"/>
            <w:shd w:val="clear" w:color="auto" w:fill="FFFFFF"/>
          </w:tcPr>
          <w:p w14:paraId="2A962111" w14:textId="151520DF" w:rsidR="00BE5D07" w:rsidRPr="00BE5D07" w:rsidRDefault="00801E8F" w:rsidP="00231790">
            <w:pPr>
              <w:pStyle w:val="Legenda"/>
              <w:rPr>
                <w:rFonts w:cs="Arial"/>
                <w:bCs w:val="0"/>
                <w:color w:val="000000" w:themeColor="text1"/>
                <w:sz w:val="18"/>
                <w:szCs w:val="18"/>
                <w:lang w:eastAsia="pl-PL"/>
              </w:rPr>
            </w:pPr>
            <w:r w:rsidRPr="00801E8F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  <w:lang w:eastAsia="pl-PL"/>
              </w:rPr>
              <w:t xml:space="preserve">6 307 715,55 zł </w:t>
            </w:r>
          </w:p>
          <w:p w14:paraId="78715D48" w14:textId="5C7554DB" w:rsidR="005478EB" w:rsidRPr="00B42DAB" w:rsidDel="00CC0813" w:rsidRDefault="005478EB" w:rsidP="00BE5D07">
            <w:pPr>
              <w:rPr>
                <w:rFonts w:cs="Arial"/>
                <w:b/>
                <w:color w:val="000000" w:themeColor="text1"/>
                <w:sz w:val="18"/>
                <w:szCs w:val="18"/>
                <w:lang w:val="pl-PL" w:eastAsia="pl-PL"/>
              </w:rPr>
            </w:pPr>
          </w:p>
        </w:tc>
        <w:tc>
          <w:tcPr>
            <w:tcW w:w="3689" w:type="dxa"/>
            <w:shd w:val="clear" w:color="auto" w:fill="FFFFFF"/>
          </w:tcPr>
          <w:p w14:paraId="0869CDDF" w14:textId="77777777" w:rsidR="00801E8F" w:rsidRPr="00BE5D07" w:rsidRDefault="005478EB" w:rsidP="00801E8F">
            <w:pPr>
              <w:pStyle w:val="Legenda"/>
              <w:rPr>
                <w:rFonts w:ascii="Arial" w:hAnsi="Arial" w:cs="Arial"/>
                <w:b w:val="0"/>
                <w:color w:val="000000" w:themeColor="text1"/>
                <w:sz w:val="18"/>
                <w:szCs w:val="18"/>
                <w:lang w:eastAsia="pl-PL"/>
              </w:rPr>
            </w:pPr>
            <w:r w:rsidRPr="00B42DAB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  <w:lang w:eastAsia="pl-PL"/>
              </w:rPr>
              <w:t xml:space="preserve">Przedmiotowe środki </w:t>
            </w:r>
            <w:r w:rsidR="00801E8F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  <w:lang w:eastAsia="pl-PL"/>
              </w:rPr>
              <w:t xml:space="preserve">- </w:t>
            </w:r>
            <w:r w:rsidR="00801E8F" w:rsidRPr="00B42DAB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  <w:lang w:eastAsia="pl-PL"/>
              </w:rPr>
              <w:t>5 320 939,72 zł wynagrodzenia zespołu projektowego</w:t>
            </w:r>
            <w:r w:rsidR="00801E8F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  <w:lang w:eastAsia="pl-PL"/>
              </w:rPr>
              <w:t xml:space="preserve"> </w:t>
            </w:r>
            <w:r w:rsidR="00801E8F">
              <w:t xml:space="preserve"> </w:t>
            </w:r>
            <w:r w:rsidR="00801E8F" w:rsidRPr="00BE5D07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  <w:lang w:eastAsia="pl-PL"/>
              </w:rPr>
              <w:t>w tym:</w:t>
            </w:r>
          </w:p>
          <w:p w14:paraId="5E0B917E" w14:textId="77777777" w:rsidR="00801E8F" w:rsidRPr="00BE5D07" w:rsidRDefault="00801E8F" w:rsidP="00801E8F">
            <w:pPr>
              <w:pStyle w:val="Legenda"/>
              <w:rPr>
                <w:rFonts w:ascii="Arial" w:hAnsi="Arial" w:cs="Arial"/>
                <w:b w:val="0"/>
                <w:color w:val="000000" w:themeColor="text1"/>
                <w:sz w:val="18"/>
                <w:szCs w:val="18"/>
                <w:lang w:eastAsia="pl-PL"/>
              </w:rPr>
            </w:pPr>
            <w:r w:rsidRPr="00BE5D07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  <w:lang w:eastAsia="pl-PL"/>
              </w:rPr>
              <w:t xml:space="preserve">-1 </w:t>
            </w:r>
            <w:r>
              <w:rPr>
                <w:rFonts w:ascii="Arial" w:hAnsi="Arial" w:cs="Arial"/>
                <w:b w:val="0"/>
                <w:color w:val="000000" w:themeColor="text1"/>
                <w:sz w:val="18"/>
                <w:szCs w:val="18"/>
                <w:lang w:eastAsia="pl-PL"/>
              </w:rPr>
              <w:t>504</w:t>
            </w:r>
            <w:r w:rsidRPr="00BE5D07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="Arial" w:hAnsi="Arial" w:cs="Arial"/>
                <w:b w:val="0"/>
                <w:color w:val="000000" w:themeColor="text1"/>
                <w:sz w:val="18"/>
                <w:szCs w:val="18"/>
                <w:lang w:eastAsia="pl-PL"/>
              </w:rPr>
              <w:t>939</w:t>
            </w:r>
            <w:r w:rsidRPr="00BE5D07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  <w:lang w:eastAsia="pl-PL"/>
              </w:rPr>
              <w:t>,</w:t>
            </w:r>
            <w:r>
              <w:rPr>
                <w:rFonts w:ascii="Arial" w:hAnsi="Arial" w:cs="Arial"/>
                <w:b w:val="0"/>
                <w:color w:val="000000" w:themeColor="text1"/>
                <w:sz w:val="18"/>
                <w:szCs w:val="18"/>
                <w:lang w:eastAsia="pl-PL"/>
              </w:rPr>
              <w:t>72</w:t>
            </w:r>
            <w:r w:rsidRPr="00BE5D07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  <w:lang w:eastAsia="pl-PL"/>
              </w:rPr>
              <w:t xml:space="preserve"> zł w 2020 r.</w:t>
            </w:r>
          </w:p>
          <w:p w14:paraId="7CD9726D" w14:textId="77777777" w:rsidR="00801E8F" w:rsidRPr="00B42DAB" w:rsidRDefault="00801E8F" w:rsidP="00801E8F">
            <w:pPr>
              <w:pStyle w:val="Legenda"/>
              <w:rPr>
                <w:rFonts w:ascii="Arial" w:hAnsi="Arial" w:cs="Arial"/>
                <w:b w:val="0"/>
                <w:color w:val="000000" w:themeColor="text1"/>
                <w:sz w:val="18"/>
                <w:szCs w:val="18"/>
                <w:lang w:eastAsia="pl-PL"/>
              </w:rPr>
            </w:pPr>
            <w:r w:rsidRPr="00BE5D07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  <w:lang w:eastAsia="pl-PL"/>
              </w:rPr>
              <w:t>-</w:t>
            </w:r>
            <w:r>
              <w:rPr>
                <w:rFonts w:ascii="Arial" w:hAnsi="Arial" w:cs="Arial"/>
                <w:b w:val="0"/>
                <w:color w:val="000000" w:themeColor="text1"/>
                <w:sz w:val="18"/>
                <w:szCs w:val="18"/>
                <w:lang w:eastAsia="pl-PL"/>
              </w:rPr>
              <w:t>3 816 000,00</w:t>
            </w:r>
            <w:r w:rsidRPr="00BE5D07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  <w:lang w:eastAsia="pl-PL"/>
              </w:rPr>
              <w:t xml:space="preserve"> zł w 2021 r.</w:t>
            </w:r>
          </w:p>
          <w:p w14:paraId="3D07AFC4" w14:textId="77777777" w:rsidR="00801E8F" w:rsidRPr="00BE5D07" w:rsidRDefault="00801E8F" w:rsidP="00801E8F">
            <w:pPr>
              <w:rPr>
                <w:rFonts w:eastAsia="Arial Unicode MS" w:cs="Arial"/>
                <w:bCs/>
                <w:color w:val="000000" w:themeColor="text1"/>
                <w:kern w:val="1"/>
                <w:sz w:val="18"/>
                <w:szCs w:val="18"/>
                <w:lang w:val="pl-PL" w:eastAsia="pl-PL"/>
              </w:rPr>
            </w:pPr>
            <w:r w:rsidRPr="00B42DAB">
              <w:rPr>
                <w:rFonts w:eastAsia="Arial Unicode MS" w:cs="Arial"/>
                <w:bCs/>
                <w:color w:val="000000" w:themeColor="text1"/>
                <w:kern w:val="1"/>
                <w:sz w:val="18"/>
                <w:szCs w:val="18"/>
                <w:lang w:val="pl-PL" w:eastAsia="pl-PL"/>
              </w:rPr>
              <w:t>986 775,83 zł wsparcie użytkowników zewnętrznych</w:t>
            </w:r>
            <w:r>
              <w:rPr>
                <w:rFonts w:eastAsia="Arial Unicode MS" w:cs="Arial"/>
                <w:bCs/>
                <w:color w:val="000000" w:themeColor="text1"/>
                <w:kern w:val="1"/>
                <w:sz w:val="18"/>
                <w:szCs w:val="18"/>
                <w:lang w:val="pl-PL" w:eastAsia="pl-PL"/>
              </w:rPr>
              <w:t xml:space="preserve"> </w:t>
            </w:r>
            <w:r w:rsidRPr="00D2094B">
              <w:rPr>
                <w:lang w:val="pl-PL"/>
              </w:rPr>
              <w:t xml:space="preserve"> </w:t>
            </w:r>
            <w:r w:rsidRPr="00BE5D07">
              <w:rPr>
                <w:rFonts w:eastAsia="Arial Unicode MS" w:cs="Arial"/>
                <w:bCs/>
                <w:color w:val="000000" w:themeColor="text1"/>
                <w:kern w:val="1"/>
                <w:sz w:val="18"/>
                <w:szCs w:val="18"/>
                <w:lang w:val="pl-PL" w:eastAsia="pl-PL"/>
              </w:rPr>
              <w:t>w tym:</w:t>
            </w:r>
          </w:p>
          <w:p w14:paraId="652FBC1B" w14:textId="22CBA74D" w:rsidR="005478EB" w:rsidRPr="00231790" w:rsidRDefault="00801E8F" w:rsidP="00231790">
            <w:pPr>
              <w:rPr>
                <w:rFonts w:eastAsia="Arial Unicode MS" w:cs="Arial"/>
                <w:bCs/>
                <w:color w:val="000000" w:themeColor="text1"/>
                <w:kern w:val="1"/>
                <w:sz w:val="18"/>
                <w:szCs w:val="18"/>
                <w:lang w:val="pl-PL" w:eastAsia="pl-PL"/>
              </w:rPr>
            </w:pPr>
            <w:r w:rsidRPr="00BE5D07">
              <w:rPr>
                <w:rFonts w:eastAsia="Arial Unicode MS" w:cs="Arial"/>
                <w:bCs/>
                <w:color w:val="000000" w:themeColor="text1"/>
                <w:kern w:val="1"/>
                <w:sz w:val="18"/>
                <w:szCs w:val="18"/>
                <w:lang w:val="pl-PL" w:eastAsia="pl-PL"/>
              </w:rPr>
              <w:t>-</w:t>
            </w:r>
            <w:r>
              <w:rPr>
                <w:rFonts w:eastAsia="Arial Unicode MS" w:cs="Arial"/>
                <w:bCs/>
                <w:color w:val="000000" w:themeColor="text1"/>
                <w:kern w:val="1"/>
                <w:sz w:val="18"/>
                <w:szCs w:val="18"/>
                <w:lang w:val="pl-PL" w:eastAsia="pl-PL"/>
              </w:rPr>
              <w:t>484 241,10</w:t>
            </w:r>
            <w:r w:rsidRPr="00BE5D07">
              <w:rPr>
                <w:rFonts w:eastAsia="Arial Unicode MS" w:cs="Arial"/>
                <w:bCs/>
                <w:color w:val="000000" w:themeColor="text1"/>
                <w:kern w:val="1"/>
                <w:sz w:val="18"/>
                <w:szCs w:val="18"/>
                <w:lang w:val="pl-PL" w:eastAsia="pl-PL"/>
              </w:rPr>
              <w:t xml:space="preserve"> zł w 2020 r.</w:t>
            </w:r>
            <w:r>
              <w:rPr>
                <w:rFonts w:eastAsia="Arial Unicode MS" w:cs="Arial"/>
                <w:bCs/>
                <w:color w:val="000000" w:themeColor="text1"/>
                <w:kern w:val="1"/>
                <w:sz w:val="18"/>
                <w:szCs w:val="18"/>
                <w:lang w:val="pl-PL" w:eastAsia="pl-PL"/>
              </w:rPr>
              <w:t xml:space="preserve">, </w:t>
            </w:r>
            <w:r w:rsidR="005478EB" w:rsidRPr="00231790"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t xml:space="preserve">umożliwią finansowanie </w:t>
            </w:r>
            <w:r w:rsidR="00BE5D07" w:rsidRPr="00231790"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t xml:space="preserve">ok </w:t>
            </w:r>
            <w:r w:rsidR="00125D59" w:rsidRPr="00231790"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t xml:space="preserve">20 </w:t>
            </w:r>
            <w:r w:rsidR="005478EB" w:rsidRPr="00231790"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t xml:space="preserve">etatów pracowników </w:t>
            </w:r>
            <w:r w:rsidR="0085183E" w:rsidRPr="00231790"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t xml:space="preserve">CeZ </w:t>
            </w:r>
            <w:r w:rsidR="005478EB" w:rsidRPr="00231790"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t>zaangażowanych w zadania projektowe (zarówno bezpośrednie jak i pośrednie) oraz zapewnienie usług wsparcia w tym m.in. wsparcie użytkowników zewnętrznych koszty usług SMS oraz infolinii dla użytkowników końcowych.</w:t>
            </w:r>
          </w:p>
          <w:p w14:paraId="301481AD" w14:textId="403FC4B0" w:rsidR="00125D59" w:rsidRPr="00125D59" w:rsidDel="00CC0813" w:rsidRDefault="00125D59" w:rsidP="00125D59">
            <w:pPr>
              <w:pStyle w:val="Legenda"/>
              <w:rPr>
                <w:lang w:eastAsia="pl-PL"/>
              </w:rPr>
            </w:pPr>
            <w:r w:rsidRPr="00801E8F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  <w:lang w:eastAsia="pl-PL"/>
              </w:rPr>
              <w:lastRenderedPageBreak/>
              <w:t xml:space="preserve">Kwota zaplanowana na wynagrodzenia obejmuje  </w:t>
            </w:r>
            <w:r w:rsidRPr="00231790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  <w:lang w:eastAsia="pl-PL"/>
              </w:rPr>
              <w:t>wynagrodzenia osobowe,</w:t>
            </w:r>
            <w:r w:rsidRPr="00125D59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  <w:lang w:eastAsia="pl-PL"/>
              </w:rPr>
              <w:t xml:space="preserve"> dodatkowe wynagrodzenie roczne oraz pochodne od wynagrodzeń</w:t>
            </w:r>
          </w:p>
        </w:tc>
      </w:tr>
    </w:tbl>
    <w:p w14:paraId="116F9483" w14:textId="77777777" w:rsidR="0078552C" w:rsidRPr="00B42DAB" w:rsidRDefault="0078552C" w:rsidP="007573B2">
      <w:pPr>
        <w:pStyle w:val="Tekstpodstawowy2"/>
        <w:rPr>
          <w:color w:val="000000" w:themeColor="text1"/>
          <w:lang w:val="pl-PL" w:eastAsia="pl-PL"/>
        </w:rPr>
      </w:pPr>
      <w:bookmarkStart w:id="31" w:name="_Toc462924070"/>
    </w:p>
    <w:p w14:paraId="131A2BB3" w14:textId="154052F4" w:rsidR="00972003" w:rsidRPr="00B42DAB" w:rsidRDefault="00A44251" w:rsidP="005D23CD">
      <w:pPr>
        <w:pStyle w:val="Nagwek2"/>
        <w:ind w:left="858"/>
        <w:jc w:val="both"/>
        <w:rPr>
          <w:color w:val="000000" w:themeColor="text1"/>
          <w:lang w:val="pl-PL" w:eastAsia="pl-PL"/>
        </w:rPr>
      </w:pPr>
      <w:r w:rsidRPr="00B42DAB">
        <w:rPr>
          <w:color w:val="000000" w:themeColor="text1"/>
          <w:lang w:val="pl-PL" w:eastAsia="pl-PL"/>
        </w:rPr>
        <w:t>Koszty ogólne utrzymania wraz ze sposobem finansowania (okres 5 lat)</w:t>
      </w:r>
      <w:bookmarkEnd w:id="31"/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8"/>
        <w:gridCol w:w="850"/>
        <w:gridCol w:w="4111"/>
        <w:gridCol w:w="2410"/>
      </w:tblGrid>
      <w:tr w:rsidR="005478EB" w:rsidRPr="00B42DAB" w14:paraId="2B2013DC" w14:textId="77777777" w:rsidTr="00CF7860">
        <w:trPr>
          <w:trHeight w:val="392"/>
        </w:trPr>
        <w:tc>
          <w:tcPr>
            <w:tcW w:w="2268" w:type="dxa"/>
            <w:shd w:val="clear" w:color="auto" w:fill="E7E6E6"/>
          </w:tcPr>
          <w:p w14:paraId="5F1A7CE0" w14:textId="77777777" w:rsidR="005478EB" w:rsidRPr="00B42DAB" w:rsidRDefault="005478EB" w:rsidP="006A0F39">
            <w:pPr>
              <w:rPr>
                <w:rFonts w:eastAsia="MS MinNew Roman" w:cs="Arial"/>
                <w:b/>
                <w:bCs/>
                <w:color w:val="000000" w:themeColor="text1"/>
                <w:sz w:val="20"/>
                <w:szCs w:val="24"/>
                <w:lang w:val="pl-PL"/>
              </w:rPr>
            </w:pPr>
            <w:r w:rsidRPr="00B42DAB">
              <w:rPr>
                <w:rFonts w:eastAsia="MS MinNew Roman" w:cs="Arial"/>
                <w:b/>
                <w:bCs/>
                <w:color w:val="000000" w:themeColor="text1"/>
                <w:sz w:val="20"/>
                <w:szCs w:val="24"/>
                <w:lang w:val="pl-PL"/>
              </w:rPr>
              <w:t>Całkowity koszt utrzymania trwałości projektu (brutto)</w:t>
            </w:r>
          </w:p>
        </w:tc>
        <w:tc>
          <w:tcPr>
            <w:tcW w:w="4961" w:type="dxa"/>
            <w:gridSpan w:val="2"/>
            <w:shd w:val="clear" w:color="auto" w:fill="FFFFFF"/>
          </w:tcPr>
          <w:p w14:paraId="163581A2" w14:textId="77777777" w:rsidR="005478EB" w:rsidRPr="00B42DAB" w:rsidRDefault="005478EB" w:rsidP="006A0F39">
            <w:pPr>
              <w:rPr>
                <w:rFonts w:eastAsia="MS MinNew Roman" w:cs="Arial"/>
                <w:color w:val="000000" w:themeColor="text1"/>
                <w:sz w:val="20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11 414 418,05 zł</w:t>
            </w:r>
          </w:p>
        </w:tc>
        <w:tc>
          <w:tcPr>
            <w:tcW w:w="2410" w:type="dxa"/>
            <w:shd w:val="clear" w:color="auto" w:fill="D9D9D9" w:themeFill="background1" w:themeFillShade="D9"/>
          </w:tcPr>
          <w:p w14:paraId="1DBAD8AE" w14:textId="77777777" w:rsidR="005478EB" w:rsidRPr="00B42DAB" w:rsidRDefault="005478EB" w:rsidP="006A0F39">
            <w:pPr>
              <w:jc w:val="center"/>
              <w:rPr>
                <w:rFonts w:eastAsia="MS MinNew Roman" w:cs="Arial"/>
                <w:b/>
                <w:bCs/>
                <w:color w:val="000000" w:themeColor="text1"/>
                <w:sz w:val="20"/>
                <w:lang w:val="pl-PL"/>
              </w:rPr>
            </w:pPr>
            <w:r w:rsidRPr="00B42DAB">
              <w:rPr>
                <w:rFonts w:eastAsia="MS MinNew Roman" w:cs="Arial"/>
                <w:b/>
                <w:bCs/>
                <w:color w:val="000000" w:themeColor="text1"/>
                <w:sz w:val="20"/>
                <w:lang w:val="pl-PL"/>
              </w:rPr>
              <w:t>Źródło finansowania</w:t>
            </w:r>
          </w:p>
          <w:p w14:paraId="241740DD" w14:textId="77777777" w:rsidR="005478EB" w:rsidRPr="00B42DAB" w:rsidRDefault="005478EB" w:rsidP="006A0F39">
            <w:pPr>
              <w:jc w:val="center"/>
              <w:rPr>
                <w:rFonts w:cs="Arial"/>
                <w:b/>
                <w:color w:val="000000" w:themeColor="text1"/>
                <w:sz w:val="20"/>
                <w:lang w:val="pl-PL" w:eastAsia="pl-PL"/>
              </w:rPr>
            </w:pPr>
          </w:p>
        </w:tc>
      </w:tr>
      <w:tr w:rsidR="005478EB" w:rsidRPr="00B42DAB" w14:paraId="57D0EBE9" w14:textId="77777777" w:rsidTr="00CF7860">
        <w:trPr>
          <w:trHeight w:val="82"/>
        </w:trPr>
        <w:tc>
          <w:tcPr>
            <w:tcW w:w="2268" w:type="dxa"/>
            <w:vMerge w:val="restart"/>
            <w:shd w:val="clear" w:color="auto" w:fill="E7E6E6"/>
          </w:tcPr>
          <w:p w14:paraId="08A6B3E5" w14:textId="77777777" w:rsidR="005478EB" w:rsidRPr="00B42DAB" w:rsidRDefault="005478EB" w:rsidP="006A0F39">
            <w:pPr>
              <w:rPr>
                <w:rFonts w:eastAsia="MS MinNew Roman" w:cs="Arial"/>
                <w:b/>
                <w:bCs/>
                <w:color w:val="000000" w:themeColor="text1"/>
                <w:sz w:val="20"/>
                <w:szCs w:val="24"/>
                <w:lang w:val="pl-PL"/>
              </w:rPr>
            </w:pPr>
            <w:r w:rsidRPr="00B42DAB">
              <w:rPr>
                <w:rFonts w:eastAsia="MS MinNew Roman" w:cs="Arial"/>
                <w:b/>
                <w:bCs/>
                <w:color w:val="000000" w:themeColor="text1"/>
                <w:sz w:val="20"/>
                <w:szCs w:val="24"/>
                <w:lang w:val="pl-PL"/>
              </w:rPr>
              <w:t>Podział całkowitego kosztu utrzymania trwałości projektu na poszczególna lata (netto oraz brutto)</w:t>
            </w:r>
          </w:p>
        </w:tc>
        <w:tc>
          <w:tcPr>
            <w:tcW w:w="850" w:type="dxa"/>
            <w:shd w:val="clear" w:color="auto" w:fill="FFFFFF"/>
          </w:tcPr>
          <w:p w14:paraId="7E500AEA" w14:textId="77777777" w:rsidR="005478EB" w:rsidRPr="00B42DAB" w:rsidRDefault="005478EB" w:rsidP="006A0F39">
            <w:pPr>
              <w:pStyle w:val="Legenda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42DAB">
              <w:rPr>
                <w:rFonts w:ascii="Arial" w:hAnsi="Arial" w:cs="Arial"/>
                <w:color w:val="000000" w:themeColor="text1"/>
                <w:sz w:val="20"/>
                <w:szCs w:val="20"/>
              </w:rPr>
              <w:t>2022</w:t>
            </w:r>
            <w:r w:rsidRPr="00B42DAB">
              <w:rPr>
                <w:rStyle w:val="Odwoanieprzypisudolnego"/>
                <w:rFonts w:ascii="Arial" w:hAnsi="Arial"/>
                <w:color w:val="000000" w:themeColor="text1"/>
                <w:sz w:val="20"/>
                <w:szCs w:val="20"/>
              </w:rPr>
              <w:footnoteReference w:id="3"/>
            </w:r>
            <w:r w:rsidRPr="00B42DA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rok</w:t>
            </w:r>
          </w:p>
        </w:tc>
        <w:tc>
          <w:tcPr>
            <w:tcW w:w="4111" w:type="dxa"/>
            <w:shd w:val="clear" w:color="auto" w:fill="FFFFFF"/>
          </w:tcPr>
          <w:p w14:paraId="5FBFB216" w14:textId="77777777" w:rsidR="005478EB" w:rsidRPr="00B42DAB" w:rsidRDefault="005478EB" w:rsidP="006A0F39">
            <w:pPr>
              <w:rPr>
                <w:rFonts w:cs="Arial"/>
                <w:b/>
                <w:i/>
                <w:color w:val="000000" w:themeColor="text1"/>
                <w:sz w:val="20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1 400 675,36 zł netto, 1 591 178,69 zł brutto, rok 2022</w:t>
            </w:r>
          </w:p>
        </w:tc>
        <w:tc>
          <w:tcPr>
            <w:tcW w:w="2410" w:type="dxa"/>
            <w:shd w:val="clear" w:color="auto" w:fill="FFFFFF"/>
          </w:tcPr>
          <w:p w14:paraId="581FD23A" w14:textId="2F60A4A3" w:rsidR="005478EB" w:rsidRPr="00B42DAB" w:rsidRDefault="005478EB" w:rsidP="006A0F39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- budżet państwa</w:t>
            </w:r>
            <w:r w:rsidR="00125D59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 część 46</w:t>
            </w:r>
          </w:p>
        </w:tc>
      </w:tr>
      <w:tr w:rsidR="005478EB" w:rsidRPr="00B42DAB" w14:paraId="380C68FD" w14:textId="77777777" w:rsidTr="00CF7860">
        <w:trPr>
          <w:trHeight w:val="81"/>
        </w:trPr>
        <w:tc>
          <w:tcPr>
            <w:tcW w:w="2268" w:type="dxa"/>
            <w:vMerge/>
            <w:shd w:val="clear" w:color="auto" w:fill="E7E6E6"/>
          </w:tcPr>
          <w:p w14:paraId="04F7389E" w14:textId="77777777" w:rsidR="005478EB" w:rsidRPr="00B42DAB" w:rsidRDefault="005478EB" w:rsidP="006A0F39">
            <w:pPr>
              <w:rPr>
                <w:rFonts w:eastAsia="MS MinNew Roman" w:cs="Arial"/>
                <w:bCs/>
                <w:color w:val="000000" w:themeColor="text1"/>
                <w:sz w:val="20"/>
                <w:szCs w:val="24"/>
                <w:lang w:val="pl-PL"/>
              </w:rPr>
            </w:pPr>
          </w:p>
        </w:tc>
        <w:tc>
          <w:tcPr>
            <w:tcW w:w="850" w:type="dxa"/>
            <w:shd w:val="clear" w:color="auto" w:fill="FFFFFF"/>
          </w:tcPr>
          <w:p w14:paraId="1B43B940" w14:textId="77777777" w:rsidR="005478EB" w:rsidRPr="00B42DAB" w:rsidRDefault="005478EB" w:rsidP="006A0F39">
            <w:pPr>
              <w:pStyle w:val="Legenda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42DAB">
              <w:rPr>
                <w:rFonts w:ascii="Arial" w:hAnsi="Arial" w:cs="Arial"/>
                <w:color w:val="000000" w:themeColor="text1"/>
                <w:sz w:val="20"/>
                <w:szCs w:val="20"/>
              </w:rPr>
              <w:t>2023 rok</w:t>
            </w:r>
          </w:p>
        </w:tc>
        <w:tc>
          <w:tcPr>
            <w:tcW w:w="4111" w:type="dxa"/>
            <w:shd w:val="clear" w:color="auto" w:fill="FFFFFF"/>
          </w:tcPr>
          <w:p w14:paraId="10269A67" w14:textId="77777777" w:rsidR="005478EB" w:rsidRPr="00B42DAB" w:rsidRDefault="005478EB" w:rsidP="006A0F39">
            <w:pPr>
              <w:rPr>
                <w:rFonts w:cs="Arial"/>
                <w:b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1 400 675,36 zł netto, 1 591 178,69 zł brutto rok 2024</w:t>
            </w:r>
          </w:p>
        </w:tc>
        <w:tc>
          <w:tcPr>
            <w:tcW w:w="2410" w:type="dxa"/>
            <w:shd w:val="clear" w:color="auto" w:fill="FFFFFF"/>
          </w:tcPr>
          <w:p w14:paraId="33FE2634" w14:textId="1C8610D7" w:rsidR="005478EB" w:rsidRPr="00B42DAB" w:rsidRDefault="005478EB" w:rsidP="006A0F39">
            <w:pPr>
              <w:rPr>
                <w:rFonts w:cs="Arial"/>
                <w:b/>
                <w:color w:val="000000" w:themeColor="text1"/>
                <w:sz w:val="20"/>
                <w:lang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- budżet państwa</w:t>
            </w:r>
            <w:r w:rsidR="00125D59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 część 46</w:t>
            </w:r>
          </w:p>
        </w:tc>
      </w:tr>
      <w:tr w:rsidR="005478EB" w:rsidRPr="00B42DAB" w14:paraId="174F864B" w14:textId="77777777" w:rsidTr="00CF7860">
        <w:trPr>
          <w:trHeight w:val="81"/>
        </w:trPr>
        <w:tc>
          <w:tcPr>
            <w:tcW w:w="2268" w:type="dxa"/>
            <w:vMerge/>
            <w:shd w:val="clear" w:color="auto" w:fill="E7E6E6"/>
          </w:tcPr>
          <w:p w14:paraId="4F24926B" w14:textId="77777777" w:rsidR="005478EB" w:rsidRPr="00B42DAB" w:rsidRDefault="005478EB" w:rsidP="006A0F39">
            <w:pPr>
              <w:rPr>
                <w:rFonts w:eastAsia="MS MinNew Roman" w:cs="Arial"/>
                <w:bCs/>
                <w:color w:val="000000" w:themeColor="text1"/>
                <w:sz w:val="20"/>
                <w:szCs w:val="24"/>
                <w:lang w:val="pl-PL"/>
              </w:rPr>
            </w:pPr>
          </w:p>
        </w:tc>
        <w:tc>
          <w:tcPr>
            <w:tcW w:w="850" w:type="dxa"/>
            <w:shd w:val="clear" w:color="auto" w:fill="FFFFFF"/>
          </w:tcPr>
          <w:p w14:paraId="4911EAE9" w14:textId="77777777" w:rsidR="005478EB" w:rsidRPr="00B42DAB" w:rsidRDefault="005478EB" w:rsidP="006A0F39">
            <w:pPr>
              <w:pStyle w:val="Legenda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42DAB">
              <w:rPr>
                <w:rFonts w:ascii="Arial" w:hAnsi="Arial" w:cs="Arial"/>
                <w:color w:val="000000" w:themeColor="text1"/>
                <w:sz w:val="20"/>
                <w:szCs w:val="20"/>
              </w:rPr>
              <w:t>2024 rok</w:t>
            </w:r>
          </w:p>
        </w:tc>
        <w:tc>
          <w:tcPr>
            <w:tcW w:w="4111" w:type="dxa"/>
            <w:shd w:val="clear" w:color="auto" w:fill="FFFFFF"/>
          </w:tcPr>
          <w:p w14:paraId="4F6DD6E4" w14:textId="77777777" w:rsidR="005478EB" w:rsidRPr="00B42DAB" w:rsidRDefault="005478EB" w:rsidP="006A0F39">
            <w:pPr>
              <w:rPr>
                <w:rFonts w:cs="Arial"/>
                <w:b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1 400 675,36 zł netto, 1 591 178,69 zł brutto rok 2023</w:t>
            </w:r>
          </w:p>
        </w:tc>
        <w:tc>
          <w:tcPr>
            <w:tcW w:w="2410" w:type="dxa"/>
            <w:shd w:val="clear" w:color="auto" w:fill="FFFFFF"/>
          </w:tcPr>
          <w:p w14:paraId="43D9D865" w14:textId="58BB4998" w:rsidR="005478EB" w:rsidRPr="00B42DAB" w:rsidRDefault="005478EB" w:rsidP="006A0F39">
            <w:pPr>
              <w:rPr>
                <w:rFonts w:cs="Arial"/>
                <w:b/>
                <w:color w:val="000000" w:themeColor="text1"/>
                <w:sz w:val="20"/>
                <w:lang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- budżet państwa</w:t>
            </w:r>
            <w:r w:rsidR="00125D59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 część 46</w:t>
            </w:r>
          </w:p>
        </w:tc>
      </w:tr>
      <w:tr w:rsidR="005478EB" w:rsidRPr="00B42DAB" w14:paraId="0E9D879D" w14:textId="77777777" w:rsidTr="00CF7860">
        <w:trPr>
          <w:trHeight w:val="81"/>
        </w:trPr>
        <w:tc>
          <w:tcPr>
            <w:tcW w:w="2268" w:type="dxa"/>
            <w:vMerge/>
            <w:shd w:val="clear" w:color="auto" w:fill="E7E6E6"/>
          </w:tcPr>
          <w:p w14:paraId="60DF986D" w14:textId="77777777" w:rsidR="005478EB" w:rsidRPr="00B42DAB" w:rsidRDefault="005478EB" w:rsidP="006A0F39">
            <w:pPr>
              <w:rPr>
                <w:rFonts w:eastAsia="MS MinNew Roman" w:cs="Arial"/>
                <w:bCs/>
                <w:color w:val="000000" w:themeColor="text1"/>
                <w:sz w:val="20"/>
                <w:szCs w:val="24"/>
                <w:lang w:val="pl-PL"/>
              </w:rPr>
            </w:pPr>
          </w:p>
        </w:tc>
        <w:tc>
          <w:tcPr>
            <w:tcW w:w="850" w:type="dxa"/>
            <w:shd w:val="clear" w:color="auto" w:fill="FFFFFF"/>
          </w:tcPr>
          <w:p w14:paraId="7CE77BBD" w14:textId="77777777" w:rsidR="005478EB" w:rsidRPr="00B42DAB" w:rsidRDefault="005478EB" w:rsidP="006A0F39">
            <w:pPr>
              <w:pStyle w:val="Legenda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42DAB">
              <w:rPr>
                <w:rFonts w:ascii="Arial" w:hAnsi="Arial" w:cs="Arial"/>
                <w:color w:val="000000" w:themeColor="text1"/>
                <w:sz w:val="20"/>
                <w:szCs w:val="20"/>
              </w:rPr>
              <w:t>2025 rok</w:t>
            </w:r>
          </w:p>
        </w:tc>
        <w:tc>
          <w:tcPr>
            <w:tcW w:w="4111" w:type="dxa"/>
            <w:shd w:val="clear" w:color="auto" w:fill="FFFFFF"/>
          </w:tcPr>
          <w:p w14:paraId="57830250" w14:textId="77777777" w:rsidR="005478EB" w:rsidRPr="00B42DAB" w:rsidRDefault="005478EB" w:rsidP="006A0F39">
            <w:pPr>
              <w:rPr>
                <w:rFonts w:cs="Arial"/>
                <w:b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1 400 675,36 zł netto, 1 591 178,69 zł brutto rok 2025</w:t>
            </w:r>
          </w:p>
        </w:tc>
        <w:tc>
          <w:tcPr>
            <w:tcW w:w="2410" w:type="dxa"/>
            <w:shd w:val="clear" w:color="auto" w:fill="FFFFFF"/>
          </w:tcPr>
          <w:p w14:paraId="57FC8C41" w14:textId="46739CB4" w:rsidR="005478EB" w:rsidRPr="00B42DAB" w:rsidRDefault="005478EB" w:rsidP="006A0F39">
            <w:pPr>
              <w:rPr>
                <w:rFonts w:cs="Arial"/>
                <w:b/>
                <w:color w:val="000000" w:themeColor="text1"/>
                <w:sz w:val="20"/>
                <w:lang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- budżet państwa</w:t>
            </w:r>
            <w:r w:rsidR="00125D59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 część 46</w:t>
            </w:r>
          </w:p>
        </w:tc>
      </w:tr>
      <w:tr w:rsidR="005478EB" w:rsidRPr="00B42DAB" w14:paraId="0635553B" w14:textId="77777777" w:rsidTr="00CF7860">
        <w:trPr>
          <w:trHeight w:val="227"/>
        </w:trPr>
        <w:tc>
          <w:tcPr>
            <w:tcW w:w="2268" w:type="dxa"/>
            <w:vMerge/>
            <w:shd w:val="clear" w:color="auto" w:fill="E7E6E6"/>
          </w:tcPr>
          <w:p w14:paraId="4C683806" w14:textId="77777777" w:rsidR="005478EB" w:rsidRPr="00B42DAB" w:rsidRDefault="005478EB" w:rsidP="006A0F39">
            <w:pPr>
              <w:rPr>
                <w:rFonts w:eastAsia="MS MinNew Roman" w:cs="Arial"/>
                <w:bCs/>
                <w:color w:val="000000" w:themeColor="text1"/>
                <w:sz w:val="20"/>
                <w:szCs w:val="24"/>
                <w:lang w:val="pl-PL"/>
              </w:rPr>
            </w:pPr>
          </w:p>
        </w:tc>
        <w:tc>
          <w:tcPr>
            <w:tcW w:w="850" w:type="dxa"/>
            <w:shd w:val="clear" w:color="auto" w:fill="FFFFFF"/>
          </w:tcPr>
          <w:p w14:paraId="553A1B8A" w14:textId="77777777" w:rsidR="005478EB" w:rsidRPr="00B42DAB" w:rsidRDefault="005478EB" w:rsidP="006A0F39">
            <w:pPr>
              <w:pStyle w:val="Legenda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42DAB">
              <w:rPr>
                <w:rFonts w:ascii="Arial" w:hAnsi="Arial" w:cs="Arial"/>
                <w:color w:val="000000" w:themeColor="text1"/>
                <w:sz w:val="20"/>
                <w:szCs w:val="20"/>
              </w:rPr>
              <w:t>2026 rok</w:t>
            </w:r>
          </w:p>
        </w:tc>
        <w:tc>
          <w:tcPr>
            <w:tcW w:w="4111" w:type="dxa"/>
            <w:shd w:val="clear" w:color="auto" w:fill="FFFFFF"/>
          </w:tcPr>
          <w:p w14:paraId="313F6369" w14:textId="352714FC" w:rsidR="005478EB" w:rsidRPr="00B42DAB" w:rsidRDefault="005478EB" w:rsidP="006A0F39">
            <w:pPr>
              <w:rPr>
                <w:rFonts w:cs="Arial"/>
                <w:b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4 212 483,98 zł netto, 5 049 703,29 zł brutto rok 2026</w:t>
            </w:r>
            <w:r w:rsidR="00082CC6">
              <w:rPr>
                <w:rFonts w:cs="Arial"/>
                <w:color w:val="000000" w:themeColor="text1"/>
                <w:sz w:val="20"/>
                <w:lang w:val="pl-PL" w:eastAsia="pl-PL"/>
              </w:rPr>
              <w:t>, w tym koszt wymiany infrastruktury zakupionej w ramach projektu.</w:t>
            </w:r>
          </w:p>
        </w:tc>
        <w:tc>
          <w:tcPr>
            <w:tcW w:w="2410" w:type="dxa"/>
            <w:shd w:val="clear" w:color="auto" w:fill="FFFFFF"/>
          </w:tcPr>
          <w:p w14:paraId="67D58AA9" w14:textId="2415568A" w:rsidR="005478EB" w:rsidRPr="00B42DAB" w:rsidRDefault="005478EB" w:rsidP="006A0F39">
            <w:pPr>
              <w:rPr>
                <w:rFonts w:cs="Arial"/>
                <w:b/>
                <w:color w:val="000000" w:themeColor="text1"/>
                <w:sz w:val="20"/>
                <w:lang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- budżet państwa</w:t>
            </w:r>
            <w:r w:rsidR="00125D59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 część 46</w:t>
            </w:r>
          </w:p>
        </w:tc>
      </w:tr>
    </w:tbl>
    <w:p w14:paraId="2D563420" w14:textId="77777777" w:rsidR="005478EB" w:rsidRPr="00B42DAB" w:rsidRDefault="005478EB" w:rsidP="005478EB">
      <w:pPr>
        <w:pStyle w:val="Tekstpodstawowy2"/>
        <w:rPr>
          <w:color w:val="000000" w:themeColor="text1"/>
          <w:lang w:val="pl-PL" w:eastAsia="pl-PL"/>
        </w:rPr>
      </w:pPr>
    </w:p>
    <w:p w14:paraId="5E83828F" w14:textId="77777777" w:rsidR="005478EB" w:rsidRPr="00B42DAB" w:rsidRDefault="005478EB" w:rsidP="005478EB">
      <w:pPr>
        <w:pStyle w:val="Tekstpodstawowy2"/>
        <w:rPr>
          <w:color w:val="000000" w:themeColor="text1"/>
          <w:lang w:val="pl-PL" w:eastAsia="pl-PL"/>
        </w:rPr>
      </w:pPr>
    </w:p>
    <w:p w14:paraId="6F0169C4" w14:textId="3043F0EC" w:rsidR="005D3974" w:rsidRPr="00B42DAB" w:rsidRDefault="005D3974" w:rsidP="005478EB">
      <w:pPr>
        <w:rPr>
          <w:rFonts w:eastAsia="Cambria"/>
          <w:color w:val="000000" w:themeColor="text1"/>
          <w:lang w:val="pl-PL"/>
        </w:rPr>
      </w:pPr>
      <w:bookmarkStart w:id="32" w:name="_Toc462924071"/>
    </w:p>
    <w:p w14:paraId="03CDB7A0" w14:textId="4D9A372F" w:rsidR="005D3974" w:rsidRPr="00B42DAB" w:rsidRDefault="005D3974" w:rsidP="00205B72">
      <w:pPr>
        <w:pStyle w:val="Nagwek1"/>
        <w:numPr>
          <w:ilvl w:val="0"/>
          <w:numId w:val="0"/>
        </w:numPr>
        <w:spacing w:before="0"/>
        <w:ind w:left="714" w:hanging="357"/>
        <w:rPr>
          <w:rFonts w:eastAsia="Cambria" w:cs="Arial"/>
          <w:b w:val="0"/>
          <w:caps w:val="0"/>
          <w:color w:val="000000" w:themeColor="text1"/>
          <w:szCs w:val="20"/>
          <w:lang w:val="pl-PL"/>
        </w:rPr>
      </w:pPr>
      <w:r w:rsidRPr="00B42DAB">
        <w:rPr>
          <w:rFonts w:eastAsia="Cambria" w:cs="Arial"/>
          <w:caps w:val="0"/>
          <w:color w:val="000000" w:themeColor="text1"/>
          <w:szCs w:val="20"/>
          <w:lang w:val="pl-PL"/>
        </w:rPr>
        <w:t>4.4</w:t>
      </w:r>
      <w:r w:rsidRPr="00B42DAB">
        <w:rPr>
          <w:rFonts w:eastAsia="Cambria" w:cs="Arial"/>
          <w:b w:val="0"/>
          <w:caps w:val="0"/>
          <w:color w:val="000000" w:themeColor="text1"/>
          <w:szCs w:val="20"/>
          <w:lang w:val="pl-PL"/>
        </w:rPr>
        <w:t xml:space="preserve"> </w:t>
      </w:r>
      <w:r w:rsidRPr="00B42DAB">
        <w:rPr>
          <w:rFonts w:eastAsia="Cambria" w:cs="Arial"/>
          <w:caps w:val="0"/>
          <w:color w:val="000000" w:themeColor="text1"/>
          <w:szCs w:val="20"/>
          <w:lang w:val="pl-PL"/>
        </w:rPr>
        <w:t>P</w:t>
      </w:r>
      <w:r w:rsidR="00644137" w:rsidRPr="00B42DAB">
        <w:rPr>
          <w:rFonts w:eastAsia="Cambria" w:cs="Arial"/>
          <w:caps w:val="0"/>
          <w:color w:val="000000" w:themeColor="text1"/>
          <w:szCs w:val="20"/>
          <w:lang w:val="pl-PL"/>
        </w:rPr>
        <w:t>lanowane koszty ogólne realizacji</w:t>
      </w:r>
      <w:r w:rsidR="00644137" w:rsidRPr="00B42DAB">
        <w:rPr>
          <w:rFonts w:eastAsia="Cambria" w:cs="Arial"/>
          <w:b w:val="0"/>
          <w:caps w:val="0"/>
          <w:color w:val="000000" w:themeColor="text1"/>
          <w:szCs w:val="20"/>
          <w:lang w:val="pl-PL"/>
        </w:rPr>
        <w:t xml:space="preserve"> </w:t>
      </w:r>
      <w:r w:rsidR="00644137" w:rsidRPr="00B42DAB">
        <w:rPr>
          <w:rFonts w:eastAsia="Cambria" w:cs="Arial"/>
          <w:caps w:val="0"/>
          <w:color w:val="000000" w:themeColor="text1"/>
          <w:szCs w:val="20"/>
          <w:lang w:val="pl-PL"/>
        </w:rPr>
        <w:t>(w przypadku projektu współfinansowanego – wkład krajowy z budżetu państwa) oraz koszty utrzymania projektu</w:t>
      </w:r>
      <w:r w:rsidRPr="00B42DAB">
        <w:rPr>
          <w:rFonts w:eastAsia="Cambria" w:cs="Arial"/>
          <w:caps w:val="0"/>
          <w:color w:val="000000" w:themeColor="text1"/>
          <w:szCs w:val="20"/>
          <w:lang w:val="pl-PL"/>
        </w:rPr>
        <w:t>:</w:t>
      </w:r>
    </w:p>
    <w:p w14:paraId="247ECF24" w14:textId="77777777" w:rsidR="005D3974" w:rsidRPr="00085F06" w:rsidRDefault="00644137" w:rsidP="007A4C49">
      <w:pPr>
        <w:pStyle w:val="Nagwek1"/>
        <w:numPr>
          <w:ilvl w:val="0"/>
          <w:numId w:val="9"/>
        </w:numPr>
        <w:spacing w:before="0"/>
        <w:rPr>
          <w:rFonts w:eastAsia="Cambria" w:cs="Arial"/>
          <w:b w:val="0"/>
          <w:caps w:val="0"/>
          <w:color w:val="000000" w:themeColor="text1"/>
          <w:sz w:val="22"/>
          <w:szCs w:val="18"/>
          <w:lang w:val="pl-PL"/>
        </w:rPr>
      </w:pPr>
      <w:r w:rsidRPr="00085F06">
        <w:rPr>
          <w:rFonts w:eastAsia="Cambria" w:cs="Arial"/>
          <w:b w:val="0"/>
          <w:caps w:val="0"/>
          <w:color w:val="000000" w:themeColor="text1"/>
          <w:sz w:val="22"/>
          <w:szCs w:val="18"/>
          <w:lang w:val="pl-PL"/>
        </w:rPr>
        <w:t>zostaną pokryte w ramach budżetów odpowiednich dysponentów części budżetowych bez konieczności występowania o dodatkowe śr</w:t>
      </w:r>
      <w:r w:rsidR="005D3974" w:rsidRPr="00085F06">
        <w:rPr>
          <w:rFonts w:eastAsia="Cambria" w:cs="Arial"/>
          <w:b w:val="0"/>
          <w:caps w:val="0"/>
          <w:color w:val="000000" w:themeColor="text1"/>
          <w:sz w:val="22"/>
          <w:szCs w:val="18"/>
          <w:lang w:val="pl-PL"/>
        </w:rPr>
        <w:t xml:space="preserve">odki z budżetu państwa, </w:t>
      </w:r>
    </w:p>
    <w:p w14:paraId="03E770C3" w14:textId="6C974F65" w:rsidR="00644137" w:rsidRPr="00B42DAB" w:rsidRDefault="00644137" w:rsidP="005D3974">
      <w:pPr>
        <w:pStyle w:val="Tekstpodstawowy"/>
        <w:tabs>
          <w:tab w:val="left" w:pos="2130"/>
        </w:tabs>
        <w:rPr>
          <w:rFonts w:cs="Arial"/>
          <w:color w:val="000000" w:themeColor="text1"/>
          <w:sz w:val="20"/>
          <w:szCs w:val="20"/>
          <w:lang w:val="pl-PL"/>
        </w:rPr>
      </w:pPr>
    </w:p>
    <w:p w14:paraId="0079E270" w14:textId="47C86F55" w:rsidR="009F7CDA" w:rsidRPr="00B42DAB" w:rsidRDefault="009F7CDA" w:rsidP="005D23CD">
      <w:pPr>
        <w:pStyle w:val="Nagwek1"/>
        <w:rPr>
          <w:rFonts w:cs="Arial"/>
          <w:color w:val="000000" w:themeColor="text1"/>
          <w:lang w:val="pl-PL" w:eastAsia="pl-PL"/>
        </w:rPr>
      </w:pPr>
      <w:r w:rsidRPr="00B42DAB">
        <w:rPr>
          <w:rFonts w:cs="Arial"/>
          <w:color w:val="000000" w:themeColor="text1"/>
          <w:lang w:val="pl-PL" w:eastAsia="pl-PL"/>
        </w:rPr>
        <w:t>GŁÓWNE RYZYKA</w:t>
      </w:r>
      <w:bookmarkEnd w:id="32"/>
      <w:r w:rsidR="009C7AD9" w:rsidRPr="00B42DAB">
        <w:rPr>
          <w:rFonts w:cs="Arial"/>
          <w:caps w:val="0"/>
          <w:color w:val="000000" w:themeColor="text1"/>
          <w:lang w:val="pl-PL" w:eastAsia="pl-PL"/>
        </w:rPr>
        <w:t xml:space="preserve"> </w:t>
      </w:r>
      <w:r w:rsidR="009C7AD9" w:rsidRPr="00B42DAB">
        <w:rPr>
          <w:rFonts w:cs="Arial"/>
          <w:b w:val="0"/>
          <w:caps w:val="0"/>
          <w:color w:val="000000" w:themeColor="text1"/>
          <w:sz w:val="20"/>
          <w:szCs w:val="20"/>
          <w:lang w:val="pl-PL" w:eastAsia="pl-PL"/>
        </w:rPr>
        <w:t>&lt;&lt;maksymalnie 2000 znaków&gt;&gt;</w:t>
      </w:r>
    </w:p>
    <w:p w14:paraId="0E8FDB4D" w14:textId="6C1522AD" w:rsidR="00D90F1A" w:rsidRPr="00B42DAB" w:rsidRDefault="009F7CDA" w:rsidP="005D23CD">
      <w:pPr>
        <w:pStyle w:val="Nagwek2"/>
        <w:ind w:left="858"/>
        <w:rPr>
          <w:color w:val="000000" w:themeColor="text1"/>
          <w:lang w:val="pl-PL" w:eastAsia="pl-PL"/>
        </w:rPr>
      </w:pPr>
      <w:bookmarkStart w:id="33" w:name="_Toc462924072"/>
      <w:r w:rsidRPr="00B42DAB">
        <w:rPr>
          <w:color w:val="000000" w:themeColor="text1"/>
          <w:lang w:val="pl-PL" w:eastAsia="pl-PL"/>
        </w:rPr>
        <w:t>Ryzyka wpływające na realizację projektu</w:t>
      </w:r>
      <w:bookmarkEnd w:id="33"/>
      <w:r w:rsidR="00A44CAE" w:rsidRPr="00B42DAB">
        <w:rPr>
          <w:color w:val="000000" w:themeColor="text1"/>
          <w:lang w:val="pl-PL" w:eastAsia="pl-PL"/>
        </w:rPr>
        <w:t xml:space="preserve"> </w:t>
      </w:r>
    </w:p>
    <w:tbl>
      <w:tblPr>
        <w:tblW w:w="10016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976"/>
        <w:gridCol w:w="1560"/>
        <w:gridCol w:w="1417"/>
        <w:gridCol w:w="4063"/>
      </w:tblGrid>
      <w:tr w:rsidR="0020760A" w:rsidRPr="00B42DAB" w14:paraId="219D2A73" w14:textId="77777777" w:rsidTr="005478EB">
        <w:trPr>
          <w:trHeight w:val="724"/>
        </w:trPr>
        <w:tc>
          <w:tcPr>
            <w:tcW w:w="2976" w:type="dxa"/>
            <w:shd w:val="clear" w:color="auto" w:fill="D9D9D9" w:themeFill="background1" w:themeFillShade="D9"/>
            <w:vAlign w:val="center"/>
          </w:tcPr>
          <w:p w14:paraId="3FFB6B8F" w14:textId="513FA374" w:rsidR="0020760A" w:rsidRPr="00B42DAB" w:rsidRDefault="0020760A" w:rsidP="002F56B5">
            <w:pPr>
              <w:jc w:val="center"/>
              <w:rPr>
                <w:rFonts w:eastAsia="MS MinNew Roman" w:cs="Arial"/>
                <w:b/>
                <w:bCs/>
                <w:color w:val="000000" w:themeColor="text1"/>
                <w:sz w:val="20"/>
                <w:lang w:val="pl-PL"/>
              </w:rPr>
            </w:pPr>
            <w:r w:rsidRPr="00B42DAB">
              <w:rPr>
                <w:rFonts w:eastAsia="MS MinNew Roman" w:cs="Arial"/>
                <w:b/>
                <w:bCs/>
                <w:color w:val="000000" w:themeColor="text1"/>
                <w:sz w:val="20"/>
                <w:lang w:val="pl-PL"/>
              </w:rPr>
              <w:t>Nazwa ryzyka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2B5A2A3D" w14:textId="06366F3D" w:rsidR="0020760A" w:rsidRPr="00B42DAB" w:rsidRDefault="0020760A" w:rsidP="001769CB">
            <w:pPr>
              <w:pStyle w:val="Legenda"/>
              <w:jc w:val="center"/>
              <w:rPr>
                <w:rFonts w:ascii="Arial" w:hAnsi="Arial" w:cs="Arial"/>
                <w:color w:val="000000" w:themeColor="text1"/>
                <w:sz w:val="20"/>
                <w:lang w:eastAsia="pl-PL"/>
              </w:rPr>
            </w:pPr>
            <w:r w:rsidRPr="00B42DAB">
              <w:rPr>
                <w:rFonts w:ascii="Arial" w:hAnsi="Arial" w:cs="Arial"/>
                <w:color w:val="000000" w:themeColor="text1"/>
                <w:sz w:val="20"/>
                <w:szCs w:val="20"/>
              </w:rPr>
              <w:t>Siła oddziaływania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14:paraId="6A8F10F1" w14:textId="7E4130B0" w:rsidR="0020760A" w:rsidRPr="00B42DAB" w:rsidRDefault="0020760A" w:rsidP="00D0302D">
            <w:pPr>
              <w:pStyle w:val="Legenda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42DAB">
              <w:rPr>
                <w:rFonts w:ascii="Arial" w:hAnsi="Arial" w:cs="Arial"/>
                <w:color w:val="000000" w:themeColor="text1"/>
                <w:sz w:val="20"/>
                <w:szCs w:val="20"/>
              </w:rPr>
              <w:t>Prawdopodobieństwo wystąpienia ryzyka</w:t>
            </w:r>
          </w:p>
        </w:tc>
        <w:tc>
          <w:tcPr>
            <w:tcW w:w="4063" w:type="dxa"/>
            <w:shd w:val="clear" w:color="auto" w:fill="D9D9D9" w:themeFill="background1" w:themeFillShade="D9"/>
            <w:vAlign w:val="center"/>
          </w:tcPr>
          <w:p w14:paraId="3D131F1B" w14:textId="68A9917B" w:rsidR="0020760A" w:rsidRPr="00B42DAB" w:rsidRDefault="0020760A" w:rsidP="00D0302D">
            <w:pPr>
              <w:pStyle w:val="Legenda"/>
              <w:jc w:val="center"/>
              <w:rPr>
                <w:rFonts w:ascii="Arial" w:hAnsi="Arial" w:cs="Arial"/>
                <w:color w:val="000000" w:themeColor="text1"/>
                <w:sz w:val="20"/>
                <w:lang w:eastAsia="pl-PL"/>
              </w:rPr>
            </w:pPr>
            <w:r w:rsidRPr="00B42DAB">
              <w:rPr>
                <w:rFonts w:ascii="Arial" w:hAnsi="Arial" w:cs="Arial"/>
                <w:color w:val="000000" w:themeColor="text1"/>
                <w:sz w:val="20"/>
                <w:szCs w:val="20"/>
              </w:rPr>
              <w:t>Sposób zarzadzania ryzykiem</w:t>
            </w:r>
          </w:p>
        </w:tc>
      </w:tr>
      <w:tr w:rsidR="00494283" w:rsidRPr="003C4D9D" w14:paraId="002C8A63" w14:textId="77777777" w:rsidTr="005478EB">
        <w:trPr>
          <w:trHeight w:val="699"/>
        </w:trPr>
        <w:tc>
          <w:tcPr>
            <w:tcW w:w="2976" w:type="dxa"/>
            <w:shd w:val="clear" w:color="auto" w:fill="auto"/>
          </w:tcPr>
          <w:p w14:paraId="5926398A" w14:textId="4D5600DE" w:rsidR="00494283" w:rsidRPr="00B42DAB" w:rsidRDefault="00494283" w:rsidP="00494283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shd w:val="clear" w:color="auto" w:fill="FFFFFF" w:themeFill="background1"/>
                <w:lang w:val="pl-PL"/>
              </w:rPr>
              <w:t>Ryzyko związane z brakiem określenia szczegółowych wymagań</w:t>
            </w:r>
            <w:r w:rsidR="00BF0A5B" w:rsidRPr="00B42DAB">
              <w:rPr>
                <w:rFonts w:cs="Arial"/>
                <w:color w:val="000000" w:themeColor="text1"/>
                <w:sz w:val="20"/>
                <w:shd w:val="clear" w:color="auto" w:fill="FFFFFF" w:themeFill="background1"/>
                <w:lang w:val="pl-PL"/>
              </w:rPr>
              <w:t xml:space="preserve"> biznesowych</w:t>
            </w:r>
          </w:p>
        </w:tc>
        <w:tc>
          <w:tcPr>
            <w:tcW w:w="1560" w:type="dxa"/>
            <w:shd w:val="clear" w:color="auto" w:fill="FFFFFF"/>
          </w:tcPr>
          <w:p w14:paraId="2A7A4AFC" w14:textId="1D263E32" w:rsidR="00494283" w:rsidRPr="00B42DAB" w:rsidRDefault="007C3013" w:rsidP="00494283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</w:pPr>
            <w:r w:rsidRPr="00B42DAB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  <w:t>D</w:t>
            </w:r>
            <w:r w:rsidR="00494283" w:rsidRPr="00B42DAB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  <w:t>uża</w:t>
            </w:r>
          </w:p>
        </w:tc>
        <w:tc>
          <w:tcPr>
            <w:tcW w:w="1417" w:type="dxa"/>
            <w:shd w:val="clear" w:color="auto" w:fill="FFFFFF"/>
          </w:tcPr>
          <w:p w14:paraId="309B75F2" w14:textId="06ACA776" w:rsidR="00494283" w:rsidRPr="00B42DAB" w:rsidRDefault="00B35F54" w:rsidP="00494283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</w:pPr>
            <w:r w:rsidRPr="00B42DAB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  <w:t>n</w:t>
            </w:r>
            <w:r w:rsidR="0085183E" w:rsidRPr="00B42DAB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  <w:t xml:space="preserve">iskie </w:t>
            </w:r>
          </w:p>
        </w:tc>
        <w:tc>
          <w:tcPr>
            <w:tcW w:w="4063" w:type="dxa"/>
            <w:shd w:val="clear" w:color="auto" w:fill="FFFFFF"/>
          </w:tcPr>
          <w:p w14:paraId="4E01F242" w14:textId="775AE016" w:rsidR="00494283" w:rsidRPr="00B42DAB" w:rsidRDefault="00DF764E" w:rsidP="00DF764E">
            <w:pPr>
              <w:pStyle w:val="Legenda"/>
              <w:spacing w:after="120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</w:pPr>
            <w:r w:rsidRPr="00B42DAB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  <w:t xml:space="preserve">Zbieranie i uzgadnianie wymagań </w:t>
            </w:r>
            <w:r w:rsidR="00BF0A5B" w:rsidRPr="00B42DAB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  <w:t xml:space="preserve">biznesowych </w:t>
            </w:r>
            <w:r w:rsidRPr="00B42DAB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  <w:t>z Właścicielem Biznesowym</w:t>
            </w:r>
            <w:r w:rsidR="00707368" w:rsidRPr="00B42DAB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  <w:t>.</w:t>
            </w:r>
            <w:r w:rsidRPr="00B42DAB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  <w:t xml:space="preserve"> </w:t>
            </w:r>
          </w:p>
          <w:p w14:paraId="57089AEE" w14:textId="465B6A6F" w:rsidR="00494283" w:rsidRPr="00B42DAB" w:rsidRDefault="00707368" w:rsidP="005478EB">
            <w:pPr>
              <w:spacing w:after="120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/>
              </w:rPr>
              <w:t>C</w:t>
            </w:r>
            <w:r w:rsidR="005E730D" w:rsidRPr="00B42DAB">
              <w:rPr>
                <w:rFonts w:cs="Arial"/>
                <w:color w:val="000000" w:themeColor="text1"/>
                <w:sz w:val="20"/>
                <w:lang w:val="pl-PL"/>
              </w:rPr>
              <w:t>y</w:t>
            </w:r>
            <w:r w:rsidR="00494283" w:rsidRPr="00B42DAB">
              <w:rPr>
                <w:rFonts w:cs="Arial"/>
                <w:color w:val="000000" w:themeColor="text1"/>
                <w:sz w:val="20"/>
                <w:lang w:val="pl-PL"/>
              </w:rPr>
              <w:t>kliczne spotkania</w:t>
            </w:r>
            <w:r w:rsidR="00494283" w:rsidRPr="00B42DAB">
              <w:rPr>
                <w:color w:val="000000" w:themeColor="text1"/>
                <w:sz w:val="20"/>
                <w:lang w:val="pl-PL"/>
              </w:rPr>
              <w:t xml:space="preserve"> z </w:t>
            </w:r>
            <w:r w:rsidR="00135C57" w:rsidRPr="00B42DAB">
              <w:rPr>
                <w:color w:val="000000" w:themeColor="text1"/>
                <w:sz w:val="20"/>
                <w:lang w:val="pl-PL"/>
              </w:rPr>
              <w:t xml:space="preserve">WB i z </w:t>
            </w:r>
            <w:r w:rsidR="00494283" w:rsidRPr="00B42DAB">
              <w:rPr>
                <w:rFonts w:cs="Arial"/>
                <w:color w:val="000000" w:themeColor="text1"/>
                <w:sz w:val="20"/>
                <w:lang w:val="pl-PL"/>
              </w:rPr>
              <w:t>kluczowymi użytkownikami</w:t>
            </w:r>
            <w:r w:rsidRPr="00B42DAB">
              <w:rPr>
                <w:rFonts w:cs="Arial"/>
                <w:color w:val="000000" w:themeColor="text1"/>
                <w:sz w:val="20"/>
                <w:lang w:val="pl-PL"/>
              </w:rPr>
              <w:t>.</w:t>
            </w:r>
          </w:p>
        </w:tc>
      </w:tr>
      <w:tr w:rsidR="00BF0A5B" w:rsidRPr="003C4D9D" w14:paraId="4D440E85" w14:textId="77777777" w:rsidTr="005478EB">
        <w:trPr>
          <w:trHeight w:val="724"/>
        </w:trPr>
        <w:tc>
          <w:tcPr>
            <w:tcW w:w="2976" w:type="dxa"/>
            <w:shd w:val="clear" w:color="auto" w:fill="auto"/>
          </w:tcPr>
          <w:p w14:paraId="651957A2" w14:textId="04D41608" w:rsidR="00BF0A5B" w:rsidRPr="00B42DAB" w:rsidRDefault="00BF0A5B" w:rsidP="00BF0A5B">
            <w:pPr>
              <w:rPr>
                <w:rFonts w:cs="Arial"/>
                <w:color w:val="000000" w:themeColor="text1"/>
                <w:sz w:val="20"/>
                <w:shd w:val="clear" w:color="auto" w:fill="FFFFFF" w:themeFill="background1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shd w:val="clear" w:color="auto" w:fill="FFFFFF" w:themeFill="background1"/>
                <w:lang w:val="pl-PL"/>
              </w:rPr>
              <w:t xml:space="preserve">Ryzyko wynikające ze zmian prawnych, wpływających na zmianę zakresu funkcjonalnego systemu i ze względu na brak okresów </w:t>
            </w:r>
            <w:r w:rsidRPr="00B42DAB">
              <w:rPr>
                <w:rFonts w:cs="Arial"/>
                <w:color w:val="000000" w:themeColor="text1"/>
                <w:sz w:val="20"/>
                <w:shd w:val="clear" w:color="auto" w:fill="FFFFFF" w:themeFill="background1"/>
                <w:lang w:val="pl-PL"/>
              </w:rPr>
              <w:lastRenderedPageBreak/>
              <w:t>vacatio legis na wdrożenie zmian w systemie informatycznym w odniesieniu do wejścia w życie zmian prawnych</w:t>
            </w:r>
          </w:p>
        </w:tc>
        <w:tc>
          <w:tcPr>
            <w:tcW w:w="1560" w:type="dxa"/>
            <w:shd w:val="clear" w:color="auto" w:fill="FFFFFF"/>
          </w:tcPr>
          <w:p w14:paraId="1843CD9A" w14:textId="514043BE" w:rsidR="00BF0A5B" w:rsidRPr="00B42DAB" w:rsidRDefault="007C3013" w:rsidP="00BF0A5B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</w:pPr>
            <w:r w:rsidRPr="00B42DAB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lang w:eastAsia="pl-PL"/>
              </w:rPr>
              <w:lastRenderedPageBreak/>
              <w:t>D</w:t>
            </w:r>
            <w:r w:rsidR="00BF0A5B" w:rsidRPr="00B42DAB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lang w:eastAsia="pl-PL"/>
              </w:rPr>
              <w:t>uża</w:t>
            </w:r>
          </w:p>
        </w:tc>
        <w:tc>
          <w:tcPr>
            <w:tcW w:w="1417" w:type="dxa"/>
            <w:shd w:val="clear" w:color="auto" w:fill="FFFFFF"/>
          </w:tcPr>
          <w:p w14:paraId="7C33480F" w14:textId="28A11271" w:rsidR="00BF0A5B" w:rsidRPr="00B42DAB" w:rsidRDefault="0085183E" w:rsidP="00BF0A5B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</w:pPr>
            <w:r w:rsidRPr="00B42DAB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lang w:eastAsia="pl-PL"/>
              </w:rPr>
              <w:t xml:space="preserve">niskie </w:t>
            </w:r>
          </w:p>
        </w:tc>
        <w:tc>
          <w:tcPr>
            <w:tcW w:w="4063" w:type="dxa"/>
            <w:shd w:val="clear" w:color="auto" w:fill="FFFFFF"/>
          </w:tcPr>
          <w:p w14:paraId="3E86D444" w14:textId="04B7A629" w:rsidR="00BF0A5B" w:rsidRPr="00B42DAB" w:rsidRDefault="00225A70" w:rsidP="00BF0A5B">
            <w:pPr>
              <w:pStyle w:val="Legenda"/>
              <w:spacing w:after="120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</w:pPr>
            <w:r w:rsidRPr="00B42DAB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  <w:t>U</w:t>
            </w:r>
            <w:r w:rsidR="0085183E" w:rsidRPr="00B42DAB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  <w:t xml:space="preserve">dział w opracowywaniu zmian </w:t>
            </w:r>
            <w:r w:rsidR="00BF0A5B" w:rsidRPr="00B42DAB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  <w:t xml:space="preserve">prawnych na wczesnym etapie ich projektowania; </w:t>
            </w:r>
          </w:p>
          <w:p w14:paraId="566073B7" w14:textId="08EA90F3" w:rsidR="00BF0A5B" w:rsidRPr="00B42DAB" w:rsidRDefault="00707368" w:rsidP="00BF0A5B">
            <w:pPr>
              <w:pStyle w:val="Legenda"/>
              <w:spacing w:after="120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</w:pPr>
            <w:r w:rsidRPr="00B42DAB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  <w:t>U</w:t>
            </w:r>
            <w:r w:rsidR="00BF0A5B" w:rsidRPr="00B42DAB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  <w:t xml:space="preserve">względnianie okresu vacatio legis niezbędnego na przygotowanie zmian </w:t>
            </w:r>
            <w:r w:rsidR="00BF0A5B" w:rsidRPr="00B42DAB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  <w:lastRenderedPageBreak/>
              <w:t>funkcjonalnych w systemie EWP</w:t>
            </w:r>
            <w:r w:rsidRPr="00B42DAB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  <w:t>.</w:t>
            </w:r>
          </w:p>
        </w:tc>
      </w:tr>
      <w:tr w:rsidR="00BF0A5B" w:rsidRPr="003C4D9D" w14:paraId="4FB1E32C" w14:textId="77777777" w:rsidTr="005478EB">
        <w:trPr>
          <w:trHeight w:val="724"/>
        </w:trPr>
        <w:tc>
          <w:tcPr>
            <w:tcW w:w="2976" w:type="dxa"/>
            <w:shd w:val="clear" w:color="auto" w:fill="auto"/>
          </w:tcPr>
          <w:p w14:paraId="2A365DE1" w14:textId="4833599A" w:rsidR="00BF0A5B" w:rsidRPr="00B42DAB" w:rsidRDefault="00BF0A5B" w:rsidP="00BF0A5B">
            <w:pPr>
              <w:rPr>
                <w:rFonts w:cs="Arial"/>
                <w:color w:val="000000" w:themeColor="text1"/>
                <w:sz w:val="20"/>
                <w:shd w:val="clear" w:color="auto" w:fill="FFFFFF" w:themeFill="background1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shd w:val="clear" w:color="auto" w:fill="FFFFFF" w:themeFill="background1"/>
                <w:lang w:val="pl-PL"/>
              </w:rPr>
              <w:lastRenderedPageBreak/>
              <w:t>Ryzyko związane ze zmianą składu zespołu projektowego lub brakiem wymaganych kwalifikacji</w:t>
            </w:r>
          </w:p>
        </w:tc>
        <w:tc>
          <w:tcPr>
            <w:tcW w:w="1560" w:type="dxa"/>
            <w:shd w:val="clear" w:color="auto" w:fill="FFFFFF"/>
          </w:tcPr>
          <w:p w14:paraId="02BC4740" w14:textId="54A47C54" w:rsidR="00BF0A5B" w:rsidRPr="00B42DAB" w:rsidRDefault="007C3013" w:rsidP="00BF0A5B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</w:pPr>
            <w:r w:rsidRPr="00B42DAB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lang w:eastAsia="pl-PL"/>
              </w:rPr>
              <w:t>D</w:t>
            </w:r>
            <w:r w:rsidR="00BF0A5B" w:rsidRPr="00B42DAB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lang w:eastAsia="pl-PL"/>
              </w:rPr>
              <w:t>uża</w:t>
            </w:r>
          </w:p>
        </w:tc>
        <w:tc>
          <w:tcPr>
            <w:tcW w:w="1417" w:type="dxa"/>
            <w:shd w:val="clear" w:color="auto" w:fill="FFFFFF"/>
          </w:tcPr>
          <w:p w14:paraId="0C0612CF" w14:textId="460695A3" w:rsidR="00BF0A5B" w:rsidRPr="00B42DAB" w:rsidRDefault="00BF0A5B" w:rsidP="00BF0A5B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</w:pPr>
            <w:r w:rsidRPr="00B42DAB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lang w:eastAsia="pl-PL"/>
              </w:rPr>
              <w:t>średnie</w:t>
            </w:r>
          </w:p>
        </w:tc>
        <w:tc>
          <w:tcPr>
            <w:tcW w:w="4063" w:type="dxa"/>
            <w:shd w:val="clear" w:color="auto" w:fill="FFFFFF"/>
          </w:tcPr>
          <w:p w14:paraId="600C3749" w14:textId="6BD6D4A8" w:rsidR="00BF0A5B" w:rsidRPr="00B42DAB" w:rsidRDefault="00707368" w:rsidP="00BF0A5B">
            <w:pPr>
              <w:pStyle w:val="Legenda"/>
              <w:spacing w:after="120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</w:pPr>
            <w:r w:rsidRPr="00B42DAB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lang w:eastAsia="pl-PL"/>
              </w:rPr>
              <w:t>B</w:t>
            </w:r>
            <w:r w:rsidR="00BF0A5B" w:rsidRPr="00B42DAB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lang w:eastAsia="pl-PL"/>
              </w:rPr>
              <w:t>ieżące reagowanie na zmianę składu zespołu</w:t>
            </w:r>
            <w:r w:rsidRPr="00B42DAB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lang w:eastAsia="pl-PL"/>
              </w:rPr>
              <w:t>.</w:t>
            </w:r>
          </w:p>
        </w:tc>
      </w:tr>
      <w:tr w:rsidR="00BF0A5B" w:rsidRPr="00B42DAB" w14:paraId="2AE62926" w14:textId="77777777" w:rsidTr="005478EB">
        <w:trPr>
          <w:trHeight w:val="724"/>
        </w:trPr>
        <w:tc>
          <w:tcPr>
            <w:tcW w:w="2976" w:type="dxa"/>
            <w:shd w:val="clear" w:color="auto" w:fill="auto"/>
            <w:vAlign w:val="center"/>
          </w:tcPr>
          <w:p w14:paraId="530E1FB0" w14:textId="0027A999" w:rsidR="00BF0A5B" w:rsidRPr="00B42DAB" w:rsidRDefault="00BF0A5B" w:rsidP="00BF0A5B">
            <w:pPr>
              <w:rPr>
                <w:rFonts w:cs="Arial"/>
                <w:color w:val="000000" w:themeColor="text1"/>
                <w:sz w:val="20"/>
                <w:shd w:val="clear" w:color="auto" w:fill="FFFFFF" w:themeFill="background1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/>
              </w:rPr>
              <w:t>Ryzyko błędów działania systemu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5FE278F4" w14:textId="234D595C" w:rsidR="00BF0A5B" w:rsidRPr="00B42DAB" w:rsidRDefault="007C3013" w:rsidP="00BF0A5B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lang w:eastAsia="pl-PL"/>
              </w:rPr>
            </w:pPr>
            <w:r w:rsidRPr="00B42DAB">
              <w:rPr>
                <w:rFonts w:ascii="Arial" w:hAnsi="Arial" w:cs="Arial"/>
                <w:b w:val="0"/>
                <w:bCs w:val="0"/>
                <w:color w:val="000000" w:themeColor="text1"/>
                <w:sz w:val="20"/>
                <w:lang w:eastAsia="pl-PL"/>
              </w:rPr>
              <w:t>Ś</w:t>
            </w:r>
            <w:r w:rsidR="00BF0A5B" w:rsidRPr="00B42DAB">
              <w:rPr>
                <w:rFonts w:ascii="Arial" w:hAnsi="Arial" w:cs="Arial"/>
                <w:b w:val="0"/>
                <w:bCs w:val="0"/>
                <w:color w:val="000000" w:themeColor="text1"/>
                <w:sz w:val="20"/>
                <w:lang w:eastAsia="pl-PL"/>
              </w:rPr>
              <w:t>rednia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0E471690" w14:textId="169AC373" w:rsidR="00BF0A5B" w:rsidRPr="00B42DAB" w:rsidRDefault="00BF0A5B" w:rsidP="00BF0A5B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lang w:eastAsia="pl-PL"/>
              </w:rPr>
            </w:pPr>
            <w:r w:rsidRPr="00B42DAB">
              <w:rPr>
                <w:rFonts w:ascii="Arial" w:hAnsi="Arial" w:cs="Arial"/>
                <w:b w:val="0"/>
                <w:bCs w:val="0"/>
                <w:color w:val="000000" w:themeColor="text1"/>
                <w:sz w:val="20"/>
              </w:rPr>
              <w:t>średnie</w:t>
            </w:r>
          </w:p>
        </w:tc>
        <w:tc>
          <w:tcPr>
            <w:tcW w:w="4063" w:type="dxa"/>
            <w:shd w:val="clear" w:color="auto" w:fill="FFFFFF"/>
            <w:vAlign w:val="center"/>
          </w:tcPr>
          <w:p w14:paraId="76FF5E60" w14:textId="05F8FF93" w:rsidR="008E61B3" w:rsidRPr="00B42DAB" w:rsidRDefault="00707368" w:rsidP="008E61B3">
            <w:pPr>
              <w:rPr>
                <w:rFonts w:cs="Arial"/>
                <w:color w:val="000000" w:themeColor="text1"/>
                <w:sz w:val="20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/>
              </w:rPr>
              <w:t>W</w:t>
            </w:r>
            <w:r w:rsidR="00BF0A5B" w:rsidRPr="00B42DAB">
              <w:rPr>
                <w:rFonts w:cs="Arial"/>
                <w:color w:val="000000" w:themeColor="text1"/>
                <w:sz w:val="20"/>
                <w:lang w:val="pl-PL"/>
              </w:rPr>
              <w:t>drożenie odpowiednich procedur dot. testów (tj. wymóg testowania zmian na środowisku testowym przed wprowadzeniem na produkcję / wprowadzenie procedur odtworzenia systemu oraz systematycznego tworzenia kopii zapasowych / regularne kontrole jakości)</w:t>
            </w:r>
            <w:r w:rsidRPr="00B42DAB">
              <w:rPr>
                <w:rFonts w:cs="Arial"/>
                <w:color w:val="000000" w:themeColor="text1"/>
                <w:sz w:val="20"/>
                <w:lang w:val="pl-PL"/>
              </w:rPr>
              <w:t xml:space="preserve"> </w:t>
            </w:r>
            <w:r w:rsidR="008E61B3" w:rsidRPr="00B42DAB">
              <w:rPr>
                <w:rFonts w:cs="Arial"/>
                <w:color w:val="000000" w:themeColor="text1"/>
                <w:sz w:val="20"/>
                <w:lang w:val="pl-PL"/>
              </w:rPr>
              <w:t>stała analiza zgłoszeń</w:t>
            </w:r>
            <w:r w:rsidRPr="00B42DAB">
              <w:rPr>
                <w:rFonts w:cs="Arial"/>
                <w:color w:val="000000" w:themeColor="text1"/>
                <w:sz w:val="20"/>
                <w:lang w:val="pl-PL"/>
              </w:rPr>
              <w:t>.</w:t>
            </w:r>
            <w:r w:rsidR="008E61B3" w:rsidRPr="00B42DAB">
              <w:rPr>
                <w:rFonts w:cs="Arial"/>
                <w:color w:val="000000" w:themeColor="text1"/>
                <w:sz w:val="20"/>
                <w:lang w:val="pl-PL"/>
              </w:rPr>
              <w:t xml:space="preserve"> Użytkowników systemu EWP w CRM</w:t>
            </w:r>
            <w:r w:rsidRPr="00B42DAB">
              <w:rPr>
                <w:rFonts w:cs="Arial"/>
                <w:color w:val="000000" w:themeColor="text1"/>
                <w:sz w:val="20"/>
                <w:lang w:val="pl-PL"/>
              </w:rPr>
              <w:t>.</w:t>
            </w:r>
          </w:p>
          <w:p w14:paraId="583957B2" w14:textId="6C79693A" w:rsidR="00BF0A5B" w:rsidRPr="00B42DAB" w:rsidRDefault="00BF0A5B" w:rsidP="005478EB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</w:p>
        </w:tc>
      </w:tr>
      <w:tr w:rsidR="00BF0A5B" w:rsidRPr="003C4D9D" w14:paraId="7730A225" w14:textId="77777777" w:rsidTr="005478EB">
        <w:trPr>
          <w:trHeight w:val="724"/>
        </w:trPr>
        <w:tc>
          <w:tcPr>
            <w:tcW w:w="2976" w:type="dxa"/>
            <w:shd w:val="clear" w:color="auto" w:fill="auto"/>
            <w:vAlign w:val="center"/>
          </w:tcPr>
          <w:p w14:paraId="1CE87066" w14:textId="77777777" w:rsidR="00BF0A5B" w:rsidRPr="008A601D" w:rsidRDefault="00BF0A5B" w:rsidP="00BF0A5B">
            <w:pPr>
              <w:rPr>
                <w:rFonts w:cs="Arial"/>
                <w:color w:val="000000" w:themeColor="text1"/>
                <w:sz w:val="20"/>
                <w:lang w:val="pl-PL"/>
              </w:rPr>
            </w:pPr>
            <w:r w:rsidRPr="008A601D">
              <w:rPr>
                <w:rFonts w:cs="Arial"/>
                <w:color w:val="000000" w:themeColor="text1"/>
                <w:sz w:val="20"/>
                <w:lang w:val="pl-PL"/>
              </w:rPr>
              <w:t xml:space="preserve">Ryzyko niezapewnienia odpowiedniego </w:t>
            </w:r>
            <w:r w:rsidRPr="001C5609">
              <w:rPr>
                <w:rFonts w:cs="Arial"/>
                <w:color w:val="000000" w:themeColor="text1"/>
                <w:sz w:val="20"/>
                <w:lang w:val="pl-PL"/>
              </w:rPr>
              <w:t>poziomu dostępności/bezpieczeństwa/</w:t>
            </w:r>
          </w:p>
          <w:p w14:paraId="7A1220E0" w14:textId="50F33295" w:rsidR="00BF0A5B" w:rsidRPr="008A601D" w:rsidRDefault="00BF0A5B" w:rsidP="00BF0A5B">
            <w:pPr>
              <w:rPr>
                <w:rFonts w:cs="Arial"/>
                <w:color w:val="000000" w:themeColor="text1"/>
                <w:sz w:val="20"/>
                <w:lang w:val="pl-PL"/>
              </w:rPr>
            </w:pPr>
            <w:r w:rsidRPr="008A601D">
              <w:rPr>
                <w:rFonts w:cs="Arial"/>
                <w:color w:val="000000" w:themeColor="text1"/>
                <w:sz w:val="20"/>
                <w:lang w:val="pl-PL"/>
              </w:rPr>
              <w:t>wydajności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24841961" w14:textId="209F9CF0" w:rsidR="00BF0A5B" w:rsidRPr="008A601D" w:rsidRDefault="007C3013" w:rsidP="00BF0A5B">
            <w:pPr>
              <w:pStyle w:val="Legenda"/>
              <w:rPr>
                <w:rFonts w:ascii="Arial" w:hAnsi="Arial" w:cs="Arial"/>
                <w:b w:val="0"/>
                <w:bCs w:val="0"/>
                <w:color w:val="000000" w:themeColor="text1"/>
                <w:sz w:val="20"/>
                <w:lang w:eastAsia="pl-PL"/>
              </w:rPr>
            </w:pPr>
            <w:r w:rsidRPr="008A601D">
              <w:rPr>
                <w:rFonts w:ascii="Arial" w:hAnsi="Arial" w:cs="Arial"/>
                <w:b w:val="0"/>
                <w:bCs w:val="0"/>
                <w:color w:val="000000" w:themeColor="text1"/>
                <w:sz w:val="20"/>
                <w:lang w:eastAsia="pl-PL"/>
              </w:rPr>
              <w:t>Ś</w:t>
            </w:r>
            <w:r w:rsidR="00BF0A5B" w:rsidRPr="008A601D">
              <w:rPr>
                <w:rFonts w:ascii="Arial" w:hAnsi="Arial" w:cs="Arial"/>
                <w:b w:val="0"/>
                <w:bCs w:val="0"/>
                <w:color w:val="000000" w:themeColor="text1"/>
                <w:sz w:val="20"/>
                <w:lang w:eastAsia="pl-PL"/>
              </w:rPr>
              <w:t>rednia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7ACE5635" w14:textId="7D9EA757" w:rsidR="00BF0A5B" w:rsidRPr="008A601D" w:rsidRDefault="00BF0A5B" w:rsidP="00BF0A5B">
            <w:pPr>
              <w:pStyle w:val="Legenda"/>
              <w:rPr>
                <w:rFonts w:ascii="Arial" w:hAnsi="Arial" w:cs="Arial"/>
                <w:b w:val="0"/>
                <w:bCs w:val="0"/>
                <w:color w:val="000000" w:themeColor="text1"/>
                <w:sz w:val="20"/>
              </w:rPr>
            </w:pPr>
            <w:r w:rsidRPr="008A601D">
              <w:rPr>
                <w:rFonts w:ascii="Arial" w:hAnsi="Arial" w:cs="Arial"/>
                <w:b w:val="0"/>
                <w:bCs w:val="0"/>
                <w:color w:val="000000" w:themeColor="text1"/>
                <w:sz w:val="20"/>
              </w:rPr>
              <w:t>niskie</w:t>
            </w:r>
          </w:p>
        </w:tc>
        <w:tc>
          <w:tcPr>
            <w:tcW w:w="4063" w:type="dxa"/>
            <w:shd w:val="clear" w:color="auto" w:fill="FFFFFF"/>
            <w:vAlign w:val="center"/>
          </w:tcPr>
          <w:p w14:paraId="3F6A8C0A" w14:textId="550BB70A" w:rsidR="00BF0A5B" w:rsidRPr="008A601D" w:rsidRDefault="00BF0A5B" w:rsidP="00BF0A5B">
            <w:pPr>
              <w:rPr>
                <w:rFonts w:cs="Arial"/>
                <w:color w:val="000000" w:themeColor="text1"/>
                <w:sz w:val="20"/>
                <w:lang w:val="pl-PL"/>
              </w:rPr>
            </w:pPr>
          </w:p>
          <w:p w14:paraId="58CE2364" w14:textId="3D79F07F" w:rsidR="00BF0A5B" w:rsidRPr="008A601D" w:rsidRDefault="00BF0A5B" w:rsidP="00BE27CF">
            <w:pPr>
              <w:rPr>
                <w:rFonts w:cs="Arial"/>
                <w:color w:val="000000" w:themeColor="text1"/>
                <w:sz w:val="20"/>
                <w:lang w:val="pl-PL"/>
              </w:rPr>
            </w:pPr>
            <w:r w:rsidRPr="008A601D">
              <w:rPr>
                <w:rFonts w:cs="Arial"/>
                <w:color w:val="000000" w:themeColor="text1"/>
                <w:sz w:val="20"/>
                <w:lang w:val="pl-PL"/>
              </w:rPr>
              <w:t xml:space="preserve">- </w:t>
            </w:r>
            <w:r w:rsidR="008A601D" w:rsidRPr="008A601D">
              <w:rPr>
                <w:rFonts w:cs="Arial"/>
                <w:color w:val="000000" w:themeColor="text1"/>
                <w:sz w:val="20"/>
                <w:lang w:val="pl-PL"/>
              </w:rPr>
              <w:t>P</w:t>
            </w:r>
            <w:r w:rsidRPr="008A601D">
              <w:rPr>
                <w:rFonts w:cs="Arial"/>
                <w:color w:val="000000" w:themeColor="text1"/>
                <w:sz w:val="20"/>
                <w:lang w:val="pl-PL"/>
              </w:rPr>
              <w:t>rowadzenie testów wydajnościowych oraz bezpieczeństwa przy wdrażaniu nowych istotnych funkcjonalności</w:t>
            </w:r>
          </w:p>
        </w:tc>
      </w:tr>
    </w:tbl>
    <w:p w14:paraId="22DAD769" w14:textId="4086A6F2" w:rsidR="00C850FE" w:rsidRPr="008A601D" w:rsidRDefault="00C850FE" w:rsidP="00C850FE">
      <w:pPr>
        <w:rPr>
          <w:rFonts w:cs="Arial"/>
          <w:color w:val="000000" w:themeColor="text1"/>
          <w:sz w:val="20"/>
          <w:lang w:val="pl-PL"/>
        </w:rPr>
      </w:pPr>
      <w:bookmarkStart w:id="34" w:name="_Toc462924073"/>
    </w:p>
    <w:p w14:paraId="45CF661F" w14:textId="6D1A3E74" w:rsidR="00D90F1A" w:rsidRPr="001C5609" w:rsidRDefault="00A44CAE" w:rsidP="005D23CD">
      <w:pPr>
        <w:pStyle w:val="Nagwek2"/>
        <w:spacing w:after="0"/>
        <w:ind w:left="788"/>
        <w:rPr>
          <w:color w:val="000000" w:themeColor="text1"/>
          <w:lang w:val="pl-PL" w:eastAsia="pl-PL"/>
        </w:rPr>
      </w:pPr>
      <w:r w:rsidRPr="001C5609">
        <w:rPr>
          <w:color w:val="000000" w:themeColor="text1"/>
          <w:lang w:val="pl-PL" w:eastAsia="pl-PL"/>
        </w:rPr>
        <w:t>Ryzyka wpływające na utrzymanie efektów</w:t>
      </w:r>
      <w:bookmarkEnd w:id="34"/>
    </w:p>
    <w:tbl>
      <w:tblPr>
        <w:tblW w:w="10064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976"/>
        <w:gridCol w:w="1560"/>
        <w:gridCol w:w="1417"/>
        <w:gridCol w:w="4111"/>
      </w:tblGrid>
      <w:tr w:rsidR="00E40C7B" w:rsidRPr="008A601D" w14:paraId="7B38323E" w14:textId="77777777" w:rsidTr="005478EB">
        <w:trPr>
          <w:trHeight w:val="724"/>
        </w:trPr>
        <w:tc>
          <w:tcPr>
            <w:tcW w:w="2976" w:type="dxa"/>
            <w:shd w:val="clear" w:color="auto" w:fill="D9D9D9" w:themeFill="background1" w:themeFillShade="D9"/>
            <w:vAlign w:val="center"/>
          </w:tcPr>
          <w:p w14:paraId="64EBE375" w14:textId="77777777" w:rsidR="00E40C7B" w:rsidRPr="008A601D" w:rsidRDefault="00E40C7B" w:rsidP="00D04CC1">
            <w:pPr>
              <w:jc w:val="center"/>
              <w:rPr>
                <w:rFonts w:eastAsia="MS MinNew Roman" w:cs="Arial"/>
                <w:b/>
                <w:bCs/>
                <w:color w:val="000000" w:themeColor="text1"/>
                <w:sz w:val="20"/>
                <w:lang w:val="pl-PL"/>
              </w:rPr>
            </w:pPr>
            <w:r w:rsidRPr="008A601D">
              <w:rPr>
                <w:rFonts w:eastAsia="MS MinNew Roman" w:cs="Arial"/>
                <w:b/>
                <w:bCs/>
                <w:color w:val="000000" w:themeColor="text1"/>
                <w:sz w:val="20"/>
                <w:lang w:val="pl-PL"/>
              </w:rPr>
              <w:t>Nazwa ryzyka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4881E22F" w14:textId="77777777" w:rsidR="00E40C7B" w:rsidRPr="008A601D" w:rsidRDefault="00E40C7B" w:rsidP="00D04CC1">
            <w:pPr>
              <w:pStyle w:val="Legenda"/>
              <w:jc w:val="center"/>
              <w:rPr>
                <w:rFonts w:ascii="Arial" w:hAnsi="Arial" w:cs="Arial"/>
                <w:color w:val="000000" w:themeColor="text1"/>
                <w:sz w:val="20"/>
                <w:lang w:eastAsia="pl-PL"/>
              </w:rPr>
            </w:pPr>
            <w:r w:rsidRPr="008A601D">
              <w:rPr>
                <w:rFonts w:ascii="Arial" w:hAnsi="Arial" w:cs="Arial"/>
                <w:color w:val="000000" w:themeColor="text1"/>
                <w:sz w:val="20"/>
                <w:szCs w:val="20"/>
              </w:rPr>
              <w:t>Siła oddziaływania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14:paraId="39CF0761" w14:textId="77777777" w:rsidR="00E40C7B" w:rsidRPr="008A601D" w:rsidRDefault="00E40C7B" w:rsidP="00D04CC1">
            <w:pPr>
              <w:pStyle w:val="Legenda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A601D">
              <w:rPr>
                <w:rFonts w:ascii="Arial" w:hAnsi="Arial" w:cs="Arial"/>
                <w:color w:val="000000" w:themeColor="text1"/>
                <w:sz w:val="20"/>
                <w:szCs w:val="20"/>
              </w:rPr>
              <w:t>Prawdopodobieństwo wystąpienia ryzyka</w:t>
            </w:r>
          </w:p>
        </w:tc>
        <w:tc>
          <w:tcPr>
            <w:tcW w:w="4111" w:type="dxa"/>
            <w:shd w:val="clear" w:color="auto" w:fill="D9D9D9" w:themeFill="background1" w:themeFillShade="D9"/>
            <w:vAlign w:val="center"/>
          </w:tcPr>
          <w:p w14:paraId="565AFA11" w14:textId="77777777" w:rsidR="00E40C7B" w:rsidRPr="008A601D" w:rsidRDefault="00E40C7B" w:rsidP="00D04CC1">
            <w:pPr>
              <w:pStyle w:val="Legenda"/>
              <w:jc w:val="center"/>
              <w:rPr>
                <w:rFonts w:ascii="Arial" w:hAnsi="Arial" w:cs="Arial"/>
                <w:color w:val="000000" w:themeColor="text1"/>
                <w:sz w:val="20"/>
                <w:lang w:eastAsia="pl-PL"/>
              </w:rPr>
            </w:pPr>
            <w:r w:rsidRPr="008A601D">
              <w:rPr>
                <w:rFonts w:ascii="Arial" w:hAnsi="Arial" w:cs="Arial"/>
                <w:color w:val="000000" w:themeColor="text1"/>
                <w:sz w:val="20"/>
                <w:szCs w:val="20"/>
              </w:rPr>
              <w:t>Sposób zarzadzania ryzykiem</w:t>
            </w:r>
          </w:p>
        </w:tc>
      </w:tr>
      <w:tr w:rsidR="00C850FE" w:rsidRPr="003C4D9D" w14:paraId="0CCCF11E" w14:textId="77777777" w:rsidTr="005478EB">
        <w:trPr>
          <w:trHeight w:val="724"/>
        </w:trPr>
        <w:tc>
          <w:tcPr>
            <w:tcW w:w="2976" w:type="dxa"/>
            <w:shd w:val="clear" w:color="auto" w:fill="auto"/>
          </w:tcPr>
          <w:p w14:paraId="35EC6D16" w14:textId="2EBF3886" w:rsidR="00C850FE" w:rsidRPr="008A601D" w:rsidRDefault="00C850FE" w:rsidP="00C850FE">
            <w:pPr>
              <w:rPr>
                <w:rFonts w:cs="Arial"/>
                <w:color w:val="000000" w:themeColor="text1"/>
                <w:sz w:val="20"/>
                <w:szCs w:val="24"/>
                <w:lang w:val="pl-PL" w:eastAsia="pl-PL"/>
              </w:rPr>
            </w:pPr>
            <w:r w:rsidRPr="008A601D">
              <w:rPr>
                <w:rFonts w:cs="Arial"/>
                <w:color w:val="000000" w:themeColor="text1"/>
                <w:sz w:val="20"/>
                <w:lang w:val="pl-PL" w:eastAsia="pl-PL"/>
              </w:rPr>
              <w:t>Ryzyko braku zabezpieczenia środków finansowych na utrzymanie EWP</w:t>
            </w:r>
          </w:p>
        </w:tc>
        <w:tc>
          <w:tcPr>
            <w:tcW w:w="1560" w:type="dxa"/>
            <w:shd w:val="clear" w:color="auto" w:fill="FFFFFF"/>
          </w:tcPr>
          <w:p w14:paraId="4A21A282" w14:textId="0EDACEEC" w:rsidR="00C850FE" w:rsidRPr="008A601D" w:rsidRDefault="007C3013" w:rsidP="00C850FE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lang w:eastAsia="pl-PL"/>
              </w:rPr>
            </w:pPr>
            <w:r w:rsidRPr="008A601D">
              <w:rPr>
                <w:rFonts w:ascii="Arial" w:hAnsi="Arial" w:cs="Arial"/>
                <w:b w:val="0"/>
                <w:bCs w:val="0"/>
                <w:color w:val="000000" w:themeColor="text1"/>
                <w:sz w:val="20"/>
                <w:lang w:eastAsia="pl-PL"/>
              </w:rPr>
              <w:t>D</w:t>
            </w:r>
            <w:r w:rsidR="00C850FE" w:rsidRPr="008A601D">
              <w:rPr>
                <w:rFonts w:ascii="Arial" w:hAnsi="Arial" w:cs="Arial"/>
                <w:b w:val="0"/>
                <w:bCs w:val="0"/>
                <w:color w:val="000000" w:themeColor="text1"/>
                <w:sz w:val="20"/>
                <w:lang w:eastAsia="pl-PL"/>
              </w:rPr>
              <w:t>uża</w:t>
            </w:r>
          </w:p>
        </w:tc>
        <w:tc>
          <w:tcPr>
            <w:tcW w:w="1417" w:type="dxa"/>
            <w:shd w:val="clear" w:color="auto" w:fill="FFFFFF"/>
          </w:tcPr>
          <w:p w14:paraId="076433F1" w14:textId="04555F8E" w:rsidR="00C850FE" w:rsidRPr="008A601D" w:rsidRDefault="00C850FE" w:rsidP="00C850FE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lang w:eastAsia="pl-PL"/>
              </w:rPr>
            </w:pPr>
            <w:r w:rsidRPr="008A601D">
              <w:rPr>
                <w:rFonts w:ascii="Arial" w:hAnsi="Arial" w:cs="Arial"/>
                <w:b w:val="0"/>
                <w:bCs w:val="0"/>
                <w:color w:val="000000" w:themeColor="text1"/>
                <w:sz w:val="20"/>
                <w:lang w:eastAsia="pl-PL"/>
              </w:rPr>
              <w:t>niskie</w:t>
            </w:r>
          </w:p>
        </w:tc>
        <w:tc>
          <w:tcPr>
            <w:tcW w:w="4111" w:type="dxa"/>
            <w:shd w:val="clear" w:color="auto" w:fill="FFFFFF"/>
          </w:tcPr>
          <w:p w14:paraId="109E69C9" w14:textId="2BAF838C" w:rsidR="00C850FE" w:rsidRPr="008A601D" w:rsidRDefault="008A601D" w:rsidP="00C850FE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8A601D">
              <w:rPr>
                <w:rFonts w:cs="Arial"/>
                <w:color w:val="000000" w:themeColor="text1"/>
                <w:sz w:val="20"/>
                <w:lang w:val="pl-PL" w:eastAsia="pl-PL"/>
              </w:rPr>
              <w:t>Przeprowadzenie</w:t>
            </w:r>
            <w:r w:rsidR="00D2094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 a</w:t>
            </w:r>
            <w:r w:rsidR="00C850FE" w:rsidRPr="008A601D">
              <w:rPr>
                <w:rFonts w:cs="Arial"/>
                <w:color w:val="000000" w:themeColor="text1"/>
                <w:sz w:val="20"/>
                <w:lang w:val="pl-PL" w:eastAsia="pl-PL"/>
              </w:rPr>
              <w:t>naliz</w:t>
            </w:r>
            <w:r w:rsidRPr="008A601D">
              <w:rPr>
                <w:rFonts w:cs="Arial"/>
                <w:color w:val="000000" w:themeColor="text1"/>
                <w:sz w:val="20"/>
                <w:lang w:val="pl-PL" w:eastAsia="pl-PL"/>
              </w:rPr>
              <w:t>y</w:t>
            </w:r>
            <w:r w:rsidR="00C850FE" w:rsidRPr="008A601D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 kosztów utrzymania i rozwoju EWP i zabezpieczenie odpowiednich środków budżetowych</w:t>
            </w:r>
          </w:p>
          <w:p w14:paraId="2A294871" w14:textId="27E2187D" w:rsidR="00C850FE" w:rsidRPr="008A601D" w:rsidRDefault="00C850FE" w:rsidP="00C850FE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lang w:eastAsia="pl-PL"/>
              </w:rPr>
            </w:pPr>
          </w:p>
        </w:tc>
      </w:tr>
      <w:tr w:rsidR="00C850FE" w:rsidRPr="003C4D9D" w14:paraId="1E60C1AD" w14:textId="77777777" w:rsidTr="005478EB">
        <w:trPr>
          <w:trHeight w:val="724"/>
        </w:trPr>
        <w:tc>
          <w:tcPr>
            <w:tcW w:w="2976" w:type="dxa"/>
            <w:shd w:val="clear" w:color="auto" w:fill="auto"/>
          </w:tcPr>
          <w:p w14:paraId="48D16261" w14:textId="414A2D88" w:rsidR="00C850FE" w:rsidRPr="008A601D" w:rsidRDefault="00C850FE" w:rsidP="00C850FE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8A601D">
              <w:rPr>
                <w:rFonts w:cs="Arial"/>
                <w:color w:val="000000" w:themeColor="text1"/>
                <w:sz w:val="20"/>
                <w:lang w:val="pl-PL"/>
              </w:rPr>
              <w:t>Ryzyko niezapewnienia odpowiedniego poziomu dostępności i wydajności</w:t>
            </w:r>
            <w:r w:rsidRPr="001C5609">
              <w:rPr>
                <w:rFonts w:cs="Arial"/>
                <w:color w:val="000000" w:themeColor="text1"/>
                <w:sz w:val="20"/>
                <w:lang w:val="pl-PL"/>
              </w:rPr>
              <w:t xml:space="preserve"> systemu.</w:t>
            </w:r>
          </w:p>
        </w:tc>
        <w:tc>
          <w:tcPr>
            <w:tcW w:w="1560" w:type="dxa"/>
            <w:shd w:val="clear" w:color="auto" w:fill="FFFFFF"/>
          </w:tcPr>
          <w:p w14:paraId="23B804B9" w14:textId="03C1F67E" w:rsidR="00C850FE" w:rsidRPr="008A601D" w:rsidRDefault="007C3013" w:rsidP="00C850FE">
            <w:pPr>
              <w:pStyle w:val="Legenda"/>
              <w:rPr>
                <w:rFonts w:ascii="Arial" w:hAnsi="Arial" w:cs="Arial"/>
                <w:b w:val="0"/>
                <w:bCs w:val="0"/>
                <w:color w:val="000000" w:themeColor="text1"/>
                <w:sz w:val="20"/>
                <w:lang w:eastAsia="pl-PL"/>
              </w:rPr>
            </w:pPr>
            <w:r w:rsidRPr="008A601D">
              <w:rPr>
                <w:rFonts w:ascii="Arial" w:hAnsi="Arial" w:cs="Arial"/>
                <w:b w:val="0"/>
                <w:color w:val="000000" w:themeColor="text1"/>
                <w:sz w:val="20"/>
                <w:szCs w:val="20"/>
                <w:lang w:eastAsia="pl-PL"/>
              </w:rPr>
              <w:t>D</w:t>
            </w:r>
            <w:r w:rsidR="00C850FE" w:rsidRPr="008A601D">
              <w:rPr>
                <w:rFonts w:ascii="Arial" w:hAnsi="Arial" w:cs="Arial"/>
                <w:b w:val="0"/>
                <w:color w:val="000000" w:themeColor="text1"/>
                <w:sz w:val="20"/>
                <w:szCs w:val="20"/>
                <w:lang w:eastAsia="pl-PL"/>
              </w:rPr>
              <w:t>uża</w:t>
            </w:r>
          </w:p>
        </w:tc>
        <w:tc>
          <w:tcPr>
            <w:tcW w:w="1417" w:type="dxa"/>
            <w:shd w:val="clear" w:color="auto" w:fill="FFFFFF"/>
          </w:tcPr>
          <w:p w14:paraId="6599ECBF" w14:textId="1E4CA72E" w:rsidR="00C850FE" w:rsidRPr="00D2094B" w:rsidRDefault="00C850FE" w:rsidP="00C850FE">
            <w:pPr>
              <w:pStyle w:val="Legenda"/>
              <w:rPr>
                <w:rFonts w:ascii="Arial" w:hAnsi="Arial" w:cs="Arial"/>
                <w:b w:val="0"/>
                <w:bCs w:val="0"/>
                <w:color w:val="000000" w:themeColor="text1"/>
                <w:sz w:val="20"/>
                <w:szCs w:val="20"/>
                <w:lang w:eastAsia="pl-PL"/>
              </w:rPr>
            </w:pPr>
            <w:r w:rsidRPr="00D2094B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4111" w:type="dxa"/>
            <w:shd w:val="clear" w:color="auto" w:fill="FFFFFF"/>
          </w:tcPr>
          <w:p w14:paraId="16EDF5C7" w14:textId="07D3603A" w:rsidR="00F14849" w:rsidRPr="00C74D1B" w:rsidRDefault="008A601D" w:rsidP="00231790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</w:pPr>
            <w:r w:rsidRPr="00231790">
              <w:rPr>
                <w:rFonts w:ascii="Arial" w:hAnsi="Arial" w:cs="Arial"/>
                <w:b w:val="0"/>
                <w:color w:val="000000" w:themeColor="text1"/>
                <w:sz w:val="20"/>
                <w:szCs w:val="20"/>
                <w:lang w:eastAsia="pl-PL"/>
              </w:rPr>
              <w:t>Z</w:t>
            </w:r>
            <w:r w:rsidR="00F14849" w:rsidRPr="00231790">
              <w:rPr>
                <w:rFonts w:ascii="Arial" w:hAnsi="Arial" w:cs="Arial"/>
                <w:b w:val="0"/>
                <w:color w:val="000000" w:themeColor="text1"/>
                <w:sz w:val="20"/>
                <w:szCs w:val="20"/>
                <w:lang w:eastAsia="pl-PL"/>
              </w:rPr>
              <w:t>astosowanie narzędzi stałego monitorowania</w:t>
            </w:r>
            <w:r w:rsidRPr="00231790">
              <w:rPr>
                <w:rFonts w:ascii="Arial" w:hAnsi="Arial" w:cs="Arial"/>
                <w:b w:val="0"/>
                <w:color w:val="000000" w:themeColor="text1"/>
                <w:sz w:val="20"/>
                <w:szCs w:val="20"/>
                <w:lang w:eastAsia="pl-PL"/>
              </w:rPr>
              <w:t xml:space="preserve"> i </w:t>
            </w:r>
            <w:r w:rsidR="00F14849" w:rsidRPr="00D2094B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  <w:t>podejmowanie działań ad</w:t>
            </w:r>
            <w:r w:rsidR="00707368" w:rsidRPr="00D2094B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  <w:t xml:space="preserve"> </w:t>
            </w:r>
            <w:r w:rsidR="00F14849" w:rsidRPr="00C74D1B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  <w:t>hoc</w:t>
            </w:r>
          </w:p>
          <w:p w14:paraId="5D1C366C" w14:textId="77777777" w:rsidR="00C850FE" w:rsidRPr="00C74D1B" w:rsidRDefault="00C850FE" w:rsidP="00C850FE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</w:p>
        </w:tc>
      </w:tr>
    </w:tbl>
    <w:p w14:paraId="19DE71C9" w14:textId="77777777" w:rsidR="005478EB" w:rsidRPr="00B42DAB" w:rsidRDefault="005478EB" w:rsidP="005478EB">
      <w:pPr>
        <w:rPr>
          <w:color w:val="000000" w:themeColor="text1"/>
          <w:lang w:val="pl-PL" w:eastAsia="pl-PL"/>
        </w:rPr>
      </w:pPr>
    </w:p>
    <w:p w14:paraId="06D948D5" w14:textId="7AEEF265" w:rsidR="0056584B" w:rsidRPr="00B42DAB" w:rsidRDefault="002F7D84" w:rsidP="005D23CD">
      <w:pPr>
        <w:pStyle w:val="Nagwek1"/>
        <w:rPr>
          <w:rFonts w:cs="Arial"/>
          <w:color w:val="000000" w:themeColor="text1"/>
          <w:lang w:val="pl-PL" w:eastAsia="pl-PL"/>
        </w:rPr>
      </w:pPr>
      <w:r w:rsidRPr="00B42DAB">
        <w:rPr>
          <w:rFonts w:cs="Arial"/>
          <w:color w:val="000000" w:themeColor="text1"/>
          <w:lang w:val="pl-PL" w:eastAsia="pl-PL"/>
        </w:rPr>
        <w:t>OTOCZENIE PRAWNE</w:t>
      </w:r>
      <w:r w:rsidR="00E01872" w:rsidRPr="00B42DAB">
        <w:rPr>
          <w:rFonts w:cs="Arial"/>
          <w:color w:val="000000" w:themeColor="text1"/>
          <w:lang w:val="pl-PL" w:eastAsia="pl-PL"/>
        </w:rPr>
        <w:t xml:space="preserve"> </w:t>
      </w:r>
      <w:r w:rsidR="00E01872" w:rsidRPr="00B42DAB">
        <w:rPr>
          <w:rFonts w:cs="Arial"/>
          <w:b w:val="0"/>
          <w:caps w:val="0"/>
          <w:color w:val="000000" w:themeColor="text1"/>
          <w:sz w:val="20"/>
          <w:szCs w:val="20"/>
          <w:lang w:val="pl-PL" w:eastAsia="pl-PL"/>
        </w:rPr>
        <w:t>&lt;&lt;maksymalnie 1000 znaków&gt;&gt;</w:t>
      </w:r>
    </w:p>
    <w:tbl>
      <w:tblPr>
        <w:tblStyle w:val="Tabela-Siatka"/>
        <w:tblW w:w="9599" w:type="dxa"/>
        <w:tblInd w:w="461" w:type="dxa"/>
        <w:tblLook w:val="04A0" w:firstRow="1" w:lastRow="0" w:firstColumn="1" w:lastColumn="0" w:noHBand="0" w:noVBand="1"/>
      </w:tblPr>
      <w:tblGrid>
        <w:gridCol w:w="697"/>
        <w:gridCol w:w="4011"/>
        <w:gridCol w:w="1238"/>
        <w:gridCol w:w="2069"/>
        <w:gridCol w:w="1584"/>
      </w:tblGrid>
      <w:tr w:rsidR="0078552C" w:rsidRPr="003C4D9D" w14:paraId="5DE0723C" w14:textId="77777777" w:rsidTr="005478EB">
        <w:tc>
          <w:tcPr>
            <w:tcW w:w="668" w:type="dxa"/>
            <w:shd w:val="clear" w:color="auto" w:fill="D9D9D9" w:themeFill="background1" w:themeFillShade="D9"/>
          </w:tcPr>
          <w:p w14:paraId="1A4C3AE0" w14:textId="336758F5" w:rsidR="0078552C" w:rsidRPr="00B42DAB" w:rsidRDefault="0078552C" w:rsidP="00480C5A">
            <w:pPr>
              <w:jc w:val="center"/>
              <w:rPr>
                <w:rFonts w:eastAsia="MS MinNew Roman" w:cs="Arial"/>
                <w:b/>
                <w:bCs/>
                <w:color w:val="000000" w:themeColor="text1"/>
                <w:sz w:val="20"/>
                <w:lang w:val="pl-PL"/>
              </w:rPr>
            </w:pPr>
            <w:bookmarkStart w:id="35" w:name="_Hlk50989246"/>
            <w:r w:rsidRPr="00B42DAB">
              <w:rPr>
                <w:rFonts w:eastAsia="MS MinNew Roman" w:cs="Arial"/>
                <w:b/>
                <w:bCs/>
                <w:color w:val="000000" w:themeColor="text1"/>
                <w:sz w:val="20"/>
                <w:lang w:val="pl-PL"/>
              </w:rPr>
              <w:t>L</w:t>
            </w:r>
            <w:r w:rsidR="00EC7767" w:rsidRPr="00B42DAB">
              <w:rPr>
                <w:rFonts w:eastAsia="MS MinNew Roman" w:cs="Arial"/>
                <w:b/>
                <w:bCs/>
                <w:color w:val="000000" w:themeColor="text1"/>
                <w:sz w:val="20"/>
                <w:lang w:val="pl-PL"/>
              </w:rPr>
              <w:t>.</w:t>
            </w:r>
            <w:r w:rsidRPr="00B42DAB">
              <w:rPr>
                <w:rFonts w:eastAsia="MS MinNew Roman" w:cs="Arial"/>
                <w:b/>
                <w:bCs/>
                <w:color w:val="000000" w:themeColor="text1"/>
                <w:sz w:val="20"/>
                <w:lang w:val="pl-PL"/>
              </w:rPr>
              <w:t>p</w:t>
            </w:r>
          </w:p>
        </w:tc>
        <w:tc>
          <w:tcPr>
            <w:tcW w:w="4029" w:type="dxa"/>
            <w:shd w:val="clear" w:color="auto" w:fill="D9D9D9" w:themeFill="background1" w:themeFillShade="D9"/>
          </w:tcPr>
          <w:p w14:paraId="797B593F" w14:textId="0F035B51" w:rsidR="0078552C" w:rsidRPr="00B42DAB" w:rsidRDefault="008B3343" w:rsidP="008B3343">
            <w:pPr>
              <w:pStyle w:val="Legenda"/>
              <w:jc w:val="center"/>
              <w:rPr>
                <w:rFonts w:ascii="Arial" w:eastAsia="MS MinNew Roman" w:hAnsi="Arial" w:cs="Arial"/>
                <w:color w:val="000000" w:themeColor="text1"/>
                <w:kern w:val="0"/>
                <w:sz w:val="20"/>
                <w:szCs w:val="20"/>
              </w:rPr>
            </w:pPr>
            <w:r w:rsidRPr="00B42DAB">
              <w:rPr>
                <w:rFonts w:ascii="Arial" w:eastAsia="MS MinNew Roman" w:hAnsi="Arial" w:cs="Arial"/>
                <w:color w:val="000000" w:themeColor="text1"/>
                <w:kern w:val="0"/>
                <w:sz w:val="20"/>
                <w:szCs w:val="20"/>
              </w:rPr>
              <w:t>T</w:t>
            </w:r>
            <w:r w:rsidR="00193CC4" w:rsidRPr="00B42DAB">
              <w:rPr>
                <w:rFonts w:ascii="Arial" w:eastAsia="MS MinNew Roman" w:hAnsi="Arial" w:cs="Arial"/>
                <w:color w:val="000000" w:themeColor="text1"/>
                <w:kern w:val="0"/>
                <w:sz w:val="20"/>
                <w:szCs w:val="20"/>
              </w:rPr>
              <w:t xml:space="preserve">ytuł </w:t>
            </w:r>
            <w:r w:rsidR="0078552C" w:rsidRPr="00B42DAB">
              <w:rPr>
                <w:rFonts w:ascii="Arial" w:eastAsia="MS MinNew Roman" w:hAnsi="Arial" w:cs="Arial"/>
                <w:color w:val="000000" w:themeColor="text1"/>
                <w:kern w:val="0"/>
                <w:sz w:val="20"/>
                <w:szCs w:val="20"/>
              </w:rPr>
              <w:t>aktu prawnego</w:t>
            </w:r>
          </w:p>
        </w:tc>
        <w:tc>
          <w:tcPr>
            <w:tcW w:w="1240" w:type="dxa"/>
            <w:shd w:val="clear" w:color="auto" w:fill="D9D9D9" w:themeFill="background1" w:themeFillShade="D9"/>
          </w:tcPr>
          <w:p w14:paraId="1E3DECB1" w14:textId="77777777" w:rsidR="0078552C" w:rsidRPr="00B42DAB" w:rsidRDefault="0078552C" w:rsidP="00B3193E">
            <w:pPr>
              <w:pStyle w:val="Legenda"/>
              <w:jc w:val="center"/>
              <w:rPr>
                <w:rFonts w:ascii="Arial" w:eastAsia="MS MinNew Roman" w:hAnsi="Arial" w:cs="Arial"/>
                <w:color w:val="000000" w:themeColor="text1"/>
                <w:kern w:val="0"/>
                <w:sz w:val="20"/>
                <w:szCs w:val="20"/>
              </w:rPr>
            </w:pPr>
            <w:r w:rsidRPr="00B42DAB">
              <w:rPr>
                <w:rFonts w:ascii="Arial" w:eastAsia="MS MinNew Roman" w:hAnsi="Arial" w:cs="Arial"/>
                <w:color w:val="000000" w:themeColor="text1"/>
                <w:kern w:val="0"/>
                <w:sz w:val="20"/>
                <w:szCs w:val="20"/>
              </w:rPr>
              <w:t>Czy wymaga zmian?</w:t>
            </w:r>
          </w:p>
        </w:tc>
        <w:tc>
          <w:tcPr>
            <w:tcW w:w="2078" w:type="dxa"/>
            <w:shd w:val="clear" w:color="auto" w:fill="D9D9D9" w:themeFill="background1" w:themeFillShade="D9"/>
          </w:tcPr>
          <w:p w14:paraId="48AE0416" w14:textId="77777777" w:rsidR="0078552C" w:rsidRPr="00B42DAB" w:rsidRDefault="0078552C" w:rsidP="00B3193E">
            <w:pPr>
              <w:pStyle w:val="Legenda"/>
              <w:jc w:val="center"/>
              <w:rPr>
                <w:rFonts w:ascii="Arial" w:eastAsia="MS MinNew Roman" w:hAnsi="Arial" w:cs="Arial"/>
                <w:color w:val="000000" w:themeColor="text1"/>
                <w:kern w:val="0"/>
                <w:sz w:val="20"/>
                <w:szCs w:val="20"/>
              </w:rPr>
            </w:pPr>
            <w:r w:rsidRPr="00B42DAB">
              <w:rPr>
                <w:rFonts w:ascii="Arial" w:eastAsia="MS MinNew Roman" w:hAnsi="Arial" w:cs="Arial"/>
                <w:color w:val="000000" w:themeColor="text1"/>
                <w:kern w:val="0"/>
                <w:sz w:val="20"/>
                <w:szCs w:val="20"/>
              </w:rPr>
              <w:t>Opis zmian (jeśli dotyczy)</w:t>
            </w:r>
          </w:p>
        </w:tc>
        <w:tc>
          <w:tcPr>
            <w:tcW w:w="1584" w:type="dxa"/>
            <w:shd w:val="clear" w:color="auto" w:fill="D9D9D9" w:themeFill="background1" w:themeFillShade="D9"/>
          </w:tcPr>
          <w:p w14:paraId="56DFAC43" w14:textId="77777777" w:rsidR="0078552C" w:rsidRPr="00B42DAB" w:rsidRDefault="0078552C" w:rsidP="00B3193E">
            <w:pPr>
              <w:pStyle w:val="Legenda"/>
              <w:jc w:val="center"/>
              <w:rPr>
                <w:rFonts w:ascii="Arial" w:eastAsia="MS MinNew Roman" w:hAnsi="Arial" w:cs="Arial"/>
                <w:color w:val="000000" w:themeColor="text1"/>
                <w:kern w:val="0"/>
                <w:sz w:val="20"/>
                <w:szCs w:val="20"/>
              </w:rPr>
            </w:pPr>
            <w:r w:rsidRPr="00B42DAB">
              <w:rPr>
                <w:rFonts w:ascii="Arial" w:eastAsia="MS MinNew Roman" w:hAnsi="Arial" w:cs="Arial"/>
                <w:color w:val="000000" w:themeColor="text1"/>
                <w:kern w:val="0"/>
                <w:sz w:val="20"/>
                <w:szCs w:val="20"/>
              </w:rPr>
              <w:t>Etap prac legislacyjnych (jeśli dotyczy)</w:t>
            </w:r>
          </w:p>
        </w:tc>
      </w:tr>
      <w:tr w:rsidR="0078552C" w:rsidRPr="00B42DAB" w14:paraId="69C80DA5" w14:textId="77777777" w:rsidTr="005478EB">
        <w:tc>
          <w:tcPr>
            <w:tcW w:w="668" w:type="dxa"/>
          </w:tcPr>
          <w:p w14:paraId="068B5738" w14:textId="093785E3" w:rsidR="0078552C" w:rsidRPr="00B42DAB" w:rsidRDefault="0078552C" w:rsidP="007A4C49">
            <w:pPr>
              <w:pStyle w:val="Akapitzlist"/>
              <w:numPr>
                <w:ilvl w:val="0"/>
                <w:numId w:val="27"/>
              </w:numPr>
              <w:ind w:left="425" w:right="-113"/>
              <w:rPr>
                <w:rFonts w:cs="Arial"/>
                <w:color w:val="000000" w:themeColor="text1"/>
                <w:sz w:val="20"/>
              </w:rPr>
            </w:pPr>
          </w:p>
        </w:tc>
        <w:tc>
          <w:tcPr>
            <w:tcW w:w="4029" w:type="dxa"/>
          </w:tcPr>
          <w:p w14:paraId="2A9DB6A4" w14:textId="5C7406A5" w:rsidR="0078552C" w:rsidRPr="00B42DAB" w:rsidRDefault="00FB79EC" w:rsidP="00FB79EC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Ustawa z dnia 2 marca 2020 r. o szczególnych rozwiązaniach związanych z zapobieganiem, przeciwdziałaniem i zwalczaniem COVID-19, innych chorób zakaźnych oraz wywołanych nimi sytuacji kryzysowych (Dz. U. z 2020 r. poz. 374, z późn. zm.)</w:t>
            </w:r>
          </w:p>
        </w:tc>
        <w:tc>
          <w:tcPr>
            <w:tcW w:w="1240" w:type="dxa"/>
          </w:tcPr>
          <w:p w14:paraId="38E59DD3" w14:textId="77777777" w:rsidR="005478EB" w:rsidRPr="00B42DAB" w:rsidRDefault="005478EB" w:rsidP="00480C5A">
            <w:pPr>
              <w:jc w:val="both"/>
              <w:rPr>
                <w:rFonts w:cs="Arial"/>
                <w:color w:val="000000" w:themeColor="text1"/>
                <w:sz w:val="20"/>
                <w:lang w:val="pl-PL" w:eastAsia="pl-PL"/>
              </w:rPr>
            </w:pPr>
          </w:p>
          <w:p w14:paraId="3560162E" w14:textId="55DA75CA" w:rsidR="0078552C" w:rsidRPr="00B42DAB" w:rsidRDefault="00FB79EC" w:rsidP="00480C5A">
            <w:pPr>
              <w:jc w:val="both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NIE</w:t>
            </w:r>
          </w:p>
        </w:tc>
        <w:tc>
          <w:tcPr>
            <w:tcW w:w="2078" w:type="dxa"/>
          </w:tcPr>
          <w:p w14:paraId="423FC40B" w14:textId="77777777" w:rsidR="0078552C" w:rsidRPr="00B42DAB" w:rsidRDefault="0078552C" w:rsidP="00480C5A">
            <w:pPr>
              <w:jc w:val="both"/>
              <w:rPr>
                <w:rFonts w:cs="Arial"/>
                <w:color w:val="000000" w:themeColor="text1"/>
                <w:sz w:val="20"/>
              </w:rPr>
            </w:pPr>
          </w:p>
        </w:tc>
        <w:tc>
          <w:tcPr>
            <w:tcW w:w="1584" w:type="dxa"/>
          </w:tcPr>
          <w:p w14:paraId="2350B1F7" w14:textId="77777777" w:rsidR="0078552C" w:rsidRPr="00B42DAB" w:rsidRDefault="0078552C" w:rsidP="00480C5A">
            <w:pPr>
              <w:jc w:val="both"/>
              <w:rPr>
                <w:rFonts w:cstheme="minorHAnsi"/>
                <w:color w:val="000000" w:themeColor="text1"/>
              </w:rPr>
            </w:pPr>
          </w:p>
        </w:tc>
      </w:tr>
      <w:tr w:rsidR="00FB79EC" w:rsidRPr="00B42DAB" w14:paraId="2E0B5FFD" w14:textId="77777777" w:rsidTr="005478EB">
        <w:tc>
          <w:tcPr>
            <w:tcW w:w="668" w:type="dxa"/>
          </w:tcPr>
          <w:p w14:paraId="6138E5D6" w14:textId="05BFF2AE" w:rsidR="00FB79EC" w:rsidRPr="00B42DAB" w:rsidRDefault="00FB79EC" w:rsidP="007A4C49">
            <w:pPr>
              <w:pStyle w:val="Akapitzlist"/>
              <w:numPr>
                <w:ilvl w:val="0"/>
                <w:numId w:val="27"/>
              </w:numPr>
              <w:ind w:left="425" w:right="-113"/>
              <w:rPr>
                <w:rFonts w:cs="Arial"/>
                <w:color w:val="000000" w:themeColor="text1"/>
                <w:sz w:val="20"/>
              </w:rPr>
            </w:pPr>
            <w:r w:rsidRPr="00B42DAB">
              <w:rPr>
                <w:rFonts w:cs="Arial"/>
                <w:color w:val="000000" w:themeColor="text1"/>
                <w:sz w:val="20"/>
              </w:rPr>
              <w:t>.</w:t>
            </w:r>
          </w:p>
        </w:tc>
        <w:tc>
          <w:tcPr>
            <w:tcW w:w="4029" w:type="dxa"/>
          </w:tcPr>
          <w:p w14:paraId="5ED639F4" w14:textId="1D51A259" w:rsidR="00FB79EC" w:rsidRPr="00B42DAB" w:rsidRDefault="00FB79EC" w:rsidP="00862C1C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Rozporządzenie Rady Ministrów z dnia 7 sierpnia 2020 r.</w:t>
            </w:r>
            <w:r w:rsidR="00EE42B4"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 </w:t>
            </w: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w sprawie ustanowienia określonych ograniczeń, nakazów i </w:t>
            </w: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lastRenderedPageBreak/>
              <w:t>zakazów w związku z wystąpieniem stanu epidemii</w:t>
            </w:r>
            <w:r w:rsidR="00135C57"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 (Dz.U z 2020 r. poz.1356</w:t>
            </w:r>
            <w:r w:rsidR="0024082F"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 z późn. </w:t>
            </w:r>
            <w:r w:rsidR="00707368"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z</w:t>
            </w:r>
            <w:r w:rsidR="0024082F"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m</w:t>
            </w:r>
            <w:r w:rsidR="00707368"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.</w:t>
            </w:r>
            <w:r w:rsidR="00135C57"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)</w:t>
            </w:r>
          </w:p>
        </w:tc>
        <w:tc>
          <w:tcPr>
            <w:tcW w:w="1240" w:type="dxa"/>
          </w:tcPr>
          <w:p w14:paraId="6D439C92" w14:textId="77777777" w:rsidR="005478EB" w:rsidRPr="00B42DAB" w:rsidRDefault="005478EB" w:rsidP="00FB79EC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</w:p>
          <w:p w14:paraId="5B7A1F1B" w14:textId="0A54AB7D" w:rsidR="00FB79EC" w:rsidRPr="00B42DAB" w:rsidRDefault="00FB79EC" w:rsidP="00FB79EC">
            <w:pPr>
              <w:rPr>
                <w:rFonts w:cs="Arial"/>
                <w:color w:val="000000" w:themeColor="text1"/>
                <w:sz w:val="20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NIE</w:t>
            </w:r>
          </w:p>
        </w:tc>
        <w:tc>
          <w:tcPr>
            <w:tcW w:w="2078" w:type="dxa"/>
          </w:tcPr>
          <w:p w14:paraId="77082400" w14:textId="77777777" w:rsidR="00FB79EC" w:rsidRPr="00B42DAB" w:rsidRDefault="00FB79EC" w:rsidP="00480C5A">
            <w:pPr>
              <w:jc w:val="both"/>
              <w:rPr>
                <w:rFonts w:cs="Arial"/>
                <w:color w:val="000000" w:themeColor="text1"/>
                <w:sz w:val="20"/>
                <w:lang w:val="pl-PL"/>
              </w:rPr>
            </w:pPr>
          </w:p>
        </w:tc>
        <w:tc>
          <w:tcPr>
            <w:tcW w:w="1584" w:type="dxa"/>
          </w:tcPr>
          <w:p w14:paraId="0E5A0200" w14:textId="77777777" w:rsidR="00FB79EC" w:rsidRPr="00B42DAB" w:rsidRDefault="00FB79EC" w:rsidP="00480C5A">
            <w:pPr>
              <w:jc w:val="both"/>
              <w:rPr>
                <w:rFonts w:cstheme="minorHAnsi"/>
                <w:color w:val="000000" w:themeColor="text1"/>
                <w:lang w:val="pl-PL"/>
              </w:rPr>
            </w:pPr>
          </w:p>
        </w:tc>
      </w:tr>
      <w:tr w:rsidR="00F14849" w:rsidRPr="00B42DAB" w14:paraId="711F4669" w14:textId="77777777" w:rsidTr="005478EB">
        <w:tc>
          <w:tcPr>
            <w:tcW w:w="668" w:type="dxa"/>
          </w:tcPr>
          <w:p w14:paraId="2321C51F" w14:textId="02A6AE9A" w:rsidR="00F14849" w:rsidRPr="00B42DAB" w:rsidRDefault="00F14849" w:rsidP="007A4C49">
            <w:pPr>
              <w:pStyle w:val="Akapitzlist"/>
              <w:numPr>
                <w:ilvl w:val="0"/>
                <w:numId w:val="27"/>
              </w:numPr>
              <w:ind w:left="425" w:right="-113"/>
              <w:rPr>
                <w:rFonts w:cs="Arial"/>
                <w:color w:val="000000" w:themeColor="text1"/>
                <w:sz w:val="20"/>
              </w:rPr>
            </w:pPr>
          </w:p>
        </w:tc>
        <w:tc>
          <w:tcPr>
            <w:tcW w:w="4029" w:type="dxa"/>
          </w:tcPr>
          <w:p w14:paraId="6193FD84" w14:textId="323E5BB9" w:rsidR="00F14849" w:rsidRPr="00B42DAB" w:rsidRDefault="00F14849" w:rsidP="005478EB">
            <w:pPr>
              <w:jc w:val="both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Ustawa z dnia 5 grudnia 2008 r. o zapobieganiu oraz zwalczaniu zakażeń i chorób zakaźnych u ludzi (Dz. U. z 2019 poz. 1239, z późn. zm.)</w:t>
            </w:r>
          </w:p>
        </w:tc>
        <w:tc>
          <w:tcPr>
            <w:tcW w:w="1240" w:type="dxa"/>
          </w:tcPr>
          <w:p w14:paraId="3E12151F" w14:textId="77777777" w:rsidR="005478EB" w:rsidRPr="00B42DAB" w:rsidRDefault="005478EB" w:rsidP="00FB79EC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</w:p>
          <w:p w14:paraId="0571A732" w14:textId="436969F1" w:rsidR="00F14849" w:rsidRPr="00B42DAB" w:rsidRDefault="005478EB" w:rsidP="00FB79EC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NIE</w:t>
            </w:r>
          </w:p>
        </w:tc>
        <w:tc>
          <w:tcPr>
            <w:tcW w:w="2078" w:type="dxa"/>
          </w:tcPr>
          <w:p w14:paraId="7427CE67" w14:textId="77777777" w:rsidR="00F14849" w:rsidRPr="00B42DAB" w:rsidRDefault="00F14849" w:rsidP="00480C5A">
            <w:pPr>
              <w:jc w:val="both"/>
              <w:rPr>
                <w:rFonts w:cs="Arial"/>
                <w:color w:val="000000" w:themeColor="text1"/>
                <w:sz w:val="20"/>
                <w:lang w:val="pl-PL"/>
              </w:rPr>
            </w:pPr>
          </w:p>
        </w:tc>
        <w:tc>
          <w:tcPr>
            <w:tcW w:w="1584" w:type="dxa"/>
          </w:tcPr>
          <w:p w14:paraId="362629D3" w14:textId="77777777" w:rsidR="00F14849" w:rsidRPr="00B42DAB" w:rsidRDefault="00F14849" w:rsidP="00480C5A">
            <w:pPr>
              <w:jc w:val="both"/>
              <w:rPr>
                <w:rFonts w:cstheme="minorHAnsi"/>
                <w:color w:val="000000" w:themeColor="text1"/>
                <w:lang w:val="pl-PL"/>
              </w:rPr>
            </w:pPr>
          </w:p>
        </w:tc>
      </w:tr>
      <w:tr w:rsidR="00EE42B4" w:rsidRPr="00B42DAB" w14:paraId="560EBF7D" w14:textId="77777777" w:rsidTr="005478EB">
        <w:tc>
          <w:tcPr>
            <w:tcW w:w="668" w:type="dxa"/>
          </w:tcPr>
          <w:p w14:paraId="0A2F0051" w14:textId="476CA5B8" w:rsidR="00EE42B4" w:rsidRPr="00B42DAB" w:rsidRDefault="00EE42B4" w:rsidP="007A4C49">
            <w:pPr>
              <w:pStyle w:val="Akapitzlist"/>
              <w:numPr>
                <w:ilvl w:val="0"/>
                <w:numId w:val="27"/>
              </w:numPr>
              <w:ind w:left="425" w:right="-113"/>
              <w:rPr>
                <w:rFonts w:cs="Arial"/>
                <w:color w:val="000000" w:themeColor="text1"/>
                <w:sz w:val="20"/>
              </w:rPr>
            </w:pPr>
          </w:p>
        </w:tc>
        <w:tc>
          <w:tcPr>
            <w:tcW w:w="4029" w:type="dxa"/>
          </w:tcPr>
          <w:p w14:paraId="482BEA3C" w14:textId="62A6C0C6" w:rsidR="00EE42B4" w:rsidRPr="00B42DAB" w:rsidRDefault="00EC7767" w:rsidP="00BE27CF">
            <w:pPr>
              <w:jc w:val="both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Rozporządzenie Ministra Zdrowia z dnia 6 kwietnia 2020 r. w sprawie chorób zakaźnych powodujących powstanie obowiązku hospitalizacji, izolacji lub izolacji w warunkach domowych oraz obowiązku kwarantanny lub nadzoru epidemiologicznego (Dz. U. z 2020 r. poz. 607</w:t>
            </w:r>
            <w:r w:rsidR="00862C1C"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 z późn. zm.</w:t>
            </w: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).</w:t>
            </w:r>
          </w:p>
        </w:tc>
        <w:tc>
          <w:tcPr>
            <w:tcW w:w="1240" w:type="dxa"/>
          </w:tcPr>
          <w:p w14:paraId="4AF08BFF" w14:textId="77777777" w:rsidR="005478EB" w:rsidRPr="00B42DAB" w:rsidRDefault="005478EB" w:rsidP="00FB79EC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</w:p>
          <w:p w14:paraId="57C5CC39" w14:textId="56C1268B" w:rsidR="00EE42B4" w:rsidRPr="00B42DAB" w:rsidRDefault="005478EB" w:rsidP="00FB79EC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NIE</w:t>
            </w:r>
          </w:p>
        </w:tc>
        <w:tc>
          <w:tcPr>
            <w:tcW w:w="2078" w:type="dxa"/>
          </w:tcPr>
          <w:p w14:paraId="5A388B09" w14:textId="77777777" w:rsidR="00EE42B4" w:rsidRPr="00B42DAB" w:rsidRDefault="00EE42B4" w:rsidP="00480C5A">
            <w:pPr>
              <w:jc w:val="both"/>
              <w:rPr>
                <w:rFonts w:cs="Arial"/>
                <w:color w:val="000000" w:themeColor="text1"/>
                <w:sz w:val="20"/>
                <w:lang w:val="pl-PL"/>
              </w:rPr>
            </w:pPr>
          </w:p>
        </w:tc>
        <w:tc>
          <w:tcPr>
            <w:tcW w:w="1584" w:type="dxa"/>
          </w:tcPr>
          <w:p w14:paraId="463ABA6D" w14:textId="77777777" w:rsidR="00EE42B4" w:rsidRPr="00B42DAB" w:rsidRDefault="00EE42B4" w:rsidP="00480C5A">
            <w:pPr>
              <w:jc w:val="both"/>
              <w:rPr>
                <w:rFonts w:cstheme="minorHAnsi"/>
                <w:color w:val="000000" w:themeColor="text1"/>
                <w:lang w:val="pl-PL"/>
              </w:rPr>
            </w:pPr>
          </w:p>
        </w:tc>
      </w:tr>
      <w:bookmarkEnd w:id="35"/>
    </w:tbl>
    <w:p w14:paraId="4361E020" w14:textId="08BA5713" w:rsidR="00661C7C" w:rsidRPr="00B42DAB" w:rsidRDefault="00661C7C" w:rsidP="00534314">
      <w:pPr>
        <w:pStyle w:val="Tekstpodstawowy2"/>
        <w:ind w:left="0"/>
        <w:rPr>
          <w:color w:val="000000" w:themeColor="text1"/>
          <w:lang w:val="pl-PL" w:eastAsia="pl-PL"/>
        </w:rPr>
      </w:pPr>
    </w:p>
    <w:p w14:paraId="32C23EEC" w14:textId="77777777" w:rsidR="0056232E" w:rsidRPr="00B42DAB" w:rsidRDefault="0056232E" w:rsidP="00534314">
      <w:pPr>
        <w:pStyle w:val="Tekstpodstawowy2"/>
        <w:ind w:left="0"/>
        <w:rPr>
          <w:color w:val="000000" w:themeColor="text1"/>
          <w:lang w:val="pl-PL" w:eastAsia="pl-PL"/>
        </w:rPr>
      </w:pPr>
    </w:p>
    <w:p w14:paraId="0EB29993" w14:textId="658E704B" w:rsidR="007573B2" w:rsidRPr="00B42DAB" w:rsidRDefault="007573B2" w:rsidP="005D23CD">
      <w:pPr>
        <w:pStyle w:val="Nagwek1"/>
        <w:rPr>
          <w:rFonts w:cs="Arial"/>
          <w:color w:val="000000" w:themeColor="text1"/>
          <w:lang w:val="pl-PL" w:eastAsia="pl-PL"/>
        </w:rPr>
      </w:pPr>
      <w:r w:rsidRPr="00B42DAB">
        <w:rPr>
          <w:rFonts w:cs="Arial"/>
          <w:color w:val="000000" w:themeColor="text1"/>
          <w:lang w:val="pl-PL" w:eastAsia="pl-PL"/>
        </w:rPr>
        <w:t>ARCHITEKTURA</w:t>
      </w:r>
    </w:p>
    <w:p w14:paraId="2D070059" w14:textId="77777777" w:rsidR="007573B2" w:rsidRPr="00B42DAB" w:rsidRDefault="007573B2" w:rsidP="005D23CD">
      <w:pPr>
        <w:pStyle w:val="Nagwek2"/>
        <w:keepNext/>
        <w:ind w:left="858"/>
        <w:rPr>
          <w:color w:val="000000" w:themeColor="text1"/>
          <w:lang w:val="pl-PL" w:eastAsia="pl-PL"/>
        </w:rPr>
      </w:pPr>
      <w:r w:rsidRPr="00B42DAB">
        <w:rPr>
          <w:color w:val="000000" w:themeColor="text1"/>
          <w:lang w:val="pl-PL" w:eastAsia="pl-PL"/>
        </w:rPr>
        <w:t>Widok kooperacji aplikacji</w:t>
      </w:r>
    </w:p>
    <w:p w14:paraId="29FDEE29" w14:textId="35247077" w:rsidR="0032240B" w:rsidRPr="00B42DAB" w:rsidRDefault="0032240B" w:rsidP="007C3013">
      <w:pPr>
        <w:pStyle w:val="Tekstpodstawowy2"/>
        <w:ind w:left="0"/>
        <w:jc w:val="both"/>
        <w:rPr>
          <w:color w:val="000000" w:themeColor="text1"/>
          <w:lang w:val="pl-PL"/>
        </w:rPr>
      </w:pPr>
    </w:p>
    <w:p w14:paraId="272BD342" w14:textId="05D7F6AD" w:rsidR="00AB7C1E" w:rsidRPr="00B42DAB" w:rsidRDefault="00AB7C1E" w:rsidP="007F4ED2">
      <w:pPr>
        <w:pStyle w:val="Tekstpodstawowy2"/>
        <w:ind w:left="142"/>
        <w:jc w:val="both"/>
        <w:rPr>
          <w:color w:val="000000" w:themeColor="text1"/>
          <w:lang w:val="pl-PL"/>
        </w:rPr>
      </w:pPr>
    </w:p>
    <w:p w14:paraId="75400C47" w14:textId="075657D9" w:rsidR="00AB7C1E" w:rsidRPr="00B42DAB" w:rsidRDefault="00AB7C1E" w:rsidP="007573B2">
      <w:pPr>
        <w:pStyle w:val="Tekstpodstawowy2"/>
        <w:ind w:left="851"/>
        <w:jc w:val="both"/>
        <w:rPr>
          <w:color w:val="000000" w:themeColor="text1"/>
          <w:lang w:val="pl-PL"/>
        </w:rPr>
      </w:pPr>
    </w:p>
    <w:p w14:paraId="77685029" w14:textId="77777777" w:rsidR="008A601D" w:rsidRDefault="008A601D" w:rsidP="00AB7C1E">
      <w:pPr>
        <w:pStyle w:val="Tekstpodstawowy2"/>
        <w:ind w:left="0"/>
        <w:jc w:val="both"/>
        <w:rPr>
          <w:color w:val="000000" w:themeColor="text1"/>
          <w:lang w:val="pl-PL"/>
        </w:rPr>
      </w:pPr>
    </w:p>
    <w:p w14:paraId="3DDB61FF" w14:textId="29AA63C9" w:rsidR="008A601D" w:rsidRDefault="00CA4254" w:rsidP="00AB7C1E">
      <w:pPr>
        <w:pStyle w:val="Tekstpodstawowy2"/>
        <w:ind w:left="0"/>
        <w:jc w:val="both"/>
        <w:rPr>
          <w:color w:val="000000" w:themeColor="text1"/>
          <w:lang w:val="pl-PL"/>
        </w:rPr>
      </w:pPr>
      <w:r>
        <w:rPr>
          <w:noProof/>
          <w:color w:val="000000" w:themeColor="text1"/>
          <w:lang w:val="pl-PL"/>
        </w:rPr>
        <w:lastRenderedPageBreak/>
        <w:drawing>
          <wp:inline distT="0" distB="0" distL="0" distR="0" wp14:anchorId="7DF52F77" wp14:editId="3C58ECF8">
            <wp:extent cx="6400800" cy="4656455"/>
            <wp:effectExtent l="0" t="0" r="0" b="0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4656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B709AD" w14:textId="77777777" w:rsidR="008A601D" w:rsidRDefault="008A601D" w:rsidP="00AB7C1E">
      <w:pPr>
        <w:pStyle w:val="Tekstpodstawowy2"/>
        <w:ind w:left="0"/>
        <w:jc w:val="both"/>
        <w:rPr>
          <w:color w:val="000000" w:themeColor="text1"/>
          <w:lang w:val="pl-PL"/>
        </w:rPr>
      </w:pPr>
    </w:p>
    <w:p w14:paraId="45AADFA6" w14:textId="244B52DF" w:rsidR="00AB7C1E" w:rsidRPr="00B42DAB" w:rsidRDefault="00E833DE" w:rsidP="00AB7C1E">
      <w:pPr>
        <w:pStyle w:val="Tekstpodstawowy2"/>
        <w:ind w:left="0"/>
        <w:jc w:val="both"/>
        <w:rPr>
          <w:color w:val="000000" w:themeColor="text1"/>
          <w:sz w:val="20"/>
          <w:szCs w:val="20"/>
          <w:lang w:val="pl-PL"/>
        </w:rPr>
      </w:pPr>
      <w:r w:rsidRPr="00B42DAB">
        <w:rPr>
          <w:color w:val="000000" w:themeColor="text1"/>
          <w:lang w:val="pl-PL"/>
        </w:rPr>
        <w:t>L</w:t>
      </w:r>
      <w:r w:rsidR="007573B2" w:rsidRPr="00B42DAB">
        <w:rPr>
          <w:color w:val="000000" w:themeColor="text1"/>
          <w:lang w:val="pl-PL"/>
        </w:rPr>
        <w:t>ista syst</w:t>
      </w:r>
      <w:r w:rsidR="00E01872" w:rsidRPr="00B42DAB">
        <w:rPr>
          <w:color w:val="000000" w:themeColor="text1"/>
          <w:lang w:val="pl-PL"/>
        </w:rPr>
        <w:t>emów wykorzyst</w:t>
      </w:r>
      <w:r w:rsidR="0032240B" w:rsidRPr="00B42DAB">
        <w:rPr>
          <w:color w:val="000000" w:themeColor="text1"/>
          <w:lang w:val="pl-PL"/>
        </w:rPr>
        <w:t>yw</w:t>
      </w:r>
      <w:r w:rsidR="00E01872" w:rsidRPr="00B42DAB">
        <w:rPr>
          <w:color w:val="000000" w:themeColor="text1"/>
          <w:lang w:val="pl-PL"/>
        </w:rPr>
        <w:t>anych w projekci</w:t>
      </w:r>
      <w:r w:rsidR="00FB0DBA" w:rsidRPr="00B42DAB">
        <w:rPr>
          <w:color w:val="000000" w:themeColor="text1"/>
          <w:lang w:val="pl-PL"/>
        </w:rPr>
        <w:t>e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2268"/>
        <w:gridCol w:w="1277"/>
        <w:gridCol w:w="1984"/>
        <w:gridCol w:w="1311"/>
        <w:gridCol w:w="1949"/>
      </w:tblGrid>
      <w:tr w:rsidR="00AB7C1E" w:rsidRPr="00B42DAB" w14:paraId="19BC8FFE" w14:textId="77777777" w:rsidTr="00224B2F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0C9DDBC6" w14:textId="77777777" w:rsidR="00AB7C1E" w:rsidRPr="00B42DAB" w:rsidRDefault="00AB7C1E" w:rsidP="002B57AE">
            <w:pPr>
              <w:spacing w:line="256" w:lineRule="auto"/>
              <w:jc w:val="center"/>
              <w:rPr>
                <w:rFonts w:cs="Arial"/>
                <w:b/>
                <w:color w:val="000000" w:themeColor="text1"/>
                <w:sz w:val="20"/>
                <w:lang w:val="pl-PL"/>
              </w:rPr>
            </w:pPr>
            <w:bookmarkStart w:id="36" w:name="_Hlk51931958"/>
            <w:r w:rsidRPr="00B42DAB">
              <w:rPr>
                <w:rFonts w:cs="Arial"/>
                <w:b/>
                <w:color w:val="000000" w:themeColor="text1"/>
                <w:sz w:val="20"/>
                <w:lang w:val="pl-PL"/>
              </w:rPr>
              <w:t>Lp.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1F04ED36" w14:textId="77777777" w:rsidR="00AB7C1E" w:rsidRPr="00B42DAB" w:rsidRDefault="00AB7C1E" w:rsidP="002B57AE">
            <w:pPr>
              <w:spacing w:line="256" w:lineRule="auto"/>
              <w:jc w:val="center"/>
              <w:rPr>
                <w:rFonts w:cs="Arial"/>
                <w:b/>
                <w:color w:val="000000" w:themeColor="text1"/>
                <w:sz w:val="20"/>
                <w:lang w:val="pl-PL"/>
              </w:rPr>
            </w:pPr>
            <w:r w:rsidRPr="00B42DAB">
              <w:rPr>
                <w:rFonts w:cs="Arial"/>
                <w:b/>
                <w:color w:val="000000" w:themeColor="text1"/>
                <w:sz w:val="20"/>
                <w:lang w:val="pl-PL"/>
              </w:rPr>
              <w:t>Nazwa systemu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1B0CEB07" w14:textId="77777777" w:rsidR="00AB7C1E" w:rsidRPr="00B42DAB" w:rsidRDefault="00AB7C1E" w:rsidP="002B57AE">
            <w:pPr>
              <w:spacing w:line="256" w:lineRule="auto"/>
              <w:jc w:val="center"/>
              <w:rPr>
                <w:rFonts w:cs="Arial"/>
                <w:b/>
                <w:color w:val="000000" w:themeColor="text1"/>
                <w:sz w:val="20"/>
                <w:lang w:val="pl-PL"/>
              </w:rPr>
            </w:pPr>
            <w:r w:rsidRPr="00B42DAB">
              <w:rPr>
                <w:rFonts w:cs="Arial"/>
                <w:b/>
                <w:color w:val="000000" w:themeColor="text1"/>
                <w:sz w:val="20"/>
                <w:lang w:val="pl-PL"/>
              </w:rPr>
              <w:t>Gestor systemu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59A1226D" w14:textId="77777777" w:rsidR="00AB7C1E" w:rsidRPr="00B42DAB" w:rsidRDefault="00AB7C1E" w:rsidP="002B57AE">
            <w:pPr>
              <w:spacing w:line="256" w:lineRule="auto"/>
              <w:jc w:val="center"/>
              <w:rPr>
                <w:rFonts w:cs="Arial"/>
                <w:b/>
                <w:color w:val="000000" w:themeColor="text1"/>
                <w:sz w:val="20"/>
                <w:lang w:val="pl-PL"/>
              </w:rPr>
            </w:pPr>
            <w:r w:rsidRPr="00B42DAB">
              <w:rPr>
                <w:rFonts w:cs="Arial"/>
                <w:b/>
                <w:color w:val="000000" w:themeColor="text1"/>
                <w:sz w:val="20"/>
                <w:lang w:val="pl-PL"/>
              </w:rPr>
              <w:t>Opis systemu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15B29E9B" w14:textId="77777777" w:rsidR="00AB7C1E" w:rsidRPr="00B42DAB" w:rsidRDefault="00AB7C1E" w:rsidP="002B57AE">
            <w:pPr>
              <w:spacing w:line="256" w:lineRule="auto"/>
              <w:jc w:val="center"/>
              <w:rPr>
                <w:rFonts w:cs="Arial"/>
                <w:b/>
                <w:color w:val="000000" w:themeColor="text1"/>
                <w:sz w:val="20"/>
                <w:lang w:val="pl-PL"/>
              </w:rPr>
            </w:pPr>
            <w:r w:rsidRPr="00B42DAB">
              <w:rPr>
                <w:rFonts w:cs="Arial"/>
                <w:b/>
                <w:color w:val="000000" w:themeColor="text1"/>
                <w:sz w:val="20"/>
                <w:lang w:val="pl-PL"/>
              </w:rPr>
              <w:t>Status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007B6ACB" w14:textId="77777777" w:rsidR="00AB7C1E" w:rsidRPr="00B42DAB" w:rsidRDefault="00AB7C1E" w:rsidP="002B57AE">
            <w:pPr>
              <w:spacing w:line="256" w:lineRule="auto"/>
              <w:jc w:val="center"/>
              <w:rPr>
                <w:rFonts w:cs="Arial"/>
                <w:b/>
                <w:color w:val="000000" w:themeColor="text1"/>
                <w:sz w:val="20"/>
                <w:lang w:val="pl-PL"/>
              </w:rPr>
            </w:pPr>
            <w:r w:rsidRPr="00B42DAB">
              <w:rPr>
                <w:rFonts w:cs="Arial"/>
                <w:b/>
                <w:color w:val="000000" w:themeColor="text1"/>
                <w:sz w:val="20"/>
                <w:lang w:val="pl-PL"/>
              </w:rPr>
              <w:t>Krótki opis ewentualnej zmiany</w:t>
            </w:r>
          </w:p>
        </w:tc>
      </w:tr>
      <w:tr w:rsidR="00AB7C1E" w:rsidRPr="00B42DAB" w14:paraId="6CD702F5" w14:textId="77777777" w:rsidTr="00224B2F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CB71F" w14:textId="77777777" w:rsidR="00AB7C1E" w:rsidRPr="00B42DAB" w:rsidRDefault="00AB7C1E" w:rsidP="007A4C49">
            <w:pPr>
              <w:pStyle w:val="Akapitzlist"/>
              <w:numPr>
                <w:ilvl w:val="0"/>
                <w:numId w:val="28"/>
              </w:numPr>
              <w:spacing w:line="256" w:lineRule="auto"/>
              <w:rPr>
                <w:rFonts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A2047" w14:textId="77777777" w:rsidR="00AB7C1E" w:rsidRPr="00B42DAB" w:rsidRDefault="00AB7C1E" w:rsidP="002B57AE">
            <w:pPr>
              <w:spacing w:line="256" w:lineRule="auto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P1 - Gabinet.gov.pl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51756" w14:textId="77777777" w:rsidR="00AB7C1E" w:rsidRPr="00B42DAB" w:rsidRDefault="00AB7C1E" w:rsidP="002B57AE">
            <w:pPr>
              <w:spacing w:line="256" w:lineRule="auto"/>
              <w:jc w:val="center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CeZ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D2C63" w14:textId="1CCDC8E7" w:rsidR="00AB7C1E" w:rsidRPr="00B42DAB" w:rsidRDefault="002D0B78" w:rsidP="002D0B78">
            <w:pPr>
              <w:spacing w:line="256" w:lineRule="auto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Aplikacja  dedykowana kadrze medycznej, umożliwia m.in. wystawianie e-recept i e-skierowań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CAC42" w14:textId="77777777" w:rsidR="00AB7C1E" w:rsidRPr="00B42DAB" w:rsidRDefault="00AB7C1E" w:rsidP="002B57AE">
            <w:pPr>
              <w:spacing w:line="256" w:lineRule="auto"/>
              <w:jc w:val="center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Istniejący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90EBB" w14:textId="77777777" w:rsidR="00AB7C1E" w:rsidRPr="00B42DAB" w:rsidRDefault="00AB7C1E" w:rsidP="00224B2F">
            <w:pPr>
              <w:spacing w:line="256" w:lineRule="auto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Integracja poprzez REST API</w:t>
            </w:r>
          </w:p>
        </w:tc>
      </w:tr>
      <w:tr w:rsidR="00AB7C1E" w:rsidRPr="00B42DAB" w14:paraId="61FDD8ED" w14:textId="77777777" w:rsidTr="00224B2F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967D8" w14:textId="77777777" w:rsidR="00AB7C1E" w:rsidRPr="00B42DAB" w:rsidRDefault="00AB7C1E" w:rsidP="007A4C49">
            <w:pPr>
              <w:pStyle w:val="Akapitzlist"/>
              <w:numPr>
                <w:ilvl w:val="0"/>
                <w:numId w:val="28"/>
              </w:numPr>
              <w:spacing w:line="256" w:lineRule="auto"/>
              <w:rPr>
                <w:rFonts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1803F" w14:textId="71C9439A" w:rsidR="00AB7C1E" w:rsidRPr="00B42DAB" w:rsidRDefault="00AB7C1E" w:rsidP="002B57AE">
            <w:pPr>
              <w:spacing w:line="256" w:lineRule="auto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P1 – IKP</w:t>
            </w:r>
            <w:r w:rsidR="001C5609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 – pacjent.gov.pl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19BE6" w14:textId="77777777" w:rsidR="00AB7C1E" w:rsidRPr="00B42DAB" w:rsidRDefault="00AB7C1E" w:rsidP="002B57AE">
            <w:pPr>
              <w:spacing w:line="256" w:lineRule="auto"/>
              <w:jc w:val="center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CeZ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68413" w14:textId="2498A4B1" w:rsidR="00AB7C1E" w:rsidRPr="00B42DAB" w:rsidRDefault="002D0B78" w:rsidP="002D0B78">
            <w:pPr>
              <w:spacing w:line="256" w:lineRule="auto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Aplikacja dedykowana  pacjentom, m.in. umożliwia pacjentom elektroniczny dostęp do swojej historii leczenia i EDM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58540" w14:textId="77777777" w:rsidR="00AB7C1E" w:rsidRPr="00B42DAB" w:rsidRDefault="00AB7C1E" w:rsidP="002B57AE">
            <w:pPr>
              <w:spacing w:line="256" w:lineRule="auto"/>
              <w:jc w:val="center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Istniejący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5B282" w14:textId="77777777" w:rsidR="00AB7C1E" w:rsidRPr="00B42DAB" w:rsidRDefault="00AB7C1E" w:rsidP="00224B2F">
            <w:pPr>
              <w:spacing w:line="256" w:lineRule="auto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Integracja poprzez REST API</w:t>
            </w:r>
          </w:p>
        </w:tc>
      </w:tr>
      <w:tr w:rsidR="00AB7C1E" w:rsidRPr="00B42DAB" w14:paraId="48D186F1" w14:textId="77777777" w:rsidTr="00224B2F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7E2AC" w14:textId="77777777" w:rsidR="00AB7C1E" w:rsidRPr="00B42DAB" w:rsidRDefault="00AB7C1E" w:rsidP="007A4C49">
            <w:pPr>
              <w:pStyle w:val="Akapitzlist"/>
              <w:numPr>
                <w:ilvl w:val="0"/>
                <w:numId w:val="28"/>
              </w:numPr>
              <w:spacing w:line="256" w:lineRule="auto"/>
              <w:rPr>
                <w:rFonts w:cs="Arial"/>
                <w:color w:val="000000" w:themeColor="text1"/>
                <w:sz w:val="20"/>
                <w:szCs w:val="20"/>
              </w:rPr>
            </w:pPr>
            <w:r w:rsidRPr="00B42DAB">
              <w:rPr>
                <w:rFonts w:cs="Arial"/>
                <w:color w:val="000000" w:themeColor="text1"/>
                <w:sz w:val="20"/>
                <w:szCs w:val="20"/>
              </w:rPr>
              <w:lastRenderedPageBreak/>
              <w:t xml:space="preserve">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FD3E0" w14:textId="77777777" w:rsidR="00AB7C1E" w:rsidRPr="00B42DAB" w:rsidRDefault="00AB7C1E" w:rsidP="002B57AE">
            <w:pPr>
              <w:spacing w:line="256" w:lineRule="auto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P1 – HD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007BA" w14:textId="77777777" w:rsidR="00AB7C1E" w:rsidRPr="00B42DAB" w:rsidRDefault="00AB7C1E" w:rsidP="002B57AE">
            <w:pPr>
              <w:spacing w:line="256" w:lineRule="auto"/>
              <w:jc w:val="center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CeZ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52BC3" w14:textId="6E9BFE89" w:rsidR="00AB7C1E" w:rsidRPr="00B42DAB" w:rsidRDefault="002D0B78" w:rsidP="003606AB">
            <w:pPr>
              <w:spacing w:line="256" w:lineRule="auto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Hurtownia danych systemu zdrowia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C8C5D" w14:textId="77777777" w:rsidR="00AB7C1E" w:rsidRPr="00B42DAB" w:rsidRDefault="00AB7C1E" w:rsidP="002B57AE">
            <w:pPr>
              <w:spacing w:line="256" w:lineRule="auto"/>
              <w:jc w:val="center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Istniejący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1B249" w14:textId="77777777" w:rsidR="00AB7C1E" w:rsidRPr="00B42DAB" w:rsidRDefault="00AB7C1E" w:rsidP="00224B2F">
            <w:pPr>
              <w:spacing w:line="256" w:lineRule="auto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Integracja</w:t>
            </w:r>
          </w:p>
        </w:tc>
      </w:tr>
      <w:tr w:rsidR="00AB7C1E" w:rsidRPr="00B42DAB" w14:paraId="124B620A" w14:textId="77777777" w:rsidTr="00224B2F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29F19" w14:textId="77777777" w:rsidR="00AB7C1E" w:rsidRPr="00B42DAB" w:rsidRDefault="00AB7C1E" w:rsidP="007A4C49">
            <w:pPr>
              <w:pStyle w:val="Akapitzlist"/>
              <w:numPr>
                <w:ilvl w:val="0"/>
                <w:numId w:val="28"/>
              </w:numPr>
              <w:spacing w:line="256" w:lineRule="auto"/>
              <w:rPr>
                <w:rFonts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E49DE" w14:textId="77777777" w:rsidR="00AB7C1E" w:rsidRPr="00B42DAB" w:rsidRDefault="00AB7C1E" w:rsidP="002B57AE">
            <w:pPr>
              <w:spacing w:line="256" w:lineRule="auto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IKARD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47D93" w14:textId="77777777" w:rsidR="00AB7C1E" w:rsidRPr="00B42DAB" w:rsidRDefault="00AB7C1E" w:rsidP="002B57AE">
            <w:pPr>
              <w:spacing w:line="256" w:lineRule="auto"/>
              <w:jc w:val="center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Narodowy Instytut Kardiologii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24586" w14:textId="77777777" w:rsidR="00AB7C1E" w:rsidRPr="00B42DAB" w:rsidRDefault="00AB7C1E" w:rsidP="003606AB">
            <w:pPr>
              <w:spacing w:line="256" w:lineRule="auto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System wspierający badania nad schorzeniami układu krążenia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1E658" w14:textId="77777777" w:rsidR="00AB7C1E" w:rsidRPr="00B42DAB" w:rsidRDefault="00AB7C1E" w:rsidP="002B57AE">
            <w:pPr>
              <w:spacing w:line="256" w:lineRule="auto"/>
              <w:jc w:val="center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Istniejący 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E8E71" w14:textId="77777777" w:rsidR="00AB7C1E" w:rsidRPr="00B42DAB" w:rsidRDefault="00AB7C1E" w:rsidP="00224B2F">
            <w:pPr>
              <w:spacing w:line="256" w:lineRule="auto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Integracja poprzez REST API</w:t>
            </w:r>
          </w:p>
        </w:tc>
      </w:tr>
      <w:tr w:rsidR="00AB7C1E" w:rsidRPr="003C4D9D" w14:paraId="6869C83A" w14:textId="77777777" w:rsidTr="00224B2F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CDD11" w14:textId="77777777" w:rsidR="00AB7C1E" w:rsidRPr="00B42DAB" w:rsidRDefault="00AB7C1E" w:rsidP="007A4C49">
            <w:pPr>
              <w:pStyle w:val="Akapitzlist"/>
              <w:numPr>
                <w:ilvl w:val="0"/>
                <w:numId w:val="28"/>
              </w:numPr>
              <w:spacing w:line="256" w:lineRule="auto"/>
              <w:rPr>
                <w:rFonts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9C14C" w14:textId="77777777" w:rsidR="00AB7C1E" w:rsidRPr="00B42DAB" w:rsidRDefault="00AB7C1E" w:rsidP="002B57AE">
            <w:pPr>
              <w:spacing w:line="256" w:lineRule="auto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Kwarantanna Domowa (TakeTask)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95EA6" w14:textId="77777777" w:rsidR="00AB7C1E" w:rsidRPr="00B42DAB" w:rsidRDefault="00AB7C1E" w:rsidP="002B57AE">
            <w:pPr>
              <w:spacing w:line="256" w:lineRule="auto"/>
              <w:jc w:val="center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MC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0B835" w14:textId="77777777" w:rsidR="00AB7C1E" w:rsidRPr="00B42DAB" w:rsidRDefault="00AB7C1E" w:rsidP="003606AB">
            <w:pPr>
              <w:spacing w:line="256" w:lineRule="auto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Aplikacja mobilna, wspiera realizacje obowiązkowej kwarantanny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7A20B" w14:textId="77777777" w:rsidR="00AB7C1E" w:rsidRPr="00B42DAB" w:rsidRDefault="00AB7C1E" w:rsidP="002B57AE">
            <w:pPr>
              <w:spacing w:line="256" w:lineRule="auto"/>
              <w:jc w:val="center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Istniejący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06333" w14:textId="77777777" w:rsidR="00AB7C1E" w:rsidRPr="00B42DAB" w:rsidRDefault="00AB7C1E" w:rsidP="00224B2F">
            <w:pPr>
              <w:spacing w:line="256" w:lineRule="auto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KD pobiera dane z EWP</w:t>
            </w:r>
          </w:p>
          <w:p w14:paraId="699A883F" w14:textId="77777777" w:rsidR="00AB7C1E" w:rsidRPr="00B42DAB" w:rsidRDefault="00AB7C1E" w:rsidP="00224B2F">
            <w:pPr>
              <w:spacing w:line="256" w:lineRule="auto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(strzałka na schemacie oznacza inicjacje pobrania danych) </w:t>
            </w:r>
          </w:p>
        </w:tc>
      </w:tr>
      <w:tr w:rsidR="00AB7C1E" w:rsidRPr="003C4D9D" w14:paraId="59A8298A" w14:textId="77777777" w:rsidTr="00224B2F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35620" w14:textId="77777777" w:rsidR="00AB7C1E" w:rsidRPr="00B42DAB" w:rsidRDefault="00AB7C1E" w:rsidP="007A4C49">
            <w:pPr>
              <w:pStyle w:val="Akapitzlist"/>
              <w:numPr>
                <w:ilvl w:val="0"/>
                <w:numId w:val="28"/>
              </w:numPr>
              <w:spacing w:line="256" w:lineRule="auto"/>
              <w:rPr>
                <w:rFonts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BE988" w14:textId="77777777" w:rsidR="00AB7C1E" w:rsidRPr="00B42DAB" w:rsidRDefault="00AB7C1E" w:rsidP="002B57AE">
            <w:pPr>
              <w:spacing w:line="256" w:lineRule="auto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ProteGo Safe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AF36E" w14:textId="77777777" w:rsidR="00AB7C1E" w:rsidRPr="00B42DAB" w:rsidRDefault="00AB7C1E" w:rsidP="002B57AE">
            <w:pPr>
              <w:spacing w:line="256" w:lineRule="auto"/>
              <w:jc w:val="center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MC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98186" w14:textId="77777777" w:rsidR="00AB7C1E" w:rsidRPr="00B42DAB" w:rsidRDefault="00AB7C1E" w:rsidP="003606AB">
            <w:pPr>
              <w:spacing w:line="256" w:lineRule="auto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Aplikacja mobilna  umożliwiająca samokontrolę stanu zdrowia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AE539" w14:textId="77777777" w:rsidR="00AB7C1E" w:rsidRPr="00B42DAB" w:rsidRDefault="00AB7C1E" w:rsidP="002B57AE">
            <w:pPr>
              <w:spacing w:line="256" w:lineRule="auto"/>
              <w:jc w:val="center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Istniejący 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872C8" w14:textId="77777777" w:rsidR="00AB7C1E" w:rsidRPr="00B42DAB" w:rsidRDefault="00AB7C1E" w:rsidP="00224B2F">
            <w:pPr>
              <w:spacing w:line="256" w:lineRule="auto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ProteGo Safe pobiera dane z EWP</w:t>
            </w:r>
          </w:p>
        </w:tc>
      </w:tr>
      <w:tr w:rsidR="00AB7C1E" w:rsidRPr="003C4D9D" w14:paraId="076A6F48" w14:textId="77777777" w:rsidTr="00224B2F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E6688" w14:textId="77777777" w:rsidR="00AB7C1E" w:rsidRPr="00B42DAB" w:rsidRDefault="00AB7C1E" w:rsidP="007A4C49">
            <w:pPr>
              <w:pStyle w:val="Akapitzlist"/>
              <w:numPr>
                <w:ilvl w:val="0"/>
                <w:numId w:val="28"/>
              </w:numPr>
              <w:spacing w:line="256" w:lineRule="auto"/>
              <w:rPr>
                <w:rFonts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02941" w14:textId="77777777" w:rsidR="00AB7C1E" w:rsidRPr="00B42DAB" w:rsidRDefault="00AB7C1E" w:rsidP="002B57AE">
            <w:pPr>
              <w:spacing w:line="256" w:lineRule="auto"/>
              <w:rPr>
                <w:rFonts w:cs="Arial"/>
                <w:color w:val="000000" w:themeColor="text1"/>
                <w:sz w:val="20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/>
              </w:rPr>
              <w:t>EWUŚ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B5EC9" w14:textId="77777777" w:rsidR="00AB7C1E" w:rsidRPr="00B42DAB" w:rsidRDefault="00AB7C1E" w:rsidP="002B57AE">
            <w:pPr>
              <w:spacing w:line="256" w:lineRule="auto"/>
              <w:jc w:val="center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NFZ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FF307" w14:textId="77777777" w:rsidR="00AB7C1E" w:rsidRPr="00B42DAB" w:rsidRDefault="00AB7C1E" w:rsidP="003606AB">
            <w:pPr>
              <w:spacing w:line="256" w:lineRule="auto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System do weryfikacji statusu ubezpieczenia zdrowotnego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B1B40" w14:textId="77777777" w:rsidR="00AB7C1E" w:rsidRPr="00B42DAB" w:rsidRDefault="00AB7C1E" w:rsidP="002B57AE">
            <w:pPr>
              <w:spacing w:line="256" w:lineRule="auto"/>
              <w:jc w:val="center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Istniejący 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13993" w14:textId="77777777" w:rsidR="00AB7C1E" w:rsidRPr="00B42DAB" w:rsidRDefault="00AB7C1E" w:rsidP="00224B2F">
            <w:pPr>
              <w:spacing w:line="256" w:lineRule="auto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EWUŚ pobiera dane z EWP</w:t>
            </w:r>
          </w:p>
        </w:tc>
      </w:tr>
      <w:tr w:rsidR="00AB7C1E" w:rsidRPr="003C4D9D" w14:paraId="6F34627A" w14:textId="77777777" w:rsidTr="00224B2F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BDD73" w14:textId="77777777" w:rsidR="00AB7C1E" w:rsidRPr="00B42DAB" w:rsidRDefault="00AB7C1E" w:rsidP="007A4C49">
            <w:pPr>
              <w:pStyle w:val="Akapitzlist"/>
              <w:numPr>
                <w:ilvl w:val="0"/>
                <w:numId w:val="28"/>
              </w:numPr>
              <w:spacing w:line="256" w:lineRule="auto"/>
              <w:rPr>
                <w:rFonts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B3269" w14:textId="098F6113" w:rsidR="00AB7C1E" w:rsidRPr="00B42DAB" w:rsidRDefault="008A601D" w:rsidP="002B57AE">
            <w:pPr>
              <w:spacing w:line="256" w:lineRule="auto"/>
              <w:rPr>
                <w:rFonts w:cs="Arial"/>
                <w:color w:val="000000" w:themeColor="text1"/>
                <w:sz w:val="20"/>
                <w:lang w:val="pl-PL"/>
              </w:rPr>
            </w:pPr>
            <w:r>
              <w:rPr>
                <w:rFonts w:cs="Arial"/>
                <w:color w:val="000000" w:themeColor="text1"/>
                <w:sz w:val="20"/>
                <w:lang w:val="pl-PL"/>
              </w:rPr>
              <w:t>KSI ZUS</w:t>
            </w:r>
            <w:r w:rsidR="00AB7C1E" w:rsidRPr="00B42DAB">
              <w:rPr>
                <w:rFonts w:cs="Arial"/>
                <w:color w:val="000000" w:themeColor="text1"/>
                <w:sz w:val="20"/>
                <w:lang w:val="pl-PL"/>
              </w:rPr>
              <w:t xml:space="preserve">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9B15F" w14:textId="77777777" w:rsidR="00AB7C1E" w:rsidRPr="00B42DAB" w:rsidRDefault="00AB7C1E" w:rsidP="002B57AE">
            <w:pPr>
              <w:spacing w:line="256" w:lineRule="auto"/>
              <w:jc w:val="center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ZUS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67170" w14:textId="77777777" w:rsidR="00AB7C1E" w:rsidRPr="00B42DAB" w:rsidRDefault="00AB7C1E" w:rsidP="003606AB">
            <w:pPr>
              <w:spacing w:line="256" w:lineRule="auto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System wspiera podstawowe działanie ZUS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AAD0E" w14:textId="77777777" w:rsidR="00AB7C1E" w:rsidRPr="00B42DAB" w:rsidRDefault="00AB7C1E" w:rsidP="002B57AE">
            <w:pPr>
              <w:spacing w:line="256" w:lineRule="auto"/>
              <w:jc w:val="center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Planowany 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DC3FB" w14:textId="77777777" w:rsidR="00AB7C1E" w:rsidRPr="00B42DAB" w:rsidRDefault="00AB7C1E" w:rsidP="00224B2F">
            <w:pPr>
              <w:spacing w:line="256" w:lineRule="auto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Planowane umożliwienie pobierania danych przez ZUS</w:t>
            </w:r>
          </w:p>
        </w:tc>
      </w:tr>
      <w:tr w:rsidR="00AB7C1E" w:rsidRPr="003C4D9D" w14:paraId="58B282B4" w14:textId="77777777" w:rsidTr="00224B2F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2CA8C" w14:textId="77777777" w:rsidR="00AB7C1E" w:rsidRPr="00B42DAB" w:rsidRDefault="00AB7C1E" w:rsidP="007A4C49">
            <w:pPr>
              <w:pStyle w:val="Akapitzlist"/>
              <w:numPr>
                <w:ilvl w:val="0"/>
                <w:numId w:val="28"/>
              </w:numPr>
              <w:spacing w:line="256" w:lineRule="auto"/>
              <w:rPr>
                <w:rFonts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129D0" w14:textId="77777777" w:rsidR="00AB7C1E" w:rsidRPr="00B42DAB" w:rsidRDefault="00AB7C1E" w:rsidP="002B57AE">
            <w:pPr>
              <w:spacing w:line="256" w:lineRule="auto"/>
              <w:rPr>
                <w:rFonts w:cs="Arial"/>
                <w:color w:val="000000" w:themeColor="text1"/>
                <w:sz w:val="20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/>
              </w:rPr>
              <w:t>System Informatyczny Poczty Polskiej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DD8F1" w14:textId="77777777" w:rsidR="00AB7C1E" w:rsidRPr="00B42DAB" w:rsidRDefault="00AB7C1E" w:rsidP="002B57AE">
            <w:pPr>
              <w:spacing w:line="256" w:lineRule="auto"/>
              <w:jc w:val="center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Poczta Polska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88139" w14:textId="77777777" w:rsidR="00AB7C1E" w:rsidRPr="00B42DAB" w:rsidRDefault="00AB7C1E" w:rsidP="003606AB">
            <w:pPr>
              <w:spacing w:line="256" w:lineRule="auto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System wspiera podstawowe działanie Poczty Polskiej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2424D" w14:textId="77777777" w:rsidR="00AB7C1E" w:rsidRPr="00B42DAB" w:rsidRDefault="00AB7C1E" w:rsidP="002B57AE">
            <w:pPr>
              <w:spacing w:line="256" w:lineRule="auto"/>
              <w:jc w:val="center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Istniejący 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6283D" w14:textId="70EA1A53" w:rsidR="00AB7C1E" w:rsidRPr="00B42DAB" w:rsidRDefault="00224B2F" w:rsidP="00224B2F">
            <w:pPr>
              <w:spacing w:line="256" w:lineRule="auto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PP pobiera dane z EWP</w:t>
            </w:r>
          </w:p>
        </w:tc>
      </w:tr>
      <w:tr w:rsidR="00AB7C1E" w:rsidRPr="003C4D9D" w14:paraId="79FE68FD" w14:textId="77777777" w:rsidTr="00224B2F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D10DD" w14:textId="77777777" w:rsidR="00AB7C1E" w:rsidRPr="00B42DAB" w:rsidRDefault="00AB7C1E" w:rsidP="007A4C49">
            <w:pPr>
              <w:pStyle w:val="Akapitzlist"/>
              <w:numPr>
                <w:ilvl w:val="0"/>
                <w:numId w:val="28"/>
              </w:numPr>
              <w:spacing w:line="256" w:lineRule="auto"/>
              <w:rPr>
                <w:rFonts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CCBCC" w14:textId="1469999F" w:rsidR="00AB7C1E" w:rsidRPr="00B42DAB" w:rsidRDefault="008A601D" w:rsidP="002B57AE">
            <w:pPr>
              <w:spacing w:line="256" w:lineRule="auto"/>
              <w:rPr>
                <w:rFonts w:cs="Arial"/>
                <w:color w:val="000000" w:themeColor="text1"/>
                <w:sz w:val="20"/>
                <w:lang w:val="pl-PL"/>
              </w:rPr>
            </w:pPr>
            <w:r>
              <w:rPr>
                <w:rFonts w:cs="Arial"/>
                <w:color w:val="000000" w:themeColor="text1"/>
                <w:sz w:val="20"/>
                <w:lang w:val="pl-PL"/>
              </w:rPr>
              <w:t>Dashboard KRMC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31EF7" w14:textId="7980CB92" w:rsidR="00AB7C1E" w:rsidRPr="00B42DAB" w:rsidRDefault="00AB7C1E" w:rsidP="002B57AE">
            <w:pPr>
              <w:spacing w:line="256" w:lineRule="auto"/>
              <w:jc w:val="center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NASK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792A3" w14:textId="74E46843" w:rsidR="00AB7C1E" w:rsidRPr="00B42DAB" w:rsidRDefault="00AB7C1E" w:rsidP="003606AB">
            <w:pPr>
              <w:spacing w:line="256" w:lineRule="auto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Instytut badawczy wspierający rozwój teleinformatyki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17E28" w14:textId="48AB7641" w:rsidR="00AB7C1E" w:rsidRPr="00B42DAB" w:rsidRDefault="00AB7C1E" w:rsidP="002B57AE">
            <w:pPr>
              <w:spacing w:line="256" w:lineRule="auto"/>
              <w:jc w:val="center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Istniejący 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1C9FB" w14:textId="5A1D08D9" w:rsidR="00AB7C1E" w:rsidRPr="00B42DAB" w:rsidRDefault="00224B2F" w:rsidP="00224B2F">
            <w:pPr>
              <w:spacing w:line="256" w:lineRule="auto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NASK pobiera dane</w:t>
            </w:r>
            <w:r w:rsidR="00BA3C6E"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 statystyczne</w:t>
            </w: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 z EWP</w:t>
            </w:r>
          </w:p>
        </w:tc>
      </w:tr>
      <w:tr w:rsidR="00AB7C1E" w:rsidRPr="003C4D9D" w14:paraId="33118053" w14:textId="77777777" w:rsidTr="00224B2F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5D3B4" w14:textId="77777777" w:rsidR="00AB7C1E" w:rsidRPr="00B42DAB" w:rsidRDefault="00AB7C1E" w:rsidP="007A4C49">
            <w:pPr>
              <w:pStyle w:val="Akapitzlist"/>
              <w:numPr>
                <w:ilvl w:val="0"/>
                <w:numId w:val="28"/>
              </w:numPr>
              <w:spacing w:line="256" w:lineRule="auto"/>
              <w:rPr>
                <w:rFonts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75297" w14:textId="70764D64" w:rsidR="00AB7C1E" w:rsidRPr="00B42DAB" w:rsidRDefault="008A601D" w:rsidP="002B57AE">
            <w:pPr>
              <w:spacing w:line="256" w:lineRule="auto"/>
              <w:rPr>
                <w:rFonts w:cs="Arial"/>
                <w:color w:val="000000" w:themeColor="text1"/>
                <w:sz w:val="20"/>
                <w:lang w:val="pl-PL"/>
              </w:rPr>
            </w:pPr>
            <w:r>
              <w:rPr>
                <w:rFonts w:cs="Arial"/>
                <w:color w:val="000000" w:themeColor="text1"/>
                <w:sz w:val="20"/>
                <w:lang w:val="pl-PL"/>
              </w:rPr>
              <w:t xml:space="preserve">nSIU </w:t>
            </w:r>
            <w:r w:rsidR="00AB7C1E" w:rsidRPr="00B42DAB">
              <w:rPr>
                <w:rFonts w:cs="Arial"/>
                <w:color w:val="000000" w:themeColor="text1"/>
                <w:sz w:val="20"/>
                <w:lang w:val="pl-PL"/>
              </w:rPr>
              <w:t xml:space="preserve">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85F84" w14:textId="77777777" w:rsidR="00AB7C1E" w:rsidRPr="00B42DAB" w:rsidRDefault="00AB7C1E" w:rsidP="002B57AE">
            <w:pPr>
              <w:spacing w:line="256" w:lineRule="auto"/>
              <w:jc w:val="center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KRUS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5441D" w14:textId="77777777" w:rsidR="00AB7C1E" w:rsidRPr="00B42DAB" w:rsidRDefault="00AB7C1E" w:rsidP="003606AB">
            <w:pPr>
              <w:spacing w:line="256" w:lineRule="auto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System wspiera podstawowe działanie KRUS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2DB5D" w14:textId="77777777" w:rsidR="00AB7C1E" w:rsidRPr="00B42DAB" w:rsidRDefault="00AB7C1E" w:rsidP="002B57AE">
            <w:pPr>
              <w:spacing w:line="256" w:lineRule="auto"/>
              <w:jc w:val="center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Istniejący 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63590" w14:textId="4E0A6397" w:rsidR="00AB7C1E" w:rsidRPr="00B42DAB" w:rsidRDefault="00AB7C1E" w:rsidP="00224B2F">
            <w:pPr>
              <w:spacing w:line="256" w:lineRule="auto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KRUS </w:t>
            </w:r>
            <w:r w:rsidR="00224B2F"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pobiera dane z EWP</w:t>
            </w:r>
          </w:p>
        </w:tc>
      </w:tr>
      <w:tr w:rsidR="00AB7C1E" w:rsidRPr="003C4D9D" w14:paraId="10AB67AB" w14:textId="77777777" w:rsidTr="00224B2F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4ADAB" w14:textId="77777777" w:rsidR="00AB7C1E" w:rsidRPr="00B42DAB" w:rsidRDefault="00AB7C1E" w:rsidP="007A4C49">
            <w:pPr>
              <w:pStyle w:val="Akapitzlist"/>
              <w:numPr>
                <w:ilvl w:val="0"/>
                <w:numId w:val="28"/>
              </w:numPr>
              <w:spacing w:line="256" w:lineRule="auto"/>
              <w:rPr>
                <w:rFonts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757D5" w14:textId="518E59BC" w:rsidR="00AB7C1E" w:rsidRPr="00B42DAB" w:rsidRDefault="00DE2191" w:rsidP="002B57AE">
            <w:pPr>
              <w:spacing w:line="256" w:lineRule="auto"/>
              <w:rPr>
                <w:rFonts w:cs="Arial"/>
                <w:color w:val="000000" w:themeColor="text1"/>
                <w:sz w:val="20"/>
                <w:lang w:val="pl-PL"/>
              </w:rPr>
            </w:pPr>
            <w:r>
              <w:rPr>
                <w:rFonts w:cs="Arial"/>
                <w:color w:val="000000" w:themeColor="text1"/>
                <w:sz w:val="20"/>
                <w:lang w:val="pl-PL"/>
              </w:rPr>
              <w:t xml:space="preserve">Służba Ochrony Państwa </w:t>
            </w:r>
            <w:r w:rsidR="00AB7C1E" w:rsidRPr="00B42DAB">
              <w:rPr>
                <w:rFonts w:cs="Arial"/>
                <w:color w:val="000000" w:themeColor="text1"/>
                <w:sz w:val="20"/>
                <w:lang w:val="pl-PL"/>
              </w:rPr>
              <w:t>SOP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150A2" w14:textId="77777777" w:rsidR="00AB7C1E" w:rsidRPr="00B42DAB" w:rsidRDefault="00AB7C1E" w:rsidP="002B57AE">
            <w:pPr>
              <w:spacing w:line="256" w:lineRule="auto"/>
              <w:jc w:val="center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/>
              </w:rPr>
              <w:t>Służba Ochrony Państwa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F30EA" w14:textId="77777777" w:rsidR="00AB7C1E" w:rsidRPr="00B42DAB" w:rsidRDefault="00AB7C1E" w:rsidP="003606AB">
            <w:pPr>
              <w:spacing w:line="256" w:lineRule="auto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Wspiera realizację powierzonych zadań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46795" w14:textId="77777777" w:rsidR="00AB7C1E" w:rsidRPr="00B42DAB" w:rsidRDefault="00AB7C1E" w:rsidP="002B57AE">
            <w:pPr>
              <w:spacing w:line="256" w:lineRule="auto"/>
              <w:jc w:val="center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Istniejący 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6B285" w14:textId="028A895D" w:rsidR="00AB7C1E" w:rsidRPr="00B42DAB" w:rsidRDefault="00AB7C1E" w:rsidP="00224B2F">
            <w:pPr>
              <w:spacing w:line="256" w:lineRule="auto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SOP </w:t>
            </w:r>
            <w:r w:rsidR="00224B2F"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pobiera dane z EWP</w:t>
            </w:r>
          </w:p>
        </w:tc>
      </w:tr>
      <w:tr w:rsidR="00AB7C1E" w:rsidRPr="003C4D9D" w14:paraId="0FA85175" w14:textId="77777777" w:rsidTr="00224B2F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4CC50" w14:textId="77777777" w:rsidR="00AB7C1E" w:rsidRPr="00B42DAB" w:rsidRDefault="00AB7C1E" w:rsidP="007A4C49">
            <w:pPr>
              <w:pStyle w:val="Akapitzlist"/>
              <w:numPr>
                <w:ilvl w:val="0"/>
                <w:numId w:val="28"/>
              </w:numPr>
              <w:spacing w:line="256" w:lineRule="auto"/>
              <w:rPr>
                <w:rFonts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ECD97" w14:textId="5443DB83" w:rsidR="00AB7C1E" w:rsidRPr="00B42DAB" w:rsidRDefault="00AB7C1E" w:rsidP="002B57AE">
            <w:pPr>
              <w:spacing w:line="256" w:lineRule="auto"/>
              <w:rPr>
                <w:rFonts w:cs="Arial"/>
                <w:color w:val="000000" w:themeColor="text1"/>
                <w:sz w:val="20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/>
              </w:rPr>
              <w:t xml:space="preserve">System Wspomagania Dowodzenia Państwowego Ratownictwa Medycznego </w:t>
            </w:r>
            <w:r w:rsidR="001C5609">
              <w:rPr>
                <w:rFonts w:cs="Arial"/>
                <w:color w:val="000000" w:themeColor="text1"/>
                <w:sz w:val="20"/>
                <w:lang w:val="pl-PL"/>
              </w:rPr>
              <w:t>(SWD PRM)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1D9FF" w14:textId="77777777" w:rsidR="00AB7C1E" w:rsidRPr="00B42DAB" w:rsidRDefault="00AB7C1E" w:rsidP="002B57AE">
            <w:pPr>
              <w:spacing w:line="256" w:lineRule="auto"/>
              <w:jc w:val="center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Państwowe Ratownictwo Medyczne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4D1B2" w14:textId="47CAD471" w:rsidR="00AB7C1E" w:rsidRPr="00B42DAB" w:rsidRDefault="00AB7C1E" w:rsidP="003606AB">
            <w:pPr>
              <w:spacing w:line="256" w:lineRule="auto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System </w:t>
            </w:r>
            <w:r w:rsidR="00E739AB"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wspomagające działalność PRM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D6D22" w14:textId="77777777" w:rsidR="00AB7C1E" w:rsidRPr="00B42DAB" w:rsidRDefault="00AB7C1E" w:rsidP="002B57AE">
            <w:pPr>
              <w:spacing w:line="256" w:lineRule="auto"/>
              <w:jc w:val="center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Istniejący 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09886" w14:textId="05DEE227" w:rsidR="00AB7C1E" w:rsidRPr="00B42DAB" w:rsidRDefault="00224B2F" w:rsidP="00224B2F">
            <w:pPr>
              <w:spacing w:line="256" w:lineRule="auto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SW</w:t>
            </w:r>
            <w:r w:rsidR="00E739AB"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DPRM oraz LPG pobierają dane z EWP</w:t>
            </w:r>
          </w:p>
        </w:tc>
      </w:tr>
      <w:tr w:rsidR="00AB7C1E" w:rsidRPr="00B42DAB" w14:paraId="1B80BE76" w14:textId="77777777" w:rsidTr="00224B2F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9A3E2" w14:textId="77777777" w:rsidR="00AB7C1E" w:rsidRPr="00B42DAB" w:rsidRDefault="00AB7C1E" w:rsidP="007A4C49">
            <w:pPr>
              <w:pStyle w:val="Akapitzlist"/>
              <w:numPr>
                <w:ilvl w:val="0"/>
                <w:numId w:val="28"/>
              </w:numPr>
              <w:spacing w:line="256" w:lineRule="auto"/>
              <w:rPr>
                <w:rFonts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0FFA6" w14:textId="01D3C95A" w:rsidR="00AB7C1E" w:rsidRPr="00B42DAB" w:rsidRDefault="001C5609" w:rsidP="002B57AE">
            <w:pPr>
              <w:spacing w:line="256" w:lineRule="auto"/>
              <w:rPr>
                <w:rFonts w:cs="Arial"/>
                <w:color w:val="000000" w:themeColor="text1"/>
                <w:sz w:val="20"/>
                <w:lang w:val="pl-PL"/>
              </w:rPr>
            </w:pPr>
            <w:r>
              <w:rPr>
                <w:rFonts w:cs="Arial"/>
                <w:color w:val="000000" w:themeColor="text1"/>
                <w:sz w:val="20"/>
                <w:lang w:val="pl-PL"/>
              </w:rPr>
              <w:t>ZSE6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C6862" w14:textId="77777777" w:rsidR="00AB7C1E" w:rsidRPr="00B42DAB" w:rsidRDefault="00AB7C1E" w:rsidP="002B57AE">
            <w:pPr>
              <w:spacing w:line="256" w:lineRule="auto"/>
              <w:jc w:val="center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Straż Graniczna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D52C9" w14:textId="77777777" w:rsidR="00AB7C1E" w:rsidRPr="00B42DAB" w:rsidRDefault="00AB7C1E" w:rsidP="003606AB">
            <w:pPr>
              <w:spacing w:line="256" w:lineRule="auto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System wpiera działalność Straży Granicznej, w zakresie ewidencji osób wjeżdżających do RP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DEB65" w14:textId="77777777" w:rsidR="00AB7C1E" w:rsidRPr="00B42DAB" w:rsidRDefault="00AB7C1E" w:rsidP="002B57AE">
            <w:pPr>
              <w:spacing w:line="256" w:lineRule="auto"/>
              <w:jc w:val="center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Istniejący 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C5DA1" w14:textId="00CDFCE6" w:rsidR="00AB7C1E" w:rsidRPr="00B42DAB" w:rsidRDefault="00224B2F" w:rsidP="00224B2F">
            <w:pPr>
              <w:spacing w:line="256" w:lineRule="auto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Dwustronna wymiana danych</w:t>
            </w:r>
          </w:p>
        </w:tc>
      </w:tr>
      <w:tr w:rsidR="00AB7C1E" w:rsidRPr="003C4D9D" w14:paraId="66CC374B" w14:textId="77777777" w:rsidTr="00224B2F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76798" w14:textId="77777777" w:rsidR="00AB7C1E" w:rsidRPr="00B42DAB" w:rsidRDefault="00AB7C1E" w:rsidP="007A4C49">
            <w:pPr>
              <w:pStyle w:val="Akapitzlist"/>
              <w:numPr>
                <w:ilvl w:val="0"/>
                <w:numId w:val="28"/>
              </w:numPr>
              <w:spacing w:line="256" w:lineRule="auto"/>
              <w:rPr>
                <w:rFonts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E0AEF" w14:textId="5C54A793" w:rsidR="00AB7C1E" w:rsidRPr="00B42DAB" w:rsidRDefault="00AB7C1E" w:rsidP="002B57AE">
            <w:pPr>
              <w:spacing w:line="256" w:lineRule="auto"/>
              <w:rPr>
                <w:rFonts w:cs="Arial"/>
                <w:color w:val="000000" w:themeColor="text1"/>
                <w:sz w:val="20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/>
              </w:rPr>
              <w:t>RCB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64F10" w14:textId="77777777" w:rsidR="00AB7C1E" w:rsidRPr="00B42DAB" w:rsidRDefault="00AB7C1E" w:rsidP="002B57AE">
            <w:pPr>
              <w:spacing w:line="256" w:lineRule="auto"/>
              <w:jc w:val="center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/>
              </w:rPr>
              <w:t>Rządowe Centrum Bezpieczeństwa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3E34B" w14:textId="77777777" w:rsidR="00AB7C1E" w:rsidRPr="00B42DAB" w:rsidRDefault="00AB7C1E" w:rsidP="003606AB">
            <w:pPr>
              <w:spacing w:line="256" w:lineRule="auto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Wspiera realizację powierzonych zadań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37CDB" w14:textId="77777777" w:rsidR="00AB7C1E" w:rsidRPr="00B42DAB" w:rsidRDefault="00AB7C1E" w:rsidP="002B57AE">
            <w:pPr>
              <w:spacing w:line="256" w:lineRule="auto"/>
              <w:jc w:val="center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Istniejący 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99169" w14:textId="22E3DC49" w:rsidR="00AB7C1E" w:rsidRPr="00B42DAB" w:rsidRDefault="00224B2F" w:rsidP="00224B2F">
            <w:pPr>
              <w:spacing w:line="256" w:lineRule="auto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RCB pobiera dane z EWP</w:t>
            </w:r>
            <w:r w:rsidR="00AB7C1E"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 </w:t>
            </w:r>
          </w:p>
        </w:tc>
      </w:tr>
      <w:tr w:rsidR="00AB7C1E" w:rsidRPr="003C4D9D" w14:paraId="65578C64" w14:textId="77777777" w:rsidTr="00224B2F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22365" w14:textId="77777777" w:rsidR="00AB7C1E" w:rsidRPr="00B42DAB" w:rsidRDefault="00AB7C1E" w:rsidP="007A4C49">
            <w:pPr>
              <w:pStyle w:val="Akapitzlist"/>
              <w:numPr>
                <w:ilvl w:val="0"/>
                <w:numId w:val="28"/>
              </w:numPr>
              <w:spacing w:line="256" w:lineRule="auto"/>
              <w:rPr>
                <w:rFonts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4A9CB" w14:textId="2213E135" w:rsidR="00AB7C1E" w:rsidRPr="00B42DAB" w:rsidRDefault="001C5609" w:rsidP="002B57AE">
            <w:pPr>
              <w:rPr>
                <w:rFonts w:cs="Arial"/>
                <w:iCs/>
                <w:color w:val="000000" w:themeColor="text1"/>
                <w:sz w:val="20"/>
                <w:lang w:val="pl-PL"/>
              </w:rPr>
            </w:pPr>
            <w:r>
              <w:rPr>
                <w:rFonts w:cs="Arial"/>
                <w:iCs/>
                <w:color w:val="000000" w:themeColor="text1"/>
                <w:sz w:val="20"/>
                <w:lang w:val="pl-PL"/>
              </w:rPr>
              <w:t>EpiBaza</w:t>
            </w:r>
          </w:p>
          <w:p w14:paraId="6FB28AE3" w14:textId="77777777" w:rsidR="00AB7C1E" w:rsidRPr="00B42DAB" w:rsidRDefault="00AB7C1E" w:rsidP="002B57AE">
            <w:pPr>
              <w:spacing w:line="256" w:lineRule="auto"/>
              <w:rPr>
                <w:rFonts w:cs="Arial"/>
                <w:color w:val="000000" w:themeColor="text1"/>
                <w:sz w:val="20"/>
                <w:lang w:val="pl-PL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724DF" w14:textId="77777777" w:rsidR="00AB7C1E" w:rsidRPr="00B42DAB" w:rsidRDefault="00AB7C1E" w:rsidP="002B57AE">
            <w:pPr>
              <w:spacing w:line="256" w:lineRule="auto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 NIZP-PZH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E42F8" w14:textId="77777777" w:rsidR="00AB7C1E" w:rsidRPr="00B42DAB" w:rsidRDefault="00AB7C1E" w:rsidP="003606AB">
            <w:pPr>
              <w:spacing w:line="256" w:lineRule="auto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System wspierający diagnostykę, w tym w kierunku wirusa SARS-CoV-2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C1AA1" w14:textId="77777777" w:rsidR="00AB7C1E" w:rsidRPr="00B42DAB" w:rsidRDefault="00AB7C1E" w:rsidP="002B57AE">
            <w:pPr>
              <w:spacing w:line="256" w:lineRule="auto"/>
              <w:jc w:val="center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Planowany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67A1D" w14:textId="730BADED" w:rsidR="00AB7C1E" w:rsidRPr="00B42DAB" w:rsidRDefault="00AB7C1E" w:rsidP="00224B2F">
            <w:pPr>
              <w:spacing w:line="256" w:lineRule="auto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NIZP-PZH </w:t>
            </w:r>
            <w:r w:rsidR="00224B2F"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pobiera dane z EWP</w:t>
            </w: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 </w:t>
            </w:r>
          </w:p>
        </w:tc>
      </w:tr>
      <w:tr w:rsidR="00AB7C1E" w:rsidRPr="003C4D9D" w14:paraId="1B84F00E" w14:textId="77777777" w:rsidTr="00224B2F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1BAB5" w14:textId="77777777" w:rsidR="00AB7C1E" w:rsidRPr="00B42DAB" w:rsidRDefault="00AB7C1E" w:rsidP="007A4C49">
            <w:pPr>
              <w:pStyle w:val="Akapitzlist"/>
              <w:numPr>
                <w:ilvl w:val="0"/>
                <w:numId w:val="28"/>
              </w:numPr>
              <w:spacing w:line="256" w:lineRule="auto"/>
              <w:rPr>
                <w:rFonts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49E8D" w14:textId="36AD893F" w:rsidR="00AB7C1E" w:rsidRPr="00B42DAB" w:rsidRDefault="00AB7C1E" w:rsidP="002B57AE">
            <w:pPr>
              <w:spacing w:line="256" w:lineRule="auto"/>
              <w:rPr>
                <w:rFonts w:cs="Arial"/>
                <w:color w:val="000000" w:themeColor="text1"/>
                <w:sz w:val="20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/>
              </w:rPr>
              <w:t>PSP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3572C" w14:textId="77777777" w:rsidR="00AB7C1E" w:rsidRPr="00B42DAB" w:rsidRDefault="00AB7C1E" w:rsidP="002B57AE">
            <w:pPr>
              <w:spacing w:line="256" w:lineRule="auto"/>
              <w:jc w:val="center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/>
              </w:rPr>
              <w:t>Państwowa Straż Pożarna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4058F" w14:textId="77777777" w:rsidR="00AB7C1E" w:rsidRPr="00B42DAB" w:rsidRDefault="00AB7C1E" w:rsidP="003606AB">
            <w:pPr>
              <w:spacing w:line="256" w:lineRule="auto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System wpiera działanie PSP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5F8DF" w14:textId="77777777" w:rsidR="00AB7C1E" w:rsidRPr="00B42DAB" w:rsidRDefault="00AB7C1E" w:rsidP="002B57AE">
            <w:pPr>
              <w:spacing w:line="256" w:lineRule="auto"/>
              <w:jc w:val="center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Istniejący 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94625" w14:textId="1A64E783" w:rsidR="00AB7C1E" w:rsidRPr="00B42DAB" w:rsidRDefault="00224B2F" w:rsidP="00224B2F">
            <w:pPr>
              <w:spacing w:line="256" w:lineRule="auto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PSP pobiera dane z EWP</w:t>
            </w:r>
          </w:p>
        </w:tc>
      </w:tr>
      <w:tr w:rsidR="00AB7C1E" w:rsidRPr="00B42DAB" w14:paraId="5736F563" w14:textId="77777777" w:rsidTr="00224B2F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A112A" w14:textId="77777777" w:rsidR="00AB7C1E" w:rsidRPr="00B42DAB" w:rsidRDefault="00AB7C1E" w:rsidP="007A4C49">
            <w:pPr>
              <w:pStyle w:val="Akapitzlist"/>
              <w:numPr>
                <w:ilvl w:val="0"/>
                <w:numId w:val="28"/>
              </w:numPr>
              <w:spacing w:line="256" w:lineRule="auto"/>
              <w:rPr>
                <w:rFonts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16E6B" w14:textId="5AE1552F" w:rsidR="00AB7C1E" w:rsidRPr="00B42DAB" w:rsidRDefault="00AB7C1E" w:rsidP="002B57AE">
            <w:pPr>
              <w:spacing w:line="256" w:lineRule="auto"/>
              <w:rPr>
                <w:rFonts w:cs="Arial"/>
                <w:color w:val="000000" w:themeColor="text1"/>
                <w:sz w:val="20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/>
              </w:rPr>
              <w:t>Systemy informatyczne laboratoryjne</w:t>
            </w:r>
            <w:r w:rsidR="001C5609">
              <w:rPr>
                <w:rFonts w:cs="Arial"/>
                <w:color w:val="000000" w:themeColor="text1"/>
                <w:sz w:val="20"/>
                <w:lang w:val="pl-PL"/>
              </w:rPr>
              <w:t xml:space="preserve"> (z ang. LIS)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5E9DF" w14:textId="77777777" w:rsidR="00AB7C1E" w:rsidRPr="00B42DAB" w:rsidRDefault="00AB7C1E" w:rsidP="002B57AE">
            <w:pPr>
              <w:spacing w:line="256" w:lineRule="auto"/>
              <w:jc w:val="center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Laboratoria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9D22C" w14:textId="77777777" w:rsidR="00AB7C1E" w:rsidRPr="00B42DAB" w:rsidRDefault="00AB7C1E" w:rsidP="003606AB">
            <w:pPr>
              <w:spacing w:line="256" w:lineRule="auto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Systemy informatyczne</w:t>
            </w:r>
          </w:p>
          <w:p w14:paraId="5ED0CABC" w14:textId="77777777" w:rsidR="00AB7C1E" w:rsidRPr="00B42DAB" w:rsidRDefault="00AB7C1E" w:rsidP="003606AB">
            <w:pPr>
              <w:spacing w:line="256" w:lineRule="auto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wspierające  działania laboratoriów</w:t>
            </w:r>
          </w:p>
          <w:p w14:paraId="0AFE6598" w14:textId="77777777" w:rsidR="00AB7C1E" w:rsidRPr="00B42DAB" w:rsidRDefault="00AB7C1E" w:rsidP="003606AB">
            <w:pPr>
              <w:spacing w:line="256" w:lineRule="auto"/>
              <w:rPr>
                <w:rFonts w:cs="Arial"/>
                <w:color w:val="000000" w:themeColor="text1"/>
                <w:sz w:val="20"/>
                <w:lang w:val="pl-PL" w:eastAsia="pl-PL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C1CC8" w14:textId="77777777" w:rsidR="00AB7C1E" w:rsidRPr="00B42DAB" w:rsidRDefault="00AB7C1E" w:rsidP="002B57AE">
            <w:pPr>
              <w:spacing w:line="256" w:lineRule="auto"/>
              <w:jc w:val="center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Istniejący 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91713" w14:textId="1CC891E2" w:rsidR="00AB7C1E" w:rsidRPr="00B42DAB" w:rsidRDefault="00AB7C1E" w:rsidP="00224B2F">
            <w:pPr>
              <w:spacing w:line="256" w:lineRule="auto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Dwukierunko</w:t>
            </w:r>
            <w:r w:rsidR="00224B2F"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we przekazywania danych</w:t>
            </w:r>
          </w:p>
        </w:tc>
      </w:tr>
      <w:tr w:rsidR="00AB7C1E" w:rsidRPr="00B42DAB" w14:paraId="73B12D90" w14:textId="77777777" w:rsidTr="00224B2F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0CDB9" w14:textId="77777777" w:rsidR="00AB7C1E" w:rsidRPr="00B42DAB" w:rsidRDefault="00AB7C1E" w:rsidP="007A4C49">
            <w:pPr>
              <w:pStyle w:val="Akapitzlist"/>
              <w:numPr>
                <w:ilvl w:val="0"/>
                <w:numId w:val="28"/>
              </w:numPr>
              <w:spacing w:line="256" w:lineRule="auto"/>
              <w:rPr>
                <w:rFonts w:cs="Arial"/>
                <w:color w:val="000000" w:themeColor="text1"/>
                <w:sz w:val="20"/>
                <w:szCs w:val="20"/>
              </w:rPr>
            </w:pPr>
            <w:r w:rsidRPr="00B42DAB">
              <w:rPr>
                <w:rFonts w:cs="Arial"/>
                <w:color w:val="000000" w:themeColor="text1"/>
                <w:sz w:val="20"/>
                <w:szCs w:val="20"/>
              </w:rPr>
              <w:t>W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12E96" w14:textId="77777777" w:rsidR="00AB7C1E" w:rsidRPr="00B42DAB" w:rsidRDefault="00AB7C1E" w:rsidP="002B57AE">
            <w:pPr>
              <w:spacing w:line="256" w:lineRule="auto"/>
              <w:rPr>
                <w:rFonts w:cs="Arial"/>
                <w:color w:val="000000" w:themeColor="text1"/>
                <w:sz w:val="20"/>
                <w:lang w:val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/>
              </w:rPr>
              <w:t>Węzeł Krajowy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51E6A" w14:textId="77777777" w:rsidR="00AB7C1E" w:rsidRPr="00B42DAB" w:rsidRDefault="00AB7C1E" w:rsidP="002B57AE">
            <w:pPr>
              <w:spacing w:line="256" w:lineRule="auto"/>
              <w:jc w:val="center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Minister</w:t>
            </w:r>
          </w:p>
          <w:p w14:paraId="775C8DF7" w14:textId="77777777" w:rsidR="00AB7C1E" w:rsidRPr="00B42DAB" w:rsidRDefault="00AB7C1E" w:rsidP="002B57AE">
            <w:pPr>
              <w:spacing w:line="256" w:lineRule="auto"/>
              <w:jc w:val="center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Cyfryzacji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F252E" w14:textId="77777777" w:rsidR="00AB7C1E" w:rsidRPr="00B42DAB" w:rsidRDefault="00AB7C1E" w:rsidP="003606AB">
            <w:pPr>
              <w:spacing w:line="256" w:lineRule="auto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System identyfikacji</w:t>
            </w:r>
          </w:p>
          <w:p w14:paraId="240237A5" w14:textId="77777777" w:rsidR="00AB7C1E" w:rsidRPr="00B42DAB" w:rsidRDefault="00AB7C1E" w:rsidP="003606AB">
            <w:pPr>
              <w:spacing w:line="256" w:lineRule="auto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mający służyć Polakom</w:t>
            </w:r>
          </w:p>
          <w:p w14:paraId="041D77EE" w14:textId="77777777" w:rsidR="00AB7C1E" w:rsidRPr="00B42DAB" w:rsidRDefault="00AB7C1E" w:rsidP="003606AB">
            <w:pPr>
              <w:spacing w:line="256" w:lineRule="auto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do szybkiego i zdalnego</w:t>
            </w:r>
          </w:p>
          <w:p w14:paraId="798EA7C5" w14:textId="77777777" w:rsidR="00AB7C1E" w:rsidRPr="00B42DAB" w:rsidRDefault="00AB7C1E" w:rsidP="003606AB">
            <w:pPr>
              <w:spacing w:line="256" w:lineRule="auto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załatwiania spraw</w:t>
            </w:r>
          </w:p>
          <w:p w14:paraId="70C72740" w14:textId="77777777" w:rsidR="00AB7C1E" w:rsidRPr="00B42DAB" w:rsidRDefault="00AB7C1E" w:rsidP="003606AB">
            <w:pPr>
              <w:spacing w:line="256" w:lineRule="auto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urzędowych. Jeden integralny system łączący wiele usług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2CEAA" w14:textId="3A76FD5E" w:rsidR="001C5609" w:rsidRDefault="001C5609" w:rsidP="002B57AE">
            <w:pPr>
              <w:spacing w:line="256" w:lineRule="auto"/>
              <w:jc w:val="center"/>
              <w:rPr>
                <w:rFonts w:cs="Arial"/>
                <w:color w:val="000000" w:themeColor="text1"/>
                <w:sz w:val="20"/>
                <w:lang w:val="pl-PL" w:eastAsia="pl-PL"/>
              </w:rPr>
            </w:pPr>
          </w:p>
          <w:p w14:paraId="2339B7AA" w14:textId="31B4D16B" w:rsidR="00AB7C1E" w:rsidRPr="00B42DAB" w:rsidRDefault="001C5609" w:rsidP="002B57AE">
            <w:pPr>
              <w:spacing w:line="256" w:lineRule="auto"/>
              <w:jc w:val="center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>
              <w:rPr>
                <w:rFonts w:cs="Arial"/>
                <w:color w:val="000000" w:themeColor="text1"/>
                <w:sz w:val="20"/>
                <w:lang w:val="pl-PL" w:eastAsia="pl-PL"/>
              </w:rPr>
              <w:t>Planowany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7C082" w14:textId="77777777" w:rsidR="00AB7C1E" w:rsidRPr="00B42DAB" w:rsidRDefault="00AB7C1E" w:rsidP="00224B2F">
            <w:pPr>
              <w:spacing w:line="256" w:lineRule="auto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n/d</w:t>
            </w:r>
          </w:p>
        </w:tc>
      </w:tr>
      <w:bookmarkEnd w:id="36"/>
    </w:tbl>
    <w:p w14:paraId="6F2DF4B5" w14:textId="77777777" w:rsidR="00AB7C1E" w:rsidRPr="00B42DAB" w:rsidRDefault="00AB7C1E" w:rsidP="00AB7C1E">
      <w:pPr>
        <w:spacing w:before="120" w:after="120"/>
        <w:jc w:val="both"/>
        <w:rPr>
          <w:color w:val="000000" w:themeColor="text1"/>
          <w:lang w:val="pl-PL"/>
        </w:rPr>
      </w:pPr>
    </w:p>
    <w:p w14:paraId="00DBD598" w14:textId="112953D9" w:rsidR="00AB7C1E" w:rsidRPr="00B42DAB" w:rsidRDefault="00AB7C1E" w:rsidP="008E7C2B">
      <w:pPr>
        <w:spacing w:before="120" w:after="120"/>
        <w:jc w:val="both"/>
        <w:rPr>
          <w:color w:val="000000" w:themeColor="text1"/>
          <w:lang w:val="pl-PL"/>
        </w:rPr>
      </w:pPr>
    </w:p>
    <w:p w14:paraId="79827914" w14:textId="40DD55A3" w:rsidR="003606AB" w:rsidRPr="00B42DAB" w:rsidRDefault="003606AB" w:rsidP="008E7C2B">
      <w:pPr>
        <w:spacing w:before="120" w:after="120"/>
        <w:jc w:val="both"/>
        <w:rPr>
          <w:color w:val="000000" w:themeColor="text1"/>
          <w:lang w:val="pl-PL"/>
        </w:rPr>
      </w:pPr>
    </w:p>
    <w:p w14:paraId="062B21EA" w14:textId="3FC0BD5D" w:rsidR="003606AB" w:rsidRPr="00B42DAB" w:rsidRDefault="003606AB" w:rsidP="008E7C2B">
      <w:pPr>
        <w:spacing w:before="120" w:after="120"/>
        <w:jc w:val="both"/>
        <w:rPr>
          <w:color w:val="000000" w:themeColor="text1"/>
          <w:lang w:val="pl-PL"/>
        </w:rPr>
      </w:pPr>
    </w:p>
    <w:p w14:paraId="602D6AD4" w14:textId="77777777" w:rsidR="003606AB" w:rsidRPr="00B42DAB" w:rsidRDefault="003606AB" w:rsidP="008E7C2B">
      <w:pPr>
        <w:spacing w:before="120" w:after="120"/>
        <w:jc w:val="both"/>
        <w:rPr>
          <w:color w:val="000000" w:themeColor="text1"/>
          <w:lang w:val="pl-PL"/>
        </w:rPr>
      </w:pPr>
    </w:p>
    <w:p w14:paraId="337CE63A" w14:textId="3E313570" w:rsidR="007573B2" w:rsidRPr="00B42DAB" w:rsidRDefault="007573B2" w:rsidP="008E7C2B">
      <w:pPr>
        <w:spacing w:before="120" w:after="120"/>
        <w:jc w:val="both"/>
        <w:rPr>
          <w:color w:val="000000" w:themeColor="text1"/>
          <w:szCs w:val="24"/>
          <w:lang w:val="pl-PL" w:eastAsia="pl-PL"/>
        </w:rPr>
      </w:pPr>
      <w:r w:rsidRPr="00B42DAB">
        <w:rPr>
          <w:color w:val="000000" w:themeColor="text1"/>
          <w:lang w:val="pl-PL"/>
        </w:rPr>
        <w:t>Lista przepływów</w:t>
      </w:r>
    </w:p>
    <w:tbl>
      <w:tblPr>
        <w:tblW w:w="968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6"/>
        <w:gridCol w:w="1303"/>
        <w:gridCol w:w="1430"/>
        <w:gridCol w:w="2106"/>
        <w:gridCol w:w="1640"/>
        <w:gridCol w:w="1314"/>
        <w:gridCol w:w="1041"/>
      </w:tblGrid>
      <w:tr w:rsidR="003671F4" w:rsidRPr="00B42DAB" w14:paraId="449F772B" w14:textId="77777777" w:rsidTr="004D3CC4">
        <w:trPr>
          <w:trHeight w:val="105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bottom"/>
            <w:hideMark/>
          </w:tcPr>
          <w:p w14:paraId="3C0CC88F" w14:textId="77777777" w:rsidR="00E833DE" w:rsidRPr="00B42DAB" w:rsidRDefault="00E833DE" w:rsidP="008F29F1">
            <w:pPr>
              <w:rPr>
                <w:rFonts w:cs="Arial"/>
                <w:b/>
                <w:bCs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b/>
                <w:bCs/>
                <w:color w:val="000000" w:themeColor="text1"/>
                <w:sz w:val="20"/>
                <w:lang w:val="pl-PL" w:eastAsia="pl-PL"/>
              </w:rPr>
              <w:t>Lp.</w:t>
            </w: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bottom"/>
            <w:hideMark/>
          </w:tcPr>
          <w:p w14:paraId="5176E24D" w14:textId="77777777" w:rsidR="00E833DE" w:rsidRPr="00B42DAB" w:rsidRDefault="00E833DE" w:rsidP="008F29F1">
            <w:pPr>
              <w:jc w:val="center"/>
              <w:rPr>
                <w:rFonts w:cs="Arial"/>
                <w:b/>
                <w:bCs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b/>
                <w:bCs/>
                <w:color w:val="000000" w:themeColor="text1"/>
                <w:sz w:val="20"/>
                <w:lang w:val="pl-PL" w:eastAsia="pl-PL"/>
              </w:rPr>
              <w:t>System źródłowy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bottom"/>
            <w:hideMark/>
          </w:tcPr>
          <w:p w14:paraId="58D48155" w14:textId="77777777" w:rsidR="00E833DE" w:rsidRPr="00B42DAB" w:rsidRDefault="00E833DE" w:rsidP="008F29F1">
            <w:pPr>
              <w:jc w:val="center"/>
              <w:rPr>
                <w:rFonts w:cs="Arial"/>
                <w:b/>
                <w:bCs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b/>
                <w:bCs/>
                <w:color w:val="000000" w:themeColor="text1"/>
                <w:sz w:val="20"/>
                <w:lang w:val="pl-PL" w:eastAsia="pl-PL"/>
              </w:rPr>
              <w:t>System docelowy</w:t>
            </w:r>
          </w:p>
        </w:tc>
        <w:tc>
          <w:tcPr>
            <w:tcW w:w="2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bottom"/>
            <w:hideMark/>
          </w:tcPr>
          <w:p w14:paraId="6B728027" w14:textId="77777777" w:rsidR="00E833DE" w:rsidRPr="00B42DAB" w:rsidRDefault="00E833DE" w:rsidP="008F29F1">
            <w:pPr>
              <w:jc w:val="center"/>
              <w:rPr>
                <w:rFonts w:cs="Arial"/>
                <w:b/>
                <w:bCs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b/>
                <w:bCs/>
                <w:color w:val="000000" w:themeColor="text1"/>
                <w:sz w:val="20"/>
                <w:lang w:val="pl-PL" w:eastAsia="pl-PL"/>
              </w:rPr>
              <w:t>Zakres  wymienianych danych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bottom"/>
            <w:hideMark/>
          </w:tcPr>
          <w:p w14:paraId="22AB560D" w14:textId="77777777" w:rsidR="00E833DE" w:rsidRPr="00B42DAB" w:rsidRDefault="00E833DE" w:rsidP="008F29F1">
            <w:pPr>
              <w:jc w:val="center"/>
              <w:rPr>
                <w:rFonts w:cs="Arial"/>
                <w:b/>
                <w:bCs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b/>
                <w:bCs/>
                <w:color w:val="000000" w:themeColor="text1"/>
                <w:sz w:val="20"/>
                <w:lang w:val="pl-PL" w:eastAsia="pl-PL"/>
              </w:rPr>
              <w:t>Sposób wymiany danych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bottom"/>
            <w:hideMark/>
          </w:tcPr>
          <w:p w14:paraId="2210EA32" w14:textId="77777777" w:rsidR="00E833DE" w:rsidRPr="00B42DAB" w:rsidRDefault="00E833DE" w:rsidP="008F29F1">
            <w:pPr>
              <w:jc w:val="center"/>
              <w:rPr>
                <w:rFonts w:cs="Arial"/>
                <w:b/>
                <w:bCs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b/>
                <w:bCs/>
                <w:color w:val="000000" w:themeColor="text1"/>
                <w:sz w:val="20"/>
                <w:lang w:val="pl-PL" w:eastAsia="pl-PL"/>
              </w:rPr>
              <w:t>Typ modyfikacji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bottom"/>
            <w:hideMark/>
          </w:tcPr>
          <w:p w14:paraId="7DF53FDA" w14:textId="77777777" w:rsidR="00E833DE" w:rsidRPr="00B42DAB" w:rsidRDefault="00E833DE" w:rsidP="008F29F1">
            <w:pPr>
              <w:jc w:val="center"/>
              <w:rPr>
                <w:rFonts w:cs="Arial"/>
                <w:b/>
                <w:bCs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b/>
                <w:bCs/>
                <w:color w:val="000000" w:themeColor="text1"/>
                <w:sz w:val="20"/>
                <w:lang w:val="pl-PL" w:eastAsia="pl-PL"/>
              </w:rPr>
              <w:t>Typ Interfejsu</w:t>
            </w:r>
          </w:p>
        </w:tc>
      </w:tr>
      <w:tr w:rsidR="003671F4" w:rsidRPr="00B42DAB" w14:paraId="5C90CA2B" w14:textId="77777777" w:rsidTr="004D3CC4">
        <w:trPr>
          <w:trHeight w:val="58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AB98E5" w14:textId="14D362C4" w:rsidR="00E833DE" w:rsidRPr="00B42DAB" w:rsidRDefault="00E833DE" w:rsidP="007A4C49">
            <w:pPr>
              <w:pStyle w:val="Akapitzlist"/>
              <w:numPr>
                <w:ilvl w:val="0"/>
                <w:numId w:val="31"/>
              </w:numPr>
              <w:rPr>
                <w:rFonts w:cs="Arial"/>
                <w:color w:val="000000" w:themeColor="text1"/>
                <w:sz w:val="20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154EBA" w14:textId="77777777" w:rsidR="00E833DE" w:rsidRPr="00B42DAB" w:rsidRDefault="00E833DE" w:rsidP="008F29F1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ProtegoSafe/MC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79FEA0" w14:textId="77777777" w:rsidR="00E833DE" w:rsidRPr="00B42DAB" w:rsidRDefault="00E833DE" w:rsidP="008F29F1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EWP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2A1DC9" w14:textId="6147ECE2" w:rsidR="00E833DE" w:rsidRPr="00B42DAB" w:rsidRDefault="00E833DE" w:rsidP="008F29F1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Dane o osobach</w:t>
            </w:r>
            <w:r w:rsidR="008E7C2B"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,</w:t>
            </w: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 które mają wynik pozytywny</w:t>
            </w:r>
            <w:r w:rsidR="008E7C2B"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 SARS-CoV-2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C583CF" w14:textId="0AC7F47C" w:rsidR="00E833DE" w:rsidRPr="00B42DAB" w:rsidRDefault="003671F4" w:rsidP="008F29F1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Kopiowanie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5E633C" w14:textId="77777777" w:rsidR="00E833DE" w:rsidRPr="00B42DAB" w:rsidRDefault="00E833DE" w:rsidP="008F29F1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Krytyczny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11AFC4" w14:textId="101D33C9" w:rsidR="00E833DE" w:rsidRPr="00B42DAB" w:rsidRDefault="00E833DE" w:rsidP="008F29F1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FTP</w:t>
            </w:r>
          </w:p>
        </w:tc>
      </w:tr>
      <w:tr w:rsidR="003671F4" w:rsidRPr="00B42DAB" w14:paraId="3504EE66" w14:textId="77777777" w:rsidTr="004D3CC4">
        <w:trPr>
          <w:trHeight w:val="87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A8B6E7" w14:textId="0C80C735" w:rsidR="00E833DE" w:rsidRPr="00B42DAB" w:rsidRDefault="00E833DE" w:rsidP="007A4C49">
            <w:pPr>
              <w:pStyle w:val="Akapitzlist"/>
              <w:numPr>
                <w:ilvl w:val="0"/>
                <w:numId w:val="31"/>
              </w:numPr>
              <w:rPr>
                <w:rFonts w:cs="Arial"/>
                <w:color w:val="000000" w:themeColor="text1"/>
                <w:sz w:val="20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7D893F" w14:textId="4FE61E47" w:rsidR="00E833DE" w:rsidRPr="00B42DAB" w:rsidRDefault="004E7971" w:rsidP="008F29F1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IKARD</w:t>
            </w:r>
            <w:r w:rsidR="00E833DE"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/Narodowy Instytut Kardiologii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06FABF" w14:textId="77777777" w:rsidR="00E833DE" w:rsidRPr="00B42DAB" w:rsidRDefault="00E833DE" w:rsidP="008F29F1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EWP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CE4874" w14:textId="392882E0" w:rsidR="00E833DE" w:rsidRPr="00B42DAB" w:rsidRDefault="00E833DE" w:rsidP="008F29F1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Dane o osobach (identyfikacyjne, kontaktowe, adresowe)</w:t>
            </w:r>
            <w:r w:rsidR="003671F4"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. Sesja nawiązywana do EWP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BE6687" w14:textId="7F88D580" w:rsidR="00E833DE" w:rsidRPr="00B42DAB" w:rsidRDefault="003671F4" w:rsidP="008F29F1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Tryb odwołań bezpośrednich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702176" w14:textId="77777777" w:rsidR="00E833DE" w:rsidRPr="00B42DAB" w:rsidRDefault="00E833DE" w:rsidP="008F29F1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Krytyczny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C06C3C" w14:textId="77777777" w:rsidR="00E833DE" w:rsidRPr="00B42DAB" w:rsidRDefault="00E833DE" w:rsidP="008F29F1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REST API</w:t>
            </w:r>
          </w:p>
        </w:tc>
      </w:tr>
      <w:tr w:rsidR="003671F4" w:rsidRPr="00B42DAB" w14:paraId="7C5BB241" w14:textId="77777777" w:rsidTr="004D3CC4">
        <w:trPr>
          <w:trHeight w:val="87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79503A" w14:textId="77777777" w:rsidR="003671F4" w:rsidRPr="00B42DAB" w:rsidRDefault="003671F4" w:rsidP="007A4C49">
            <w:pPr>
              <w:pStyle w:val="Akapitzlist"/>
              <w:numPr>
                <w:ilvl w:val="0"/>
                <w:numId w:val="31"/>
              </w:numPr>
              <w:rPr>
                <w:rFonts w:cs="Arial"/>
                <w:color w:val="000000" w:themeColor="text1"/>
                <w:sz w:val="20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077897" w14:textId="1A9FC879" w:rsidR="003671F4" w:rsidRPr="00B42DAB" w:rsidRDefault="003671F4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EWP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AA298C" w14:textId="0E127827" w:rsidR="003671F4" w:rsidRPr="00B42DAB" w:rsidRDefault="003671F4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IKARD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08C0E5" w14:textId="3EE09497" w:rsidR="003671F4" w:rsidRPr="00B42DAB" w:rsidRDefault="003671F4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EWP przekazuje do IKARD wyniki testów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DCCD48" w14:textId="452EA406" w:rsidR="003671F4" w:rsidRPr="00B42DAB" w:rsidRDefault="003671F4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Tryb odwołań bezpośrednich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BC36EC" w14:textId="14047F33" w:rsidR="003671F4" w:rsidRPr="00B42DAB" w:rsidRDefault="003671F4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Krytyczny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93C78F" w14:textId="0B908A71" w:rsidR="003671F4" w:rsidRPr="00B42DAB" w:rsidRDefault="003671F4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REST API</w:t>
            </w:r>
          </w:p>
        </w:tc>
      </w:tr>
      <w:tr w:rsidR="003671F4" w:rsidRPr="00B42DAB" w14:paraId="59BF5BC8" w14:textId="77777777" w:rsidTr="004D3CC4">
        <w:trPr>
          <w:trHeight w:val="87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3A862A" w14:textId="4366F31A" w:rsidR="00E833DE" w:rsidRPr="00B42DAB" w:rsidRDefault="00E833DE" w:rsidP="007A4C49">
            <w:pPr>
              <w:pStyle w:val="Akapitzlist"/>
              <w:numPr>
                <w:ilvl w:val="0"/>
                <w:numId w:val="31"/>
              </w:numPr>
              <w:rPr>
                <w:rFonts w:cs="Arial"/>
                <w:color w:val="000000" w:themeColor="text1"/>
                <w:sz w:val="20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39BB31" w14:textId="77777777" w:rsidR="00E833DE" w:rsidRPr="00B42DAB" w:rsidRDefault="00E833DE" w:rsidP="008F29F1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Kwarantanna Domowa/MC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CF4102" w14:textId="77777777" w:rsidR="00E833DE" w:rsidRPr="00B42DAB" w:rsidRDefault="00E833DE" w:rsidP="008F29F1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EWP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FDCD75" w14:textId="77777777" w:rsidR="00E833DE" w:rsidRPr="00B42DAB" w:rsidRDefault="00E833DE" w:rsidP="008F29F1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Dane o osobach (identyfikacyjne, kontaktowe, adresowe)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BFD246" w14:textId="05B069BA" w:rsidR="00E833DE" w:rsidRPr="00B42DAB" w:rsidRDefault="003671F4" w:rsidP="008F29F1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Kopiowanie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F2C04B" w14:textId="77777777" w:rsidR="00E833DE" w:rsidRPr="00B42DAB" w:rsidRDefault="00E833DE" w:rsidP="008F29F1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Krytyczny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C7B032" w14:textId="4B585A05" w:rsidR="00E833DE" w:rsidRPr="00B42DAB" w:rsidRDefault="00E833DE" w:rsidP="008F29F1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FTP</w:t>
            </w:r>
          </w:p>
        </w:tc>
      </w:tr>
      <w:tr w:rsidR="003671F4" w:rsidRPr="00B42DAB" w14:paraId="5CEE63F8" w14:textId="77777777" w:rsidTr="004D3CC4">
        <w:trPr>
          <w:trHeight w:val="87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30FDF8" w14:textId="5F8904C9" w:rsidR="003671F4" w:rsidRPr="00B42DAB" w:rsidRDefault="003671F4" w:rsidP="007A4C49">
            <w:pPr>
              <w:pStyle w:val="Akapitzlist"/>
              <w:numPr>
                <w:ilvl w:val="0"/>
                <w:numId w:val="31"/>
              </w:numPr>
              <w:rPr>
                <w:rFonts w:cs="Arial"/>
                <w:color w:val="000000" w:themeColor="text1"/>
                <w:sz w:val="20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8BE5A9" w14:textId="77777777" w:rsidR="003671F4" w:rsidRPr="00B42DAB" w:rsidRDefault="003671F4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EWUŚ/Narodowy Fundusz Zdrowia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F68B0A" w14:textId="77777777" w:rsidR="003671F4" w:rsidRPr="00B42DAB" w:rsidRDefault="003671F4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EWP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40E835" w14:textId="77777777" w:rsidR="003671F4" w:rsidRPr="00B42DAB" w:rsidRDefault="003671F4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Dane o osobach (identyfikacyjne, kontaktowe, adresowe)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191078" w14:textId="547EB6B2" w:rsidR="003671F4" w:rsidRPr="00B42DAB" w:rsidRDefault="003671F4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Kopiowanie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99B5EB" w14:textId="77777777" w:rsidR="003671F4" w:rsidRPr="00B42DAB" w:rsidRDefault="003671F4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Krytyczny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E4C88B" w14:textId="17824DE8" w:rsidR="003671F4" w:rsidRPr="00B42DAB" w:rsidRDefault="003671F4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FTP</w:t>
            </w:r>
          </w:p>
        </w:tc>
      </w:tr>
      <w:tr w:rsidR="003671F4" w:rsidRPr="00B42DAB" w14:paraId="38B8FFB7" w14:textId="77777777" w:rsidTr="004D3CC4">
        <w:trPr>
          <w:trHeight w:val="87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7E1B61" w14:textId="268972C8" w:rsidR="003671F4" w:rsidRPr="00B42DAB" w:rsidRDefault="003671F4" w:rsidP="007A4C49">
            <w:pPr>
              <w:pStyle w:val="Akapitzlist"/>
              <w:numPr>
                <w:ilvl w:val="0"/>
                <w:numId w:val="31"/>
              </w:numPr>
              <w:rPr>
                <w:rFonts w:cs="Arial"/>
                <w:color w:val="000000" w:themeColor="text1"/>
                <w:sz w:val="20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ED1C80" w14:textId="77777777" w:rsidR="003671F4" w:rsidRPr="00B42DAB" w:rsidRDefault="003671F4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Poczta Polska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6B202E" w14:textId="77777777" w:rsidR="003671F4" w:rsidRPr="00B42DAB" w:rsidRDefault="003671F4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EWP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BE8211" w14:textId="77777777" w:rsidR="003671F4" w:rsidRPr="00B42DAB" w:rsidRDefault="003671F4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Dane o osobach (identyfikacyjne, kontaktowe, adresowe)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909B97" w14:textId="6123D8E3" w:rsidR="003671F4" w:rsidRPr="00B42DAB" w:rsidRDefault="003671F4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Kopiowanie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ADF2C1" w14:textId="77777777" w:rsidR="003671F4" w:rsidRPr="00B42DAB" w:rsidRDefault="003671F4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Krytyczny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46BC77" w14:textId="7CF379D2" w:rsidR="003671F4" w:rsidRPr="00B42DAB" w:rsidRDefault="003671F4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FTP</w:t>
            </w:r>
          </w:p>
        </w:tc>
      </w:tr>
      <w:tr w:rsidR="003671F4" w:rsidRPr="00B42DAB" w14:paraId="0BFC6216" w14:textId="77777777" w:rsidTr="004D3CC4">
        <w:trPr>
          <w:trHeight w:val="87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36EB32" w14:textId="02051B62" w:rsidR="003671F4" w:rsidRPr="00B42DAB" w:rsidRDefault="003671F4" w:rsidP="007A4C49">
            <w:pPr>
              <w:pStyle w:val="Akapitzlist"/>
              <w:numPr>
                <w:ilvl w:val="0"/>
                <w:numId w:val="31"/>
              </w:numPr>
              <w:rPr>
                <w:rFonts w:cs="Arial"/>
                <w:color w:val="000000" w:themeColor="text1"/>
                <w:sz w:val="20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E99D3A" w14:textId="0499E9EB" w:rsidR="003671F4" w:rsidRPr="00B42DAB" w:rsidRDefault="001C5609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>
              <w:rPr>
                <w:rFonts w:cs="Arial"/>
                <w:color w:val="000000" w:themeColor="text1"/>
                <w:sz w:val="20"/>
                <w:lang w:val="pl-PL" w:eastAsia="pl-PL"/>
              </w:rPr>
              <w:t>KSI ZUS</w:t>
            </w:r>
            <w:r w:rsidR="00DE2191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/ </w:t>
            </w:r>
            <w:r w:rsidR="003671F4"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Zakład Ubezpieczeń Społecznych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419F87" w14:textId="77777777" w:rsidR="003671F4" w:rsidRPr="00B42DAB" w:rsidRDefault="003671F4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EWP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91AF46" w14:textId="77777777" w:rsidR="003671F4" w:rsidRPr="00B42DAB" w:rsidRDefault="003671F4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Dane o osobach (identyfikacyjne, kontaktowe, adresowe)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FDD0DD" w14:textId="20222143" w:rsidR="003671F4" w:rsidRPr="00B42DAB" w:rsidRDefault="003671F4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Kopiowanie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42B695" w14:textId="77777777" w:rsidR="003671F4" w:rsidRPr="00B42DAB" w:rsidRDefault="003671F4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Krytyczny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633531" w14:textId="23956481" w:rsidR="003671F4" w:rsidRPr="00B42DAB" w:rsidRDefault="003671F4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FTP</w:t>
            </w:r>
          </w:p>
        </w:tc>
      </w:tr>
      <w:tr w:rsidR="003671F4" w:rsidRPr="00B42DAB" w14:paraId="275ADC52" w14:textId="77777777" w:rsidTr="004D3CC4">
        <w:trPr>
          <w:trHeight w:val="87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4B8BD4" w14:textId="18F81EF9" w:rsidR="003671F4" w:rsidRPr="00B42DAB" w:rsidRDefault="003671F4" w:rsidP="007A4C49">
            <w:pPr>
              <w:pStyle w:val="Akapitzlist"/>
              <w:numPr>
                <w:ilvl w:val="0"/>
                <w:numId w:val="31"/>
              </w:numPr>
              <w:rPr>
                <w:rFonts w:cs="Arial"/>
                <w:color w:val="000000" w:themeColor="text1"/>
                <w:sz w:val="20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4039CE" w14:textId="26AFE8B9" w:rsidR="003671F4" w:rsidRPr="00B42DAB" w:rsidRDefault="00DE2191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>
              <w:rPr>
                <w:rFonts w:cs="Arial"/>
                <w:color w:val="000000" w:themeColor="text1"/>
                <w:sz w:val="20"/>
                <w:lang w:val="pl-PL" w:eastAsia="pl-PL"/>
              </w:rPr>
              <w:t>nSIU/</w:t>
            </w:r>
            <w:r w:rsidR="003671F4"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Kasa Rolniczego Ubezpieczenia Społecznego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F65BFF" w14:textId="77777777" w:rsidR="003671F4" w:rsidRPr="00B42DAB" w:rsidRDefault="003671F4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EWP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33F60A" w14:textId="77777777" w:rsidR="003671F4" w:rsidRPr="00B42DAB" w:rsidRDefault="003671F4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Dane o osobach (identyfikacyjne, kontaktowe, adresowe)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72C482" w14:textId="4E04CD71" w:rsidR="003671F4" w:rsidRPr="00B42DAB" w:rsidRDefault="003671F4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Kopiowanie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E99820" w14:textId="77777777" w:rsidR="003671F4" w:rsidRPr="00B42DAB" w:rsidRDefault="003671F4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Krytyczny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7DE8DB" w14:textId="353D5C0A" w:rsidR="003671F4" w:rsidRPr="00B42DAB" w:rsidRDefault="003671F4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FTP</w:t>
            </w:r>
          </w:p>
        </w:tc>
      </w:tr>
      <w:tr w:rsidR="003671F4" w:rsidRPr="00B42DAB" w14:paraId="144D6DD8" w14:textId="77777777" w:rsidTr="004D3CC4">
        <w:trPr>
          <w:trHeight w:val="87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C3098F" w14:textId="01C8FBEC" w:rsidR="003671F4" w:rsidRPr="00B42DAB" w:rsidRDefault="003671F4" w:rsidP="007A4C49">
            <w:pPr>
              <w:pStyle w:val="Akapitzlist"/>
              <w:numPr>
                <w:ilvl w:val="0"/>
                <w:numId w:val="31"/>
              </w:numPr>
              <w:rPr>
                <w:rFonts w:cs="Arial"/>
                <w:color w:val="000000" w:themeColor="text1"/>
                <w:sz w:val="20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528FA3" w14:textId="6873C84F" w:rsidR="003671F4" w:rsidRPr="00B42DAB" w:rsidRDefault="00DE2191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>
              <w:rPr>
                <w:rFonts w:cs="Arial"/>
                <w:color w:val="000000" w:themeColor="text1"/>
                <w:sz w:val="20"/>
                <w:lang w:val="pl-PL" w:eastAsia="pl-PL"/>
              </w:rPr>
              <w:t>Dashboard KRMC/</w:t>
            </w:r>
            <w:r w:rsidR="003671F4"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NASK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5D2E25" w14:textId="77777777" w:rsidR="003671F4" w:rsidRPr="00B42DAB" w:rsidRDefault="003671F4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EWP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BFF153" w14:textId="41DFE64E" w:rsidR="003671F4" w:rsidRPr="00B42DAB" w:rsidRDefault="003671F4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Dane </w:t>
            </w:r>
            <w:r w:rsidR="00BA3C6E"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statystyczne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99B340" w14:textId="1CFFAF6A" w:rsidR="003671F4" w:rsidRPr="00B42DAB" w:rsidRDefault="003671F4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Kopiowanie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7E7DA3" w14:textId="149DC624" w:rsidR="003671F4" w:rsidRPr="00B42DAB" w:rsidRDefault="003671F4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 Krytyczny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A69275" w14:textId="0E00C7CC" w:rsidR="003671F4" w:rsidRPr="00B42DAB" w:rsidRDefault="003671F4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FTP</w:t>
            </w:r>
          </w:p>
        </w:tc>
      </w:tr>
      <w:tr w:rsidR="003671F4" w:rsidRPr="00B42DAB" w14:paraId="78554CA7" w14:textId="77777777" w:rsidTr="004D3CC4">
        <w:trPr>
          <w:trHeight w:val="87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49354E" w14:textId="2B106A96" w:rsidR="003671F4" w:rsidRPr="00B42DAB" w:rsidRDefault="003671F4" w:rsidP="007A4C49">
            <w:pPr>
              <w:pStyle w:val="Akapitzlist"/>
              <w:numPr>
                <w:ilvl w:val="0"/>
                <w:numId w:val="31"/>
              </w:numPr>
              <w:rPr>
                <w:rFonts w:cs="Arial"/>
                <w:color w:val="000000" w:themeColor="text1"/>
                <w:sz w:val="20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8EE3FA" w14:textId="72604912" w:rsidR="003671F4" w:rsidRPr="00B42DAB" w:rsidRDefault="003671F4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Służba Ochrony Państwa</w:t>
            </w:r>
            <w:r w:rsidR="00DE2191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 SOP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CCC437" w14:textId="77777777" w:rsidR="003671F4" w:rsidRPr="00B42DAB" w:rsidRDefault="003671F4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EWP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903603" w14:textId="77777777" w:rsidR="003671F4" w:rsidRPr="00B42DAB" w:rsidRDefault="003671F4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Dane o osobach (identyfikacyjne, kontaktowe, adresowe)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750E99" w14:textId="0CA49606" w:rsidR="003671F4" w:rsidRPr="00B42DAB" w:rsidRDefault="003671F4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Kopiowanie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BDC0A7" w14:textId="77777777" w:rsidR="003671F4" w:rsidRPr="00B42DAB" w:rsidRDefault="003671F4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Krytyczny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947B91" w14:textId="4EFDA09F" w:rsidR="003671F4" w:rsidRPr="00B42DAB" w:rsidRDefault="003671F4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FTP</w:t>
            </w:r>
          </w:p>
        </w:tc>
      </w:tr>
      <w:tr w:rsidR="003671F4" w:rsidRPr="00B42DAB" w14:paraId="663160AE" w14:textId="77777777" w:rsidTr="004D3CC4">
        <w:trPr>
          <w:trHeight w:val="87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6AA0D8" w14:textId="2FD5C95F" w:rsidR="003671F4" w:rsidRPr="00B42DAB" w:rsidRDefault="003671F4" w:rsidP="007A4C49">
            <w:pPr>
              <w:pStyle w:val="Akapitzlist"/>
              <w:numPr>
                <w:ilvl w:val="0"/>
                <w:numId w:val="31"/>
              </w:numPr>
              <w:rPr>
                <w:rFonts w:cs="Arial"/>
                <w:color w:val="000000" w:themeColor="text1"/>
                <w:sz w:val="20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A97A2D" w14:textId="3A7ED748" w:rsidR="003671F4" w:rsidRPr="00B42DAB" w:rsidRDefault="00DE2191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>
              <w:rPr>
                <w:rFonts w:cs="Arial"/>
                <w:color w:val="000000" w:themeColor="text1"/>
                <w:sz w:val="20"/>
                <w:lang w:val="pl-PL" w:eastAsia="pl-PL"/>
              </w:rPr>
              <w:t>ZSE6/</w:t>
            </w:r>
            <w:r w:rsidR="003671F4"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Straż Graniczna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C0E5FE" w14:textId="77777777" w:rsidR="003671F4" w:rsidRPr="00B42DAB" w:rsidRDefault="003671F4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EWP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440C59" w14:textId="77777777" w:rsidR="003671F4" w:rsidRPr="00B42DAB" w:rsidRDefault="003671F4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Dane o osobach (identyfikacyjne, kontaktowe, adresowe)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9AB2AF" w14:textId="6CC76451" w:rsidR="003671F4" w:rsidRPr="00B42DAB" w:rsidRDefault="003671F4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Kopiowanie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C5C32F" w14:textId="77777777" w:rsidR="003671F4" w:rsidRPr="00B42DAB" w:rsidRDefault="003671F4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Krytyczny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DDB339" w14:textId="7307C07C" w:rsidR="003671F4" w:rsidRPr="00B42DAB" w:rsidRDefault="003671F4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FTP</w:t>
            </w:r>
          </w:p>
        </w:tc>
      </w:tr>
      <w:tr w:rsidR="003671F4" w:rsidRPr="00B42DAB" w14:paraId="1F3DC038" w14:textId="77777777" w:rsidTr="004D3CC4">
        <w:trPr>
          <w:trHeight w:val="87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901E07" w14:textId="77777777" w:rsidR="003671F4" w:rsidRPr="00B42DAB" w:rsidRDefault="003671F4" w:rsidP="007A4C49">
            <w:pPr>
              <w:pStyle w:val="Akapitzlist"/>
              <w:numPr>
                <w:ilvl w:val="0"/>
                <w:numId w:val="31"/>
              </w:numPr>
              <w:rPr>
                <w:rFonts w:cs="Arial"/>
                <w:color w:val="000000" w:themeColor="text1"/>
                <w:sz w:val="20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DC9EF9" w14:textId="70B0486D" w:rsidR="003671F4" w:rsidRPr="00B42DAB" w:rsidRDefault="003671F4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EWP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CBABA5" w14:textId="79F746CE" w:rsidR="003671F4" w:rsidRPr="00B42DAB" w:rsidRDefault="00DE2191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>
              <w:rPr>
                <w:rFonts w:cs="Arial"/>
                <w:color w:val="000000" w:themeColor="text1"/>
                <w:sz w:val="20"/>
                <w:lang w:val="pl-PL" w:eastAsia="pl-PL"/>
              </w:rPr>
              <w:t>ZSE6/</w:t>
            </w:r>
            <w:r w:rsidR="003671F4"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Straż Graniczna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84B614" w14:textId="74A86C6B" w:rsidR="003671F4" w:rsidRPr="00B42DAB" w:rsidRDefault="003671F4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Dane na temat osób przebywających na kwarantannie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49EEA4" w14:textId="67E488B6" w:rsidR="003671F4" w:rsidRPr="00B42DAB" w:rsidRDefault="003671F4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Kopiowanie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54C719" w14:textId="15E2EB80" w:rsidR="003671F4" w:rsidRPr="00B42DAB" w:rsidRDefault="003671F4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Krytyczny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66C26E" w14:textId="0B705541" w:rsidR="003671F4" w:rsidRPr="00B42DAB" w:rsidRDefault="003671F4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FTP</w:t>
            </w:r>
          </w:p>
        </w:tc>
      </w:tr>
      <w:tr w:rsidR="003671F4" w:rsidRPr="00B42DAB" w14:paraId="70EB5EC9" w14:textId="77777777" w:rsidTr="004D3CC4">
        <w:trPr>
          <w:trHeight w:val="87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56DE49" w14:textId="379B02ED" w:rsidR="003671F4" w:rsidRPr="00B42DAB" w:rsidRDefault="003671F4" w:rsidP="007A4C49">
            <w:pPr>
              <w:pStyle w:val="Akapitzlist"/>
              <w:numPr>
                <w:ilvl w:val="0"/>
                <w:numId w:val="31"/>
              </w:numPr>
              <w:rPr>
                <w:rFonts w:cs="Arial"/>
                <w:color w:val="000000" w:themeColor="text1"/>
                <w:sz w:val="20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9A5FA7" w14:textId="730DAA8E" w:rsidR="003671F4" w:rsidRPr="00B42DAB" w:rsidRDefault="003671F4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Rządowe Centrum Bezpieczeństwa</w:t>
            </w:r>
            <w:r w:rsidR="00DE2191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 RCB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5447EF" w14:textId="77777777" w:rsidR="003671F4" w:rsidRPr="00B42DAB" w:rsidRDefault="003671F4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EWP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58737E" w14:textId="77777777" w:rsidR="003671F4" w:rsidRPr="00B42DAB" w:rsidRDefault="003671F4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Dane o osobach (identyfikacyjne, kontaktowe, adresowe)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53702E" w14:textId="486335F9" w:rsidR="003671F4" w:rsidRPr="00B42DAB" w:rsidRDefault="003671F4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Kopiowanie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037286" w14:textId="77777777" w:rsidR="003671F4" w:rsidRPr="00B42DAB" w:rsidRDefault="003671F4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Krytyczny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4D420B" w14:textId="6F8349FF" w:rsidR="003671F4" w:rsidRPr="00B42DAB" w:rsidRDefault="003671F4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FTP</w:t>
            </w:r>
          </w:p>
        </w:tc>
      </w:tr>
      <w:tr w:rsidR="003671F4" w:rsidRPr="00B42DAB" w14:paraId="0669A727" w14:textId="77777777" w:rsidTr="004D3CC4">
        <w:trPr>
          <w:trHeight w:val="87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A0271B" w14:textId="50CC0787" w:rsidR="003671F4" w:rsidRPr="00B42DAB" w:rsidRDefault="003671F4" w:rsidP="007A4C49">
            <w:pPr>
              <w:pStyle w:val="Akapitzlist"/>
              <w:numPr>
                <w:ilvl w:val="0"/>
                <w:numId w:val="31"/>
              </w:numPr>
              <w:rPr>
                <w:rFonts w:cs="Arial"/>
                <w:color w:val="000000" w:themeColor="text1"/>
                <w:sz w:val="20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08E171" w14:textId="0709CB7B" w:rsidR="003671F4" w:rsidRPr="00B42DAB" w:rsidRDefault="00DE2191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>
              <w:rPr>
                <w:rFonts w:cs="Arial"/>
                <w:color w:val="000000" w:themeColor="text1"/>
                <w:sz w:val="20"/>
                <w:lang w:val="pl-PL" w:eastAsia="pl-PL"/>
              </w:rPr>
              <w:t>DWD PRM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BD9374" w14:textId="77777777" w:rsidR="003671F4" w:rsidRPr="00B42DAB" w:rsidRDefault="003671F4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EWP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CE9617" w14:textId="77777777" w:rsidR="003671F4" w:rsidRPr="00B42DAB" w:rsidRDefault="003671F4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Dane o osobach (identyfikacyjne, kontaktowe, adresowe)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60DF19" w14:textId="7DB0D122" w:rsidR="003671F4" w:rsidRPr="00B42DAB" w:rsidRDefault="003671F4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Kopiowanie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5BADC1" w14:textId="77777777" w:rsidR="003671F4" w:rsidRPr="00B42DAB" w:rsidRDefault="003671F4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Krytyczny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259FA0" w14:textId="1ABA9BFF" w:rsidR="003671F4" w:rsidRPr="00B42DAB" w:rsidRDefault="003671F4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FTP</w:t>
            </w:r>
          </w:p>
        </w:tc>
      </w:tr>
      <w:tr w:rsidR="003671F4" w:rsidRPr="00B42DAB" w14:paraId="5DA0D5E0" w14:textId="77777777" w:rsidTr="004D3CC4">
        <w:trPr>
          <w:trHeight w:val="87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3E3778" w14:textId="3E49A02F" w:rsidR="003671F4" w:rsidRPr="00B42DAB" w:rsidRDefault="003671F4" w:rsidP="007A4C49">
            <w:pPr>
              <w:pStyle w:val="Akapitzlist"/>
              <w:numPr>
                <w:ilvl w:val="0"/>
                <w:numId w:val="31"/>
              </w:numPr>
              <w:rPr>
                <w:rFonts w:cs="Arial"/>
                <w:color w:val="000000" w:themeColor="text1"/>
                <w:sz w:val="20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E2C831" w14:textId="1DCFF1CC" w:rsidR="003671F4" w:rsidRPr="00B42DAB" w:rsidRDefault="00DE2191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>
              <w:rPr>
                <w:rFonts w:cs="Arial"/>
                <w:color w:val="000000" w:themeColor="text1"/>
                <w:sz w:val="20"/>
                <w:lang w:val="pl-PL" w:eastAsia="pl-PL"/>
              </w:rPr>
              <w:t>EpiBaza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26D239" w14:textId="77777777" w:rsidR="003671F4" w:rsidRPr="00B42DAB" w:rsidRDefault="003671F4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EWP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5BA70D" w14:textId="77777777" w:rsidR="003671F4" w:rsidRPr="00B42DAB" w:rsidRDefault="003671F4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Dane o osobach (identyfikacyjne, kontaktowe, adresowe)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248F77" w14:textId="1B1EF2B1" w:rsidR="003671F4" w:rsidRPr="00B42DAB" w:rsidRDefault="003671F4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Kopiowanie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A097E1" w14:textId="77777777" w:rsidR="003671F4" w:rsidRPr="00B42DAB" w:rsidRDefault="003671F4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Krytyczny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EF6FCC" w14:textId="03FF4FE5" w:rsidR="003671F4" w:rsidRPr="00B42DAB" w:rsidRDefault="003671F4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FTP</w:t>
            </w:r>
          </w:p>
        </w:tc>
      </w:tr>
      <w:tr w:rsidR="00DE2191" w:rsidRPr="00B42DAB" w14:paraId="01A155F5" w14:textId="77777777" w:rsidTr="004D3CC4">
        <w:trPr>
          <w:trHeight w:val="87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3942AF" w14:textId="77777777" w:rsidR="00DE2191" w:rsidRPr="00B42DAB" w:rsidRDefault="00DE2191" w:rsidP="00DE2191">
            <w:pPr>
              <w:pStyle w:val="Akapitzlist"/>
              <w:numPr>
                <w:ilvl w:val="0"/>
                <w:numId w:val="31"/>
              </w:numPr>
              <w:rPr>
                <w:rFonts w:cs="Arial"/>
                <w:color w:val="000000" w:themeColor="text1"/>
                <w:sz w:val="20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BFD54C" w14:textId="18416E81" w:rsidR="00DE2191" w:rsidRPr="00B42DAB" w:rsidDel="00DE2191" w:rsidRDefault="00DE2191" w:rsidP="00DE2191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>
              <w:rPr>
                <w:rFonts w:cs="Arial"/>
                <w:color w:val="000000" w:themeColor="text1"/>
                <w:sz w:val="20"/>
                <w:lang w:val="pl-PL" w:eastAsia="pl-PL"/>
              </w:rPr>
              <w:t>EWP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666E0C" w14:textId="128854A7" w:rsidR="00DE2191" w:rsidRPr="00B42DAB" w:rsidRDefault="00DE2191" w:rsidP="00DE2191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>
              <w:rPr>
                <w:rFonts w:cs="Arial"/>
                <w:color w:val="000000" w:themeColor="text1"/>
                <w:sz w:val="20"/>
                <w:lang w:val="pl-PL" w:eastAsia="pl-PL"/>
              </w:rPr>
              <w:t>EpiBaza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989280" w14:textId="5E6ACA8F" w:rsidR="00DE2191" w:rsidRPr="00B42DAB" w:rsidRDefault="00DE2191" w:rsidP="00DE2191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>
              <w:rPr>
                <w:rFonts w:cs="Arial"/>
                <w:color w:val="000000" w:themeColor="text1"/>
                <w:sz w:val="20"/>
                <w:lang w:val="pl-PL" w:eastAsia="pl-PL"/>
              </w:rPr>
              <w:t>Dane statystyczne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38E2EA" w14:textId="235F328F" w:rsidR="00DE2191" w:rsidRPr="00DE2191" w:rsidRDefault="00DE2191" w:rsidP="00DE2191">
            <w:pPr>
              <w:rPr>
                <w:rFonts w:cs="Arial"/>
                <w:b/>
                <w:bCs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Kopiowanie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65D724" w14:textId="16236368" w:rsidR="00DE2191" w:rsidRPr="00DE2191" w:rsidRDefault="00DE2191" w:rsidP="00DE2191">
            <w:pPr>
              <w:rPr>
                <w:rFonts w:cs="Arial"/>
                <w:b/>
                <w:bCs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Krytyczny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FB5964" w14:textId="66A93CE2" w:rsidR="00DE2191" w:rsidRPr="00DE2191" w:rsidRDefault="00DE2191" w:rsidP="00DE2191">
            <w:pPr>
              <w:rPr>
                <w:rFonts w:cs="Arial"/>
                <w:b/>
                <w:bCs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FTP</w:t>
            </w:r>
          </w:p>
        </w:tc>
      </w:tr>
      <w:tr w:rsidR="003671F4" w:rsidRPr="00B42DAB" w14:paraId="2EC474B3" w14:textId="77777777" w:rsidTr="004D3CC4">
        <w:trPr>
          <w:trHeight w:val="87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39DA5F" w14:textId="2992F242" w:rsidR="003671F4" w:rsidRPr="00B42DAB" w:rsidRDefault="003671F4" w:rsidP="00C74D1B">
            <w:pPr>
              <w:pStyle w:val="Akapitzlist"/>
              <w:numPr>
                <w:ilvl w:val="0"/>
                <w:numId w:val="31"/>
              </w:numPr>
              <w:rPr>
                <w:rFonts w:cs="Arial"/>
                <w:color w:val="000000" w:themeColor="text1"/>
                <w:sz w:val="20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7B7337" w14:textId="2C3B7242" w:rsidR="003671F4" w:rsidRPr="00B42DAB" w:rsidRDefault="00475551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Państwa</w:t>
            </w:r>
            <w:r w:rsidR="003671F4"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 Straż Pożarna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FFAC77" w14:textId="77777777" w:rsidR="003671F4" w:rsidRPr="00B42DAB" w:rsidRDefault="003671F4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EWP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8846DE" w14:textId="77777777" w:rsidR="003671F4" w:rsidRPr="00B42DAB" w:rsidRDefault="003671F4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Dane o osobach (identyfikacyjne, kontaktowe, adresowe)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139362" w14:textId="5EFA8500" w:rsidR="003671F4" w:rsidRPr="00B42DAB" w:rsidRDefault="003671F4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Kopiowanie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09DD2F" w14:textId="77777777" w:rsidR="003671F4" w:rsidRPr="00B42DAB" w:rsidRDefault="003671F4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Krytyczny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7731F6" w14:textId="74A8B7E4" w:rsidR="003671F4" w:rsidRPr="00B42DAB" w:rsidRDefault="003671F4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FTP</w:t>
            </w:r>
          </w:p>
        </w:tc>
      </w:tr>
      <w:tr w:rsidR="003671F4" w:rsidRPr="00B42DAB" w14:paraId="557DD19B" w14:textId="77777777" w:rsidTr="004D3CC4">
        <w:trPr>
          <w:trHeight w:val="87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BDB1B2" w14:textId="056496E3" w:rsidR="003671F4" w:rsidRPr="00B42DAB" w:rsidRDefault="003671F4" w:rsidP="007A4C49">
            <w:pPr>
              <w:pStyle w:val="Akapitzlist"/>
              <w:numPr>
                <w:ilvl w:val="0"/>
                <w:numId w:val="31"/>
              </w:numPr>
              <w:rPr>
                <w:rFonts w:cs="Arial"/>
                <w:color w:val="000000" w:themeColor="text1"/>
                <w:sz w:val="20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56DC1F" w14:textId="77777777" w:rsidR="003671F4" w:rsidRPr="00B42DAB" w:rsidRDefault="003671F4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Laboratoria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475EAA" w14:textId="77777777" w:rsidR="003671F4" w:rsidRPr="00B42DAB" w:rsidRDefault="003671F4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EWP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076B96" w14:textId="08FD5EE1" w:rsidR="003671F4" w:rsidRPr="00B42DAB" w:rsidRDefault="003671F4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Informacja o wynikach testów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B72C70" w14:textId="26A7A151" w:rsidR="003671F4" w:rsidRPr="00B42DAB" w:rsidRDefault="003671F4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Kopiowanie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30A173" w14:textId="77777777" w:rsidR="003671F4" w:rsidRPr="00B42DAB" w:rsidRDefault="003671F4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Krytyczny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AE8DAC" w14:textId="07A38C69" w:rsidR="003671F4" w:rsidRPr="00B42DAB" w:rsidRDefault="003671F4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FTP</w:t>
            </w:r>
          </w:p>
        </w:tc>
      </w:tr>
      <w:tr w:rsidR="003671F4" w:rsidRPr="00B42DAB" w14:paraId="4907EFAC" w14:textId="77777777" w:rsidTr="004D3CC4">
        <w:trPr>
          <w:trHeight w:val="87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14E851" w14:textId="7EFD2BD2" w:rsidR="003671F4" w:rsidRPr="00B42DAB" w:rsidRDefault="003671F4" w:rsidP="007A4C49">
            <w:pPr>
              <w:pStyle w:val="Akapitzlist"/>
              <w:numPr>
                <w:ilvl w:val="0"/>
                <w:numId w:val="31"/>
              </w:numPr>
              <w:rPr>
                <w:rFonts w:cs="Arial"/>
                <w:color w:val="000000" w:themeColor="text1"/>
                <w:sz w:val="20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2137B4" w14:textId="132512CE" w:rsidR="003671F4" w:rsidRPr="00B42DAB" w:rsidRDefault="003671F4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EWP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62CAC8" w14:textId="1002E61E" w:rsidR="003671F4" w:rsidRPr="00B42DAB" w:rsidRDefault="003671F4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Laboratoria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0A450F" w14:textId="7C62C135" w:rsidR="003671F4" w:rsidRPr="00B42DAB" w:rsidRDefault="003671F4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Id zlecenia na testy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080139" w14:textId="2F3B9439" w:rsidR="003671F4" w:rsidRPr="00B42DAB" w:rsidRDefault="003671F4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Kopiowanie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23F16D" w14:textId="2236A803" w:rsidR="003671F4" w:rsidRPr="00B42DAB" w:rsidRDefault="003671F4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Krytyczny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F1B70A" w14:textId="284E3EE2" w:rsidR="003671F4" w:rsidRPr="00B42DAB" w:rsidRDefault="003671F4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FTP</w:t>
            </w:r>
          </w:p>
        </w:tc>
      </w:tr>
      <w:tr w:rsidR="003671F4" w:rsidRPr="00B42DAB" w14:paraId="6D7A00E1" w14:textId="77777777" w:rsidTr="004D3CC4">
        <w:trPr>
          <w:trHeight w:val="87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DF0425" w14:textId="518721AE" w:rsidR="00E833DE" w:rsidRPr="00B42DAB" w:rsidRDefault="00E833DE" w:rsidP="007A4C49">
            <w:pPr>
              <w:pStyle w:val="Akapitzlist"/>
              <w:numPr>
                <w:ilvl w:val="0"/>
                <w:numId w:val="31"/>
              </w:numPr>
              <w:rPr>
                <w:rFonts w:cs="Arial"/>
                <w:color w:val="000000" w:themeColor="text1"/>
                <w:sz w:val="20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AEDB4E" w14:textId="77777777" w:rsidR="00E833DE" w:rsidRPr="00B42DAB" w:rsidRDefault="00E833DE" w:rsidP="008F29F1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Gabinet.gov.pl/ P1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200D57" w14:textId="77777777" w:rsidR="00E833DE" w:rsidRPr="00B42DAB" w:rsidRDefault="00E833DE" w:rsidP="008F29F1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EWP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AC7973" w14:textId="74A7F11E" w:rsidR="00E833DE" w:rsidRPr="00B42DAB" w:rsidRDefault="00526603" w:rsidP="008F29F1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Dane o osobach (identyfikacyjne, kontaktowe, adresowe). Sesja nawiązywana do EWP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BC2F7C" w14:textId="5AF91BF2" w:rsidR="00E833DE" w:rsidRPr="00B42DAB" w:rsidRDefault="003671F4" w:rsidP="008F29F1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tryb odwołań bezpośrednich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767872" w14:textId="77777777" w:rsidR="00E833DE" w:rsidRPr="00B42DAB" w:rsidRDefault="00E833DE" w:rsidP="008F29F1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Krytyczny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F7836E" w14:textId="77777777" w:rsidR="00E833DE" w:rsidRPr="00B42DAB" w:rsidRDefault="00E833DE" w:rsidP="008F29F1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REST API</w:t>
            </w:r>
          </w:p>
        </w:tc>
      </w:tr>
      <w:tr w:rsidR="00526603" w:rsidRPr="00B42DAB" w14:paraId="7856179F" w14:textId="77777777" w:rsidTr="004D3CC4">
        <w:trPr>
          <w:trHeight w:val="87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773D86" w14:textId="77777777" w:rsidR="00526603" w:rsidRPr="00B42DAB" w:rsidRDefault="00526603" w:rsidP="007A4C49">
            <w:pPr>
              <w:pStyle w:val="Akapitzlist"/>
              <w:numPr>
                <w:ilvl w:val="0"/>
                <w:numId w:val="31"/>
              </w:numPr>
              <w:rPr>
                <w:rFonts w:cs="Arial"/>
                <w:color w:val="000000" w:themeColor="text1"/>
                <w:sz w:val="20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7FF25B" w14:textId="793B9CCF" w:rsidR="00526603" w:rsidRPr="00B42DAB" w:rsidRDefault="00526603" w:rsidP="00526603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EWP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815B22" w14:textId="3C2D1901" w:rsidR="00526603" w:rsidRPr="00B42DAB" w:rsidRDefault="00526603" w:rsidP="00526603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Gabinet.gov.pl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920B87" w14:textId="18039353" w:rsidR="00526603" w:rsidRPr="00B42DAB" w:rsidRDefault="00D674FF" w:rsidP="00526603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Informacja o wynikach testów dla lekarza zlecającego testy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D134A1" w14:textId="38ECD3F9" w:rsidR="00526603" w:rsidRPr="00B42DAB" w:rsidRDefault="00526603" w:rsidP="00526603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tryb odwołań bezpośrednich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DCBE42" w14:textId="708CC767" w:rsidR="00526603" w:rsidRPr="00B42DAB" w:rsidRDefault="00526603" w:rsidP="00526603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Krytyczny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7BC58B" w14:textId="63CAB35A" w:rsidR="00526603" w:rsidRPr="00B42DAB" w:rsidRDefault="00526603" w:rsidP="00526603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REST API</w:t>
            </w:r>
          </w:p>
        </w:tc>
      </w:tr>
      <w:tr w:rsidR="003671F4" w:rsidRPr="00B42DAB" w14:paraId="6436C285" w14:textId="77777777" w:rsidTr="004D3CC4">
        <w:trPr>
          <w:trHeight w:val="87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80A38F" w14:textId="4823FCEF" w:rsidR="00E833DE" w:rsidRPr="00B42DAB" w:rsidRDefault="00E833DE" w:rsidP="007A4C49">
            <w:pPr>
              <w:pStyle w:val="Akapitzlist"/>
              <w:numPr>
                <w:ilvl w:val="0"/>
                <w:numId w:val="31"/>
              </w:numPr>
              <w:rPr>
                <w:rFonts w:cs="Arial"/>
                <w:color w:val="000000" w:themeColor="text1"/>
                <w:sz w:val="20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0F8D79" w14:textId="77777777" w:rsidR="00E833DE" w:rsidRPr="00B42DAB" w:rsidRDefault="00E833DE" w:rsidP="008F29F1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IKP/ P1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B343C8" w14:textId="77777777" w:rsidR="00E833DE" w:rsidRPr="00B42DAB" w:rsidRDefault="00E833DE" w:rsidP="008F29F1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EWP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3C2DFE" w14:textId="04A67433" w:rsidR="00E833DE" w:rsidRPr="00B42DAB" w:rsidRDefault="00526603" w:rsidP="008F29F1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Id osoby w IKP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BD370E" w14:textId="447A6948" w:rsidR="00E833DE" w:rsidRPr="00B42DAB" w:rsidRDefault="003671F4" w:rsidP="008F29F1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tryb odwołań bezpośrednich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F5B607" w14:textId="77777777" w:rsidR="00E833DE" w:rsidRPr="00B42DAB" w:rsidRDefault="00E833DE" w:rsidP="008F29F1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Krytyczny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550F40" w14:textId="77777777" w:rsidR="00E833DE" w:rsidRPr="00B42DAB" w:rsidRDefault="00E833DE" w:rsidP="008F29F1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REST API</w:t>
            </w:r>
          </w:p>
        </w:tc>
      </w:tr>
      <w:tr w:rsidR="00526603" w:rsidRPr="00B42DAB" w14:paraId="0E14A655" w14:textId="77777777" w:rsidTr="004D3CC4">
        <w:trPr>
          <w:trHeight w:val="87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865F4E" w14:textId="77777777" w:rsidR="00526603" w:rsidRPr="00B42DAB" w:rsidRDefault="00526603" w:rsidP="007A4C49">
            <w:pPr>
              <w:pStyle w:val="Akapitzlist"/>
              <w:numPr>
                <w:ilvl w:val="0"/>
                <w:numId w:val="31"/>
              </w:numPr>
              <w:rPr>
                <w:rFonts w:cs="Arial"/>
                <w:color w:val="000000" w:themeColor="text1"/>
                <w:sz w:val="20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02F068" w14:textId="476AC517" w:rsidR="00526603" w:rsidRPr="00B42DAB" w:rsidRDefault="00526603" w:rsidP="00526603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EWP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CD7AAE" w14:textId="1EEEE8EC" w:rsidR="00526603" w:rsidRPr="00B42DAB" w:rsidRDefault="00526603" w:rsidP="00526603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IKP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E84832" w14:textId="4032D1BE" w:rsidR="00526603" w:rsidRPr="00B42DAB" w:rsidRDefault="00526603" w:rsidP="00526603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Wynik testu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26579D" w14:textId="384AA805" w:rsidR="00526603" w:rsidRPr="00B42DAB" w:rsidRDefault="00526603" w:rsidP="00526603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tryb odwołań bezpośrednich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FC1DBE" w14:textId="231C9BD0" w:rsidR="00526603" w:rsidRPr="00B42DAB" w:rsidRDefault="00526603" w:rsidP="00526603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Krytyczny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0DD797" w14:textId="1B9245CB" w:rsidR="00526603" w:rsidRPr="00B42DAB" w:rsidRDefault="00526603" w:rsidP="00526603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REST API</w:t>
            </w:r>
          </w:p>
        </w:tc>
      </w:tr>
      <w:tr w:rsidR="003671F4" w:rsidRPr="00B42DAB" w14:paraId="27E57784" w14:textId="77777777" w:rsidTr="003E6544">
        <w:trPr>
          <w:trHeight w:val="87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596871" w14:textId="27AB25CE" w:rsidR="003671F4" w:rsidRPr="00B42DAB" w:rsidRDefault="003671F4" w:rsidP="007A4C49">
            <w:pPr>
              <w:pStyle w:val="Akapitzlist"/>
              <w:numPr>
                <w:ilvl w:val="0"/>
                <w:numId w:val="31"/>
              </w:numPr>
              <w:rPr>
                <w:rFonts w:cs="Arial"/>
                <w:color w:val="000000" w:themeColor="text1"/>
                <w:sz w:val="20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08B17B" w14:textId="3D7F48F0" w:rsidR="003671F4" w:rsidRPr="00B42DAB" w:rsidRDefault="003671F4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Hurtownia Danych/ P1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8DB464" w14:textId="571DF6ED" w:rsidR="003671F4" w:rsidRPr="00B42DAB" w:rsidRDefault="003671F4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EWP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4E5211" w14:textId="3396D6D6" w:rsidR="003671F4" w:rsidRPr="00B42DAB" w:rsidRDefault="003671F4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Zakres danych do generowania raportów w PowerBI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AF4C0A" w14:textId="3CBCA96F" w:rsidR="003671F4" w:rsidRPr="00B42DAB" w:rsidRDefault="003671F4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tryb odwołań bezpośrednich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04EAC1" w14:textId="478A7050" w:rsidR="003671F4" w:rsidRPr="00B42DAB" w:rsidRDefault="003671F4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 </w:t>
            </w:r>
            <w:r w:rsidR="004D3CC4"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Krytyczny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AEE71F" w14:textId="61C6E014" w:rsidR="003671F4" w:rsidRPr="00B42DAB" w:rsidRDefault="003671F4" w:rsidP="003671F4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SQL</w:t>
            </w:r>
          </w:p>
        </w:tc>
      </w:tr>
      <w:tr w:rsidR="00290D0A" w:rsidRPr="00B42DAB" w14:paraId="2594DC12" w14:textId="77777777" w:rsidTr="003E6544">
        <w:trPr>
          <w:trHeight w:val="87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68C991" w14:textId="77777777" w:rsidR="00290D0A" w:rsidRPr="00B42DAB" w:rsidRDefault="00290D0A" w:rsidP="00290D0A">
            <w:pPr>
              <w:pStyle w:val="Akapitzlist"/>
              <w:numPr>
                <w:ilvl w:val="0"/>
                <w:numId w:val="31"/>
              </w:numPr>
              <w:rPr>
                <w:rFonts w:cs="Arial"/>
                <w:color w:val="000000" w:themeColor="text1"/>
                <w:sz w:val="20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09A428" w14:textId="1966C167" w:rsidR="00290D0A" w:rsidRPr="00B42DAB" w:rsidRDefault="00290D0A" w:rsidP="00290D0A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Węzeł Krajowy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EB5C43" w14:textId="1616521B" w:rsidR="00290D0A" w:rsidRPr="00B42DAB" w:rsidRDefault="00290D0A" w:rsidP="00290D0A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EWP</w:t>
            </w:r>
          </w:p>
        </w:tc>
        <w:tc>
          <w:tcPr>
            <w:tcW w:w="2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3F45FE" w14:textId="7158866F" w:rsidR="00290D0A" w:rsidRPr="00B42DAB" w:rsidRDefault="00290D0A" w:rsidP="00290D0A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Informacje uwierzytelniające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6CD7F9" w14:textId="33D6CA03" w:rsidR="00290D0A" w:rsidRPr="00B42DAB" w:rsidRDefault="00290D0A" w:rsidP="00290D0A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tryb odwołań bezpośrednich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A635DC" w14:textId="2DB68459" w:rsidR="00290D0A" w:rsidRPr="00B42DAB" w:rsidRDefault="00290D0A" w:rsidP="00290D0A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Krytyczny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6D20EB" w14:textId="4E000A65" w:rsidR="00290D0A" w:rsidRPr="00B42DAB" w:rsidRDefault="00290D0A" w:rsidP="00290D0A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n/d</w:t>
            </w:r>
          </w:p>
        </w:tc>
      </w:tr>
      <w:tr w:rsidR="00F56067" w:rsidRPr="00B42DAB" w14:paraId="32974351" w14:textId="77777777" w:rsidTr="003E6544">
        <w:trPr>
          <w:trHeight w:val="87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FE73DE" w14:textId="77777777" w:rsidR="00F56067" w:rsidRPr="00B42DAB" w:rsidRDefault="00F56067" w:rsidP="00F56067">
            <w:pPr>
              <w:pStyle w:val="Akapitzlist"/>
              <w:numPr>
                <w:ilvl w:val="0"/>
                <w:numId w:val="31"/>
              </w:numPr>
              <w:rPr>
                <w:rFonts w:cs="Arial"/>
                <w:color w:val="000000" w:themeColor="text1"/>
                <w:sz w:val="20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AFC39F" w14:textId="59356A4A" w:rsidR="00F56067" w:rsidRPr="00B42DAB" w:rsidRDefault="00F56067" w:rsidP="00F56067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>
              <w:rPr>
                <w:rFonts w:cs="Arial"/>
                <w:color w:val="000000" w:themeColor="text1"/>
                <w:sz w:val="20"/>
                <w:lang w:val="pl-PL" w:eastAsia="pl-PL"/>
              </w:rPr>
              <w:t>EWP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F0788B" w14:textId="525344B3" w:rsidR="00F56067" w:rsidRPr="00B42DAB" w:rsidRDefault="00F56067" w:rsidP="00F56067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>
              <w:rPr>
                <w:rFonts w:cs="Arial"/>
                <w:color w:val="000000" w:themeColor="text1"/>
                <w:sz w:val="20"/>
                <w:lang w:val="pl-PL" w:eastAsia="pl-PL"/>
              </w:rPr>
              <w:t>Węzeł Krajowy</w:t>
            </w:r>
          </w:p>
        </w:tc>
        <w:tc>
          <w:tcPr>
            <w:tcW w:w="2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4D0E71" w14:textId="2496E80C" w:rsidR="00F56067" w:rsidRPr="00B42DAB" w:rsidRDefault="00F56067" w:rsidP="00F56067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>
              <w:rPr>
                <w:rFonts w:cs="Arial"/>
                <w:color w:val="000000" w:themeColor="text1"/>
                <w:sz w:val="20"/>
                <w:lang w:val="pl-PL" w:eastAsia="pl-PL"/>
              </w:rPr>
              <w:t>Potwierdzenie uwierzytelnienia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2FC366" w14:textId="38A8D516" w:rsidR="00F56067" w:rsidRPr="00B42DAB" w:rsidRDefault="00F56067" w:rsidP="00F56067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tryb odwołań bezpośrednich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67C8F6" w14:textId="4003736D" w:rsidR="00F56067" w:rsidRPr="00B42DAB" w:rsidRDefault="00F56067" w:rsidP="00F56067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Krytyczny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9552D4" w14:textId="5F6FEC8B" w:rsidR="00F56067" w:rsidRPr="00B42DAB" w:rsidRDefault="00F56067" w:rsidP="00F56067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n/d</w:t>
            </w:r>
          </w:p>
        </w:tc>
      </w:tr>
    </w:tbl>
    <w:p w14:paraId="161A2461" w14:textId="711B48BD" w:rsidR="0056232E" w:rsidRPr="00B42DAB" w:rsidRDefault="0056232E" w:rsidP="007609C7">
      <w:pPr>
        <w:pStyle w:val="Tekstpodstawowy2"/>
        <w:spacing w:after="0"/>
        <w:ind w:left="0"/>
        <w:jc w:val="both"/>
        <w:rPr>
          <w:color w:val="000000" w:themeColor="text1"/>
          <w:lang w:val="pl-PL" w:eastAsia="pl-PL"/>
        </w:rPr>
      </w:pPr>
    </w:p>
    <w:p w14:paraId="3EC27625" w14:textId="660F3250" w:rsidR="0056232E" w:rsidRDefault="0056232E" w:rsidP="007609C7">
      <w:pPr>
        <w:pStyle w:val="Tekstpodstawowy2"/>
        <w:spacing w:after="0"/>
        <w:ind w:left="0"/>
        <w:jc w:val="both"/>
        <w:rPr>
          <w:color w:val="000000" w:themeColor="text1"/>
          <w:lang w:val="pl-PL" w:eastAsia="pl-PL"/>
        </w:rPr>
      </w:pPr>
    </w:p>
    <w:p w14:paraId="700A0D1D" w14:textId="4CA5FA82" w:rsidR="003E6544" w:rsidRDefault="003E6544" w:rsidP="007609C7">
      <w:pPr>
        <w:pStyle w:val="Tekstpodstawowy2"/>
        <w:spacing w:after="0"/>
        <w:ind w:left="0"/>
        <w:jc w:val="both"/>
        <w:rPr>
          <w:color w:val="000000" w:themeColor="text1"/>
          <w:lang w:val="pl-PL" w:eastAsia="pl-PL"/>
        </w:rPr>
      </w:pPr>
    </w:p>
    <w:p w14:paraId="16883980" w14:textId="4FB358D0" w:rsidR="003E6544" w:rsidRDefault="003E6544" w:rsidP="007609C7">
      <w:pPr>
        <w:pStyle w:val="Tekstpodstawowy2"/>
        <w:spacing w:after="0"/>
        <w:ind w:left="0"/>
        <w:jc w:val="both"/>
        <w:rPr>
          <w:color w:val="000000" w:themeColor="text1"/>
          <w:lang w:val="pl-PL" w:eastAsia="pl-PL"/>
        </w:rPr>
      </w:pPr>
    </w:p>
    <w:p w14:paraId="2E63166E" w14:textId="118A4A57" w:rsidR="003E6544" w:rsidRDefault="003E6544" w:rsidP="007609C7">
      <w:pPr>
        <w:pStyle w:val="Tekstpodstawowy2"/>
        <w:spacing w:after="0"/>
        <w:ind w:left="0"/>
        <w:jc w:val="both"/>
        <w:rPr>
          <w:color w:val="000000" w:themeColor="text1"/>
          <w:lang w:val="pl-PL" w:eastAsia="pl-PL"/>
        </w:rPr>
      </w:pPr>
    </w:p>
    <w:p w14:paraId="01529E09" w14:textId="553567A2" w:rsidR="003E6544" w:rsidRDefault="003E6544" w:rsidP="007609C7">
      <w:pPr>
        <w:pStyle w:val="Tekstpodstawowy2"/>
        <w:spacing w:after="0"/>
        <w:ind w:left="0"/>
        <w:jc w:val="both"/>
        <w:rPr>
          <w:color w:val="000000" w:themeColor="text1"/>
          <w:lang w:val="pl-PL" w:eastAsia="pl-PL"/>
        </w:rPr>
      </w:pPr>
    </w:p>
    <w:p w14:paraId="7CD5A6F6" w14:textId="77777777" w:rsidR="003E6544" w:rsidRPr="00B42DAB" w:rsidRDefault="003E6544" w:rsidP="007609C7">
      <w:pPr>
        <w:pStyle w:val="Tekstpodstawowy2"/>
        <w:spacing w:after="0"/>
        <w:ind w:left="0"/>
        <w:jc w:val="both"/>
        <w:rPr>
          <w:color w:val="000000" w:themeColor="text1"/>
          <w:lang w:val="pl-PL" w:eastAsia="pl-PL"/>
        </w:rPr>
      </w:pPr>
    </w:p>
    <w:p w14:paraId="74960ABA" w14:textId="3E674D46" w:rsidR="007573B2" w:rsidRPr="00B42DAB" w:rsidRDefault="004E7971" w:rsidP="005D23CD">
      <w:pPr>
        <w:pStyle w:val="Nagwek2"/>
        <w:keepNext/>
        <w:ind w:left="858"/>
        <w:rPr>
          <w:color w:val="000000" w:themeColor="text1"/>
          <w:lang w:val="pl-PL"/>
        </w:rPr>
      </w:pPr>
      <w:bookmarkStart w:id="37" w:name="_Hlk508868570"/>
      <w:r w:rsidRPr="00B42DAB">
        <w:rPr>
          <w:color w:val="000000" w:themeColor="text1"/>
          <w:lang w:val="pl-PL"/>
        </w:rPr>
        <w:lastRenderedPageBreak/>
        <w:t>K</w:t>
      </w:r>
      <w:r w:rsidR="007573B2" w:rsidRPr="00B42DAB">
        <w:rPr>
          <w:color w:val="000000" w:themeColor="text1"/>
          <w:lang w:val="pl-PL"/>
        </w:rPr>
        <w:t xml:space="preserve">luczowe komponenty architektury rozwiązania </w:t>
      </w:r>
    </w:p>
    <w:bookmarkEnd w:id="37"/>
    <w:p w14:paraId="37F1FCDB" w14:textId="01E2E3EE" w:rsidR="007C52A8" w:rsidRDefault="007C52A8" w:rsidP="00224B2F">
      <w:pPr>
        <w:pStyle w:val="Tekstpodstawowy2"/>
        <w:ind w:left="0"/>
        <w:jc w:val="both"/>
        <w:rPr>
          <w:rFonts w:cs="Arial"/>
          <w:color w:val="000000" w:themeColor="text1"/>
          <w:sz w:val="22"/>
          <w:lang w:val="pl-PL" w:eastAsia="pl-PL"/>
        </w:rPr>
      </w:pPr>
    </w:p>
    <w:p w14:paraId="249C551E" w14:textId="046AD024" w:rsidR="00112B3A" w:rsidRPr="00B42DAB" w:rsidRDefault="006E458A" w:rsidP="00224B2F">
      <w:pPr>
        <w:pStyle w:val="Tekstpodstawowy2"/>
        <w:ind w:left="0"/>
        <w:jc w:val="both"/>
        <w:rPr>
          <w:rFonts w:cs="Arial"/>
          <w:color w:val="000000" w:themeColor="text1"/>
          <w:sz w:val="22"/>
          <w:lang w:val="pl-PL" w:eastAsia="pl-PL"/>
        </w:rPr>
      </w:pPr>
      <w:r>
        <w:rPr>
          <w:noProof/>
        </w:rPr>
        <w:drawing>
          <wp:inline distT="0" distB="0" distL="0" distR="0" wp14:anchorId="128E1116" wp14:editId="28CE9070">
            <wp:extent cx="6400800" cy="667639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6676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0F5908" w14:textId="2E79331D" w:rsidR="007C52A8" w:rsidRPr="00B42DAB" w:rsidRDefault="007C52A8" w:rsidP="004A0BB2">
      <w:pPr>
        <w:pStyle w:val="Tekstpodstawowy2"/>
        <w:rPr>
          <w:rFonts w:cs="Arial"/>
          <w:color w:val="000000" w:themeColor="text1"/>
          <w:sz w:val="22"/>
          <w:lang w:val="pl-PL" w:eastAsia="pl-PL"/>
        </w:rPr>
      </w:pPr>
    </w:p>
    <w:p w14:paraId="4536D2B2" w14:textId="77777777" w:rsidR="008565B8" w:rsidRPr="00B42DAB" w:rsidRDefault="008565B8" w:rsidP="0056232E">
      <w:pPr>
        <w:rPr>
          <w:color w:val="000000" w:themeColor="text1"/>
          <w:lang w:val="pl-PL" w:eastAsia="pl-PL"/>
        </w:rPr>
      </w:pPr>
      <w:bookmarkStart w:id="38" w:name="_Hlk508868657"/>
    </w:p>
    <w:p w14:paraId="28F826DD" w14:textId="532BB6F6" w:rsidR="007573B2" w:rsidRPr="00B42DAB" w:rsidRDefault="007573B2" w:rsidP="005D23CD">
      <w:pPr>
        <w:pStyle w:val="Nagwek2"/>
        <w:keepNext/>
        <w:ind w:left="858"/>
        <w:rPr>
          <w:b w:val="0"/>
          <w:color w:val="000000" w:themeColor="text1"/>
          <w:sz w:val="20"/>
          <w:szCs w:val="20"/>
          <w:lang w:val="pl-PL" w:eastAsia="pl-PL"/>
        </w:rPr>
      </w:pPr>
      <w:r w:rsidRPr="00B42DAB">
        <w:rPr>
          <w:color w:val="000000" w:themeColor="text1"/>
          <w:lang w:val="pl-PL" w:eastAsia="pl-PL"/>
        </w:rPr>
        <w:lastRenderedPageBreak/>
        <w:t>Przyjęte założenia technologiczne</w:t>
      </w:r>
    </w:p>
    <w:tbl>
      <w:tblPr>
        <w:tblpPr w:leftFromText="141" w:rightFromText="141" w:vertAnchor="text" w:horzAnchor="margin" w:tblpY="-14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126"/>
        <w:gridCol w:w="6521"/>
      </w:tblGrid>
      <w:tr w:rsidR="00475551" w:rsidRPr="00B42DAB" w14:paraId="7A7CE85A" w14:textId="77777777" w:rsidTr="00475551">
        <w:tc>
          <w:tcPr>
            <w:tcW w:w="567" w:type="dxa"/>
            <w:shd w:val="clear" w:color="auto" w:fill="E7E6E6"/>
          </w:tcPr>
          <w:bookmarkEnd w:id="38"/>
          <w:p w14:paraId="241A5D83" w14:textId="77777777" w:rsidR="00475551" w:rsidRPr="00B42DAB" w:rsidRDefault="00475551" w:rsidP="00475551">
            <w:pPr>
              <w:jc w:val="center"/>
              <w:rPr>
                <w:b/>
                <w:color w:val="000000" w:themeColor="text1"/>
                <w:sz w:val="20"/>
                <w:szCs w:val="24"/>
                <w:lang w:val="pl-PL"/>
              </w:rPr>
            </w:pPr>
            <w:r w:rsidRPr="00B42DAB">
              <w:rPr>
                <w:b/>
                <w:color w:val="000000" w:themeColor="text1"/>
                <w:sz w:val="20"/>
                <w:szCs w:val="24"/>
                <w:lang w:val="pl-PL"/>
              </w:rPr>
              <w:t>Lp.</w:t>
            </w:r>
          </w:p>
        </w:tc>
        <w:tc>
          <w:tcPr>
            <w:tcW w:w="2126" w:type="dxa"/>
            <w:shd w:val="clear" w:color="auto" w:fill="E7E6E6"/>
          </w:tcPr>
          <w:p w14:paraId="228231D9" w14:textId="77777777" w:rsidR="00475551" w:rsidRPr="00B42DAB" w:rsidRDefault="00475551" w:rsidP="00475551">
            <w:pPr>
              <w:rPr>
                <w:b/>
                <w:color w:val="000000" w:themeColor="text1"/>
                <w:sz w:val="20"/>
                <w:szCs w:val="24"/>
                <w:lang w:val="pl-PL"/>
              </w:rPr>
            </w:pPr>
            <w:r w:rsidRPr="00B42DAB">
              <w:rPr>
                <w:b/>
                <w:color w:val="000000" w:themeColor="text1"/>
                <w:sz w:val="20"/>
                <w:szCs w:val="24"/>
                <w:lang w:val="pl-PL"/>
              </w:rPr>
              <w:t>Obszar</w:t>
            </w:r>
          </w:p>
        </w:tc>
        <w:tc>
          <w:tcPr>
            <w:tcW w:w="6521" w:type="dxa"/>
            <w:shd w:val="clear" w:color="auto" w:fill="E7E6E6"/>
          </w:tcPr>
          <w:p w14:paraId="77BF21B4" w14:textId="77777777" w:rsidR="00475551" w:rsidRPr="00B42DAB" w:rsidRDefault="00475551" w:rsidP="00475551">
            <w:pPr>
              <w:jc w:val="center"/>
              <w:rPr>
                <w:b/>
                <w:color w:val="000000" w:themeColor="text1"/>
                <w:sz w:val="20"/>
                <w:lang w:val="pl-PL"/>
              </w:rPr>
            </w:pPr>
            <w:r w:rsidRPr="00B42DAB">
              <w:rPr>
                <w:b/>
                <w:color w:val="000000" w:themeColor="text1"/>
                <w:sz w:val="20"/>
                <w:lang w:val="pl-PL"/>
              </w:rPr>
              <w:t>Założenie technologiczne</w:t>
            </w:r>
          </w:p>
        </w:tc>
      </w:tr>
      <w:tr w:rsidR="00475551" w:rsidRPr="00B42DAB" w14:paraId="5CFB1A04" w14:textId="77777777" w:rsidTr="00475551">
        <w:tc>
          <w:tcPr>
            <w:tcW w:w="567" w:type="dxa"/>
          </w:tcPr>
          <w:p w14:paraId="24EACF8A" w14:textId="77777777" w:rsidR="00475551" w:rsidRPr="00B42DAB" w:rsidRDefault="00475551" w:rsidP="007A4C49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color w:val="000000" w:themeColor="text1"/>
                <w:sz w:val="20"/>
              </w:rPr>
            </w:pPr>
          </w:p>
        </w:tc>
        <w:tc>
          <w:tcPr>
            <w:tcW w:w="2126" w:type="dxa"/>
          </w:tcPr>
          <w:p w14:paraId="5F28AAF0" w14:textId="77777777" w:rsidR="00475551" w:rsidRPr="00B42DAB" w:rsidRDefault="00475551" w:rsidP="00475551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Infrastruktura</w:t>
            </w:r>
          </w:p>
        </w:tc>
        <w:tc>
          <w:tcPr>
            <w:tcW w:w="6521" w:type="dxa"/>
          </w:tcPr>
          <w:p w14:paraId="36328FCE" w14:textId="77777777" w:rsidR="00475551" w:rsidRPr="00B42DAB" w:rsidRDefault="00475551" w:rsidP="00475551">
            <w:pPr>
              <w:rPr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color w:val="000000" w:themeColor="text1"/>
                <w:sz w:val="20"/>
                <w:lang w:val="pl-PL" w:eastAsia="pl-PL"/>
              </w:rPr>
              <w:t xml:space="preserve">Niezawodność na poziomie nie mniejszym jak 99,95 w skali roku nie wliczając zaplanowanych prac utrzymaniowych </w:t>
            </w:r>
          </w:p>
          <w:p w14:paraId="4CC3AAC6" w14:textId="77777777" w:rsidR="00475551" w:rsidRPr="00B42DAB" w:rsidRDefault="00475551" w:rsidP="00475551">
            <w:pPr>
              <w:rPr>
                <w:color w:val="000000" w:themeColor="text1"/>
                <w:sz w:val="20"/>
                <w:lang w:val="en-GB" w:eastAsia="pl-PL"/>
              </w:rPr>
            </w:pPr>
            <w:r w:rsidRPr="00B42DAB">
              <w:rPr>
                <w:color w:val="000000" w:themeColor="text1"/>
                <w:sz w:val="20"/>
                <w:lang w:val="en-GB" w:eastAsia="pl-PL"/>
              </w:rPr>
              <w:t>Pełna redundancja systemów front-end, back-end</w:t>
            </w:r>
          </w:p>
          <w:p w14:paraId="097B5F13" w14:textId="77777777" w:rsidR="00475551" w:rsidRPr="00B42DAB" w:rsidRDefault="00475551" w:rsidP="00475551">
            <w:pPr>
              <w:rPr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color w:val="000000" w:themeColor="text1"/>
                <w:sz w:val="20"/>
                <w:lang w:val="pl-PL" w:eastAsia="pl-PL"/>
              </w:rPr>
              <w:t>Zastosowanie maszyn wirtualnych</w:t>
            </w:r>
          </w:p>
        </w:tc>
      </w:tr>
      <w:tr w:rsidR="00475551" w:rsidRPr="003C4D9D" w14:paraId="4BBDEEA7" w14:textId="77777777" w:rsidTr="00475551">
        <w:tc>
          <w:tcPr>
            <w:tcW w:w="567" w:type="dxa"/>
          </w:tcPr>
          <w:p w14:paraId="2821FB8C" w14:textId="77777777" w:rsidR="00475551" w:rsidRPr="00B42DAB" w:rsidRDefault="00475551" w:rsidP="007A4C49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color w:val="000000" w:themeColor="text1"/>
                <w:sz w:val="20"/>
              </w:rPr>
            </w:pPr>
          </w:p>
        </w:tc>
        <w:tc>
          <w:tcPr>
            <w:tcW w:w="2126" w:type="dxa"/>
          </w:tcPr>
          <w:p w14:paraId="3ABBF982" w14:textId="77777777" w:rsidR="00475551" w:rsidRPr="00B42DAB" w:rsidRDefault="00475551" w:rsidP="00475551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Sieć i bezpieczeństwo</w:t>
            </w:r>
          </w:p>
        </w:tc>
        <w:tc>
          <w:tcPr>
            <w:tcW w:w="6521" w:type="dxa"/>
          </w:tcPr>
          <w:p w14:paraId="585FCD49" w14:textId="77777777" w:rsidR="00475551" w:rsidRPr="00B42DAB" w:rsidRDefault="00475551" w:rsidP="00475551">
            <w:pPr>
              <w:rPr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color w:val="000000" w:themeColor="text1"/>
                <w:sz w:val="20"/>
                <w:lang w:val="pl-PL" w:eastAsia="pl-PL"/>
              </w:rPr>
              <w:t>Dane szyfrowane TLS 1.2+</w:t>
            </w:r>
          </w:p>
          <w:p w14:paraId="6E535A49" w14:textId="77777777" w:rsidR="00475551" w:rsidRPr="00B42DAB" w:rsidRDefault="00475551" w:rsidP="00475551">
            <w:pPr>
              <w:rPr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color w:val="000000" w:themeColor="text1"/>
                <w:sz w:val="20"/>
                <w:lang w:val="pl-PL" w:eastAsia="pl-PL"/>
              </w:rPr>
              <w:t xml:space="preserve">Zastosowanie IPsec gdzie potrzeba </w:t>
            </w:r>
          </w:p>
          <w:p w14:paraId="0EBB8A86" w14:textId="77777777" w:rsidR="00475551" w:rsidRPr="00B42DAB" w:rsidRDefault="00475551" w:rsidP="00475551">
            <w:pPr>
              <w:rPr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color w:val="000000" w:themeColor="text1"/>
                <w:sz w:val="20"/>
                <w:lang w:val="pl-PL" w:eastAsia="pl-PL"/>
              </w:rPr>
              <w:t>Pełna separacja środowisk prod, pre-prod, dev</w:t>
            </w:r>
          </w:p>
        </w:tc>
      </w:tr>
      <w:tr w:rsidR="00475551" w:rsidRPr="00B42DAB" w14:paraId="06490B7F" w14:textId="77777777" w:rsidTr="00475551">
        <w:tc>
          <w:tcPr>
            <w:tcW w:w="567" w:type="dxa"/>
          </w:tcPr>
          <w:p w14:paraId="50794A71" w14:textId="77777777" w:rsidR="00475551" w:rsidRPr="00B42DAB" w:rsidRDefault="00475551" w:rsidP="007A4C49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color w:val="000000" w:themeColor="text1"/>
                <w:sz w:val="20"/>
              </w:rPr>
            </w:pPr>
          </w:p>
        </w:tc>
        <w:tc>
          <w:tcPr>
            <w:tcW w:w="2126" w:type="dxa"/>
          </w:tcPr>
          <w:p w14:paraId="5829BFB8" w14:textId="77777777" w:rsidR="00475551" w:rsidRPr="00B42DAB" w:rsidRDefault="00475551" w:rsidP="00475551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Standardy wymiany danych</w:t>
            </w:r>
          </w:p>
        </w:tc>
        <w:tc>
          <w:tcPr>
            <w:tcW w:w="6521" w:type="dxa"/>
          </w:tcPr>
          <w:p w14:paraId="54ACDA8C" w14:textId="77777777" w:rsidR="00475551" w:rsidRPr="00B42DAB" w:rsidRDefault="00475551" w:rsidP="00475551">
            <w:pPr>
              <w:rPr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color w:val="000000" w:themeColor="text1"/>
                <w:sz w:val="20"/>
                <w:lang w:val="pl-PL" w:eastAsia="pl-PL"/>
              </w:rPr>
              <w:t>REST API, SFTP</w:t>
            </w:r>
          </w:p>
        </w:tc>
      </w:tr>
      <w:tr w:rsidR="00475551" w:rsidRPr="00B42DAB" w14:paraId="43BAA373" w14:textId="77777777" w:rsidTr="00475551">
        <w:tc>
          <w:tcPr>
            <w:tcW w:w="567" w:type="dxa"/>
          </w:tcPr>
          <w:p w14:paraId="3B4ACA6C" w14:textId="77777777" w:rsidR="00475551" w:rsidRPr="00B42DAB" w:rsidRDefault="00475551" w:rsidP="007A4C49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color w:val="000000" w:themeColor="text1"/>
                <w:sz w:val="20"/>
              </w:rPr>
            </w:pPr>
          </w:p>
        </w:tc>
        <w:tc>
          <w:tcPr>
            <w:tcW w:w="2126" w:type="dxa"/>
          </w:tcPr>
          <w:p w14:paraId="3F446F6B" w14:textId="77777777" w:rsidR="00475551" w:rsidRPr="00B42DAB" w:rsidRDefault="00475551" w:rsidP="00475551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Systemy operacyjne serwerowe</w:t>
            </w:r>
          </w:p>
        </w:tc>
        <w:tc>
          <w:tcPr>
            <w:tcW w:w="6521" w:type="dxa"/>
          </w:tcPr>
          <w:p w14:paraId="3F734213" w14:textId="77777777" w:rsidR="00475551" w:rsidRPr="00B42DAB" w:rsidRDefault="00475551" w:rsidP="00475551">
            <w:pPr>
              <w:rPr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color w:val="000000" w:themeColor="text1"/>
                <w:sz w:val="20"/>
                <w:lang w:val="pl-PL" w:eastAsia="pl-PL"/>
              </w:rPr>
              <w:t>RedHat, Windows 10, CentOS</w:t>
            </w:r>
          </w:p>
        </w:tc>
      </w:tr>
      <w:tr w:rsidR="00475551" w:rsidRPr="00B42DAB" w14:paraId="18137611" w14:textId="77777777" w:rsidTr="00475551">
        <w:tc>
          <w:tcPr>
            <w:tcW w:w="567" w:type="dxa"/>
          </w:tcPr>
          <w:p w14:paraId="6A1D56BB" w14:textId="77777777" w:rsidR="00475551" w:rsidRPr="00B42DAB" w:rsidRDefault="00475551" w:rsidP="007A4C49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color w:val="000000" w:themeColor="text1"/>
                <w:sz w:val="20"/>
              </w:rPr>
            </w:pPr>
          </w:p>
        </w:tc>
        <w:tc>
          <w:tcPr>
            <w:tcW w:w="2126" w:type="dxa"/>
          </w:tcPr>
          <w:p w14:paraId="0295299E" w14:textId="77777777" w:rsidR="00475551" w:rsidRPr="00B42DAB" w:rsidRDefault="00475551" w:rsidP="00475551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Bazy danych</w:t>
            </w:r>
          </w:p>
        </w:tc>
        <w:tc>
          <w:tcPr>
            <w:tcW w:w="6521" w:type="dxa"/>
          </w:tcPr>
          <w:p w14:paraId="2F6A322B" w14:textId="77777777" w:rsidR="00475551" w:rsidRPr="00B42DAB" w:rsidRDefault="00475551" w:rsidP="00475551">
            <w:pPr>
              <w:rPr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color w:val="000000" w:themeColor="text1"/>
                <w:sz w:val="20"/>
                <w:lang w:val="pl-PL" w:eastAsia="pl-PL"/>
              </w:rPr>
              <w:t>Oracle, Postgress</w:t>
            </w:r>
          </w:p>
        </w:tc>
      </w:tr>
      <w:tr w:rsidR="00475551" w:rsidRPr="00B42DAB" w14:paraId="3FC4973D" w14:textId="77777777" w:rsidTr="00475551">
        <w:tc>
          <w:tcPr>
            <w:tcW w:w="567" w:type="dxa"/>
          </w:tcPr>
          <w:p w14:paraId="3DA51782" w14:textId="77777777" w:rsidR="00475551" w:rsidRPr="00B42DAB" w:rsidRDefault="00475551" w:rsidP="007A4C49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color w:val="000000" w:themeColor="text1"/>
                <w:sz w:val="20"/>
              </w:rPr>
            </w:pPr>
          </w:p>
        </w:tc>
        <w:tc>
          <w:tcPr>
            <w:tcW w:w="2126" w:type="dxa"/>
          </w:tcPr>
          <w:p w14:paraId="0183ABF3" w14:textId="77777777" w:rsidR="00475551" w:rsidRPr="00B42DAB" w:rsidRDefault="00475551" w:rsidP="00475551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Serwery aplikacji</w:t>
            </w:r>
          </w:p>
        </w:tc>
        <w:tc>
          <w:tcPr>
            <w:tcW w:w="6521" w:type="dxa"/>
          </w:tcPr>
          <w:p w14:paraId="336834F6" w14:textId="77777777" w:rsidR="00475551" w:rsidRPr="00B42DAB" w:rsidRDefault="00475551" w:rsidP="00475551">
            <w:pPr>
              <w:rPr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color w:val="000000" w:themeColor="text1"/>
                <w:sz w:val="20"/>
                <w:lang w:val="pl-PL" w:eastAsia="pl-PL"/>
              </w:rPr>
              <w:t>Tomcat</w:t>
            </w:r>
          </w:p>
        </w:tc>
      </w:tr>
      <w:tr w:rsidR="00475551" w:rsidRPr="00B42DAB" w14:paraId="55820D7B" w14:textId="77777777" w:rsidTr="00475551">
        <w:tc>
          <w:tcPr>
            <w:tcW w:w="567" w:type="dxa"/>
          </w:tcPr>
          <w:p w14:paraId="73EAC447" w14:textId="77777777" w:rsidR="00475551" w:rsidRPr="00B42DAB" w:rsidRDefault="00475551" w:rsidP="007A4C49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color w:val="000000" w:themeColor="text1"/>
                <w:sz w:val="20"/>
              </w:rPr>
            </w:pPr>
          </w:p>
        </w:tc>
        <w:tc>
          <w:tcPr>
            <w:tcW w:w="2126" w:type="dxa"/>
          </w:tcPr>
          <w:p w14:paraId="1078DA79" w14:textId="77777777" w:rsidR="00475551" w:rsidRPr="00B42DAB" w:rsidRDefault="00475551" w:rsidP="00475551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Portale</w:t>
            </w:r>
          </w:p>
        </w:tc>
        <w:tc>
          <w:tcPr>
            <w:tcW w:w="6521" w:type="dxa"/>
          </w:tcPr>
          <w:p w14:paraId="0761FF0B" w14:textId="136A2D50" w:rsidR="00475551" w:rsidRPr="00B42DAB" w:rsidRDefault="00EC40D4" w:rsidP="00475551">
            <w:pPr>
              <w:jc w:val="center"/>
              <w:rPr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color w:val="000000" w:themeColor="text1"/>
                <w:sz w:val="20"/>
                <w:lang w:val="pl-PL" w:eastAsia="pl-PL"/>
              </w:rPr>
              <w:t>-</w:t>
            </w:r>
          </w:p>
        </w:tc>
      </w:tr>
      <w:tr w:rsidR="00475551" w:rsidRPr="00B42DAB" w14:paraId="40471552" w14:textId="77777777" w:rsidTr="00475551">
        <w:tc>
          <w:tcPr>
            <w:tcW w:w="567" w:type="dxa"/>
          </w:tcPr>
          <w:p w14:paraId="794C0245" w14:textId="77777777" w:rsidR="00475551" w:rsidRPr="00B42DAB" w:rsidRDefault="00475551" w:rsidP="007A4C49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color w:val="000000" w:themeColor="text1"/>
                <w:sz w:val="20"/>
              </w:rPr>
            </w:pPr>
          </w:p>
        </w:tc>
        <w:tc>
          <w:tcPr>
            <w:tcW w:w="2126" w:type="dxa"/>
          </w:tcPr>
          <w:p w14:paraId="7400020E" w14:textId="77777777" w:rsidR="00475551" w:rsidRPr="00B42DAB" w:rsidRDefault="00475551" w:rsidP="00475551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rFonts w:cs="Arial"/>
                <w:color w:val="000000" w:themeColor="text1"/>
                <w:sz w:val="20"/>
                <w:lang w:val="pl-PL" w:eastAsia="pl-PL"/>
              </w:rPr>
              <w:t>Inne</w:t>
            </w:r>
          </w:p>
        </w:tc>
        <w:tc>
          <w:tcPr>
            <w:tcW w:w="6521" w:type="dxa"/>
          </w:tcPr>
          <w:p w14:paraId="3F5BCFFE" w14:textId="6B5900B2" w:rsidR="00475551" w:rsidRPr="00B42DAB" w:rsidRDefault="00EC40D4" w:rsidP="00475551">
            <w:pPr>
              <w:jc w:val="center"/>
              <w:rPr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color w:val="000000" w:themeColor="text1"/>
                <w:sz w:val="20"/>
                <w:lang w:val="pl-PL" w:eastAsia="pl-PL"/>
              </w:rPr>
              <w:t>-</w:t>
            </w:r>
          </w:p>
        </w:tc>
      </w:tr>
    </w:tbl>
    <w:p w14:paraId="7C1ACA94" w14:textId="2999B094" w:rsidR="007C52A8" w:rsidRPr="00B42DAB" w:rsidRDefault="007C52A8" w:rsidP="007573B2">
      <w:pPr>
        <w:ind w:left="851" w:firstLine="66"/>
        <w:jc w:val="both"/>
        <w:rPr>
          <w:rFonts w:cs="Arial"/>
          <w:color w:val="000000" w:themeColor="text1"/>
          <w:sz w:val="22"/>
          <w:szCs w:val="24"/>
          <w:lang w:val="pl-PL" w:eastAsia="pl-PL"/>
        </w:rPr>
      </w:pPr>
    </w:p>
    <w:p w14:paraId="0817EC98" w14:textId="18DC39FE" w:rsidR="00475551" w:rsidRPr="00B42DAB" w:rsidRDefault="00475551" w:rsidP="007573B2">
      <w:pPr>
        <w:ind w:left="851" w:firstLine="66"/>
        <w:jc w:val="both"/>
        <w:rPr>
          <w:rFonts w:cs="Arial"/>
          <w:color w:val="000000" w:themeColor="text1"/>
          <w:sz w:val="22"/>
          <w:szCs w:val="24"/>
          <w:lang w:val="pl-PL" w:eastAsia="pl-PL"/>
        </w:rPr>
      </w:pPr>
    </w:p>
    <w:p w14:paraId="53A996A5" w14:textId="2C051BD3" w:rsidR="00475551" w:rsidRPr="00B42DAB" w:rsidRDefault="00475551" w:rsidP="007573B2">
      <w:pPr>
        <w:ind w:left="851" w:firstLine="66"/>
        <w:jc w:val="both"/>
        <w:rPr>
          <w:rFonts w:cs="Arial"/>
          <w:color w:val="000000" w:themeColor="text1"/>
          <w:sz w:val="22"/>
          <w:szCs w:val="24"/>
          <w:lang w:val="pl-PL" w:eastAsia="pl-PL"/>
        </w:rPr>
      </w:pPr>
    </w:p>
    <w:p w14:paraId="5B0925FF" w14:textId="09039842" w:rsidR="00475551" w:rsidRPr="00B42DAB" w:rsidRDefault="00475551" w:rsidP="007573B2">
      <w:pPr>
        <w:ind w:left="851" w:firstLine="66"/>
        <w:jc w:val="both"/>
        <w:rPr>
          <w:rFonts w:cs="Arial"/>
          <w:color w:val="000000" w:themeColor="text1"/>
          <w:sz w:val="22"/>
          <w:szCs w:val="24"/>
          <w:lang w:val="pl-PL" w:eastAsia="pl-PL"/>
        </w:rPr>
      </w:pPr>
    </w:p>
    <w:p w14:paraId="69F4CFAD" w14:textId="6FD0066C" w:rsidR="00475551" w:rsidRPr="00B42DAB" w:rsidRDefault="00475551" w:rsidP="007573B2">
      <w:pPr>
        <w:ind w:left="851" w:firstLine="66"/>
        <w:jc w:val="both"/>
        <w:rPr>
          <w:rFonts w:cs="Arial"/>
          <w:color w:val="000000" w:themeColor="text1"/>
          <w:sz w:val="22"/>
          <w:szCs w:val="24"/>
          <w:lang w:val="pl-PL" w:eastAsia="pl-PL"/>
        </w:rPr>
      </w:pPr>
    </w:p>
    <w:p w14:paraId="1A9350A0" w14:textId="2088D97A" w:rsidR="00475551" w:rsidRPr="00B42DAB" w:rsidRDefault="00475551" w:rsidP="007573B2">
      <w:pPr>
        <w:ind w:left="851" w:firstLine="66"/>
        <w:jc w:val="both"/>
        <w:rPr>
          <w:rFonts w:cs="Arial"/>
          <w:color w:val="000000" w:themeColor="text1"/>
          <w:sz w:val="22"/>
          <w:szCs w:val="24"/>
          <w:lang w:val="pl-PL" w:eastAsia="pl-PL"/>
        </w:rPr>
      </w:pPr>
    </w:p>
    <w:p w14:paraId="3D0BDE82" w14:textId="0B63FC1E" w:rsidR="00475551" w:rsidRPr="00B42DAB" w:rsidRDefault="00475551" w:rsidP="007573B2">
      <w:pPr>
        <w:ind w:left="851" w:firstLine="66"/>
        <w:jc w:val="both"/>
        <w:rPr>
          <w:rFonts w:cs="Arial"/>
          <w:color w:val="000000" w:themeColor="text1"/>
          <w:sz w:val="22"/>
          <w:szCs w:val="24"/>
          <w:lang w:val="pl-PL" w:eastAsia="pl-PL"/>
        </w:rPr>
      </w:pPr>
    </w:p>
    <w:p w14:paraId="15CBCB0A" w14:textId="77777777" w:rsidR="00475551" w:rsidRPr="00B42DAB" w:rsidRDefault="00475551" w:rsidP="007573B2">
      <w:pPr>
        <w:ind w:left="851" w:firstLine="66"/>
        <w:jc w:val="both"/>
        <w:rPr>
          <w:rFonts w:cs="Arial"/>
          <w:color w:val="000000" w:themeColor="text1"/>
          <w:sz w:val="22"/>
          <w:szCs w:val="24"/>
          <w:lang w:val="pl-PL" w:eastAsia="pl-PL"/>
        </w:rPr>
      </w:pPr>
    </w:p>
    <w:p w14:paraId="6FFE605B" w14:textId="5A7D8B33" w:rsidR="007573B2" w:rsidRPr="00B42DAB" w:rsidRDefault="007573B2" w:rsidP="007573B2">
      <w:pPr>
        <w:pStyle w:val="Tekstpodstawowy2"/>
        <w:rPr>
          <w:color w:val="000000" w:themeColor="text1"/>
          <w:lang w:val="pl-PL" w:eastAsia="pl-PL"/>
        </w:rPr>
      </w:pPr>
    </w:p>
    <w:p w14:paraId="1D520C21" w14:textId="77777777" w:rsidR="004E7971" w:rsidRPr="00B42DAB" w:rsidRDefault="004E7971" w:rsidP="007573B2">
      <w:pPr>
        <w:pStyle w:val="Tekstpodstawowy2"/>
        <w:rPr>
          <w:color w:val="000000" w:themeColor="text1"/>
          <w:lang w:val="pl-PL" w:eastAsia="pl-PL"/>
        </w:rPr>
      </w:pPr>
    </w:p>
    <w:p w14:paraId="1E945E24" w14:textId="77777777" w:rsidR="004E7971" w:rsidRPr="00B42DAB" w:rsidRDefault="004E7971" w:rsidP="004E7971">
      <w:pPr>
        <w:pStyle w:val="Nagwek2"/>
        <w:keepNext/>
        <w:numPr>
          <w:ilvl w:val="0"/>
          <w:numId w:val="0"/>
        </w:numPr>
        <w:ind w:left="792"/>
        <w:rPr>
          <w:b w:val="0"/>
          <w:color w:val="000000" w:themeColor="text1"/>
          <w:sz w:val="20"/>
          <w:szCs w:val="20"/>
          <w:lang w:val="pl-PL" w:eastAsia="pl-PL"/>
        </w:rPr>
      </w:pPr>
      <w:bookmarkStart w:id="39" w:name="_Hlk508868684"/>
    </w:p>
    <w:p w14:paraId="51C075DF" w14:textId="77777777" w:rsidR="004E7971" w:rsidRPr="00B42DAB" w:rsidRDefault="004E7971" w:rsidP="004E7971">
      <w:pPr>
        <w:pStyle w:val="Nagwek2"/>
        <w:keepNext/>
        <w:numPr>
          <w:ilvl w:val="0"/>
          <w:numId w:val="0"/>
        </w:numPr>
        <w:ind w:left="792"/>
        <w:rPr>
          <w:b w:val="0"/>
          <w:color w:val="000000" w:themeColor="text1"/>
          <w:sz w:val="20"/>
          <w:szCs w:val="20"/>
          <w:lang w:val="pl-PL" w:eastAsia="pl-PL"/>
        </w:rPr>
      </w:pPr>
    </w:p>
    <w:p w14:paraId="6E17A542" w14:textId="77777777" w:rsidR="004E7971" w:rsidRPr="00B42DAB" w:rsidRDefault="004E7971" w:rsidP="004E7971">
      <w:pPr>
        <w:pStyle w:val="Nagwek2"/>
        <w:keepNext/>
        <w:numPr>
          <w:ilvl w:val="0"/>
          <w:numId w:val="0"/>
        </w:numPr>
        <w:ind w:left="792"/>
        <w:rPr>
          <w:b w:val="0"/>
          <w:color w:val="000000" w:themeColor="text1"/>
          <w:sz w:val="20"/>
          <w:szCs w:val="20"/>
          <w:lang w:val="pl-PL" w:eastAsia="pl-PL"/>
        </w:rPr>
      </w:pPr>
    </w:p>
    <w:p w14:paraId="4403E118" w14:textId="77777777" w:rsidR="004E7971" w:rsidRPr="00B42DAB" w:rsidRDefault="004E7971" w:rsidP="004E7971">
      <w:pPr>
        <w:pStyle w:val="Nagwek2"/>
        <w:keepNext/>
        <w:numPr>
          <w:ilvl w:val="0"/>
          <w:numId w:val="0"/>
        </w:numPr>
        <w:ind w:left="792"/>
        <w:rPr>
          <w:b w:val="0"/>
          <w:color w:val="000000" w:themeColor="text1"/>
          <w:sz w:val="20"/>
          <w:szCs w:val="20"/>
          <w:lang w:val="pl-PL" w:eastAsia="pl-PL"/>
        </w:rPr>
      </w:pPr>
    </w:p>
    <w:p w14:paraId="3F1D264D" w14:textId="0EDCB477" w:rsidR="007573B2" w:rsidRPr="00B42DAB" w:rsidRDefault="007573B2" w:rsidP="005D23CD">
      <w:pPr>
        <w:pStyle w:val="Nagwek2"/>
        <w:keepNext/>
        <w:ind w:left="858"/>
        <w:rPr>
          <w:b w:val="0"/>
          <w:color w:val="000000" w:themeColor="text1"/>
          <w:sz w:val="20"/>
          <w:szCs w:val="20"/>
          <w:lang w:val="pl-PL" w:eastAsia="pl-PL"/>
        </w:rPr>
      </w:pPr>
      <w:r w:rsidRPr="00B42DAB">
        <w:rPr>
          <w:color w:val="000000" w:themeColor="text1"/>
          <w:lang w:val="pl-PL" w:eastAsia="pl-PL"/>
        </w:rPr>
        <w:t>Opis zasobów danych przetwarzanych w planowanym rozwiązaniu</w:t>
      </w:r>
      <w:bookmarkEnd w:id="39"/>
      <w:r w:rsidR="00E01872" w:rsidRPr="00B42DAB">
        <w:rPr>
          <w:color w:val="000000" w:themeColor="text1"/>
          <w:lang w:val="pl-PL" w:eastAsia="pl-PL"/>
        </w:rPr>
        <w:t xml:space="preserve"> </w:t>
      </w:r>
    </w:p>
    <w:p w14:paraId="5C5326A5" w14:textId="77777777" w:rsidR="007573B2" w:rsidRPr="00B42DAB" w:rsidRDefault="007573B2" w:rsidP="004E7971">
      <w:pPr>
        <w:spacing w:before="120"/>
        <w:jc w:val="both"/>
        <w:rPr>
          <w:color w:val="000000" w:themeColor="text1"/>
          <w:sz w:val="22"/>
          <w:szCs w:val="22"/>
          <w:lang w:val="pl-PL"/>
        </w:rPr>
      </w:pPr>
      <w:r w:rsidRPr="00B42DAB">
        <w:rPr>
          <w:color w:val="000000" w:themeColor="text1"/>
          <w:sz w:val="22"/>
          <w:szCs w:val="22"/>
          <w:lang w:val="pl-PL"/>
        </w:rPr>
        <w:t>Czy nowy system będzie tworzył zasoby danych o charakterze rejestru publicznego?</w:t>
      </w:r>
    </w:p>
    <w:p w14:paraId="7559F5B0" w14:textId="4FED717B" w:rsidR="004A0BB2" w:rsidRPr="00B42DAB" w:rsidRDefault="004A0BB2" w:rsidP="004E7971">
      <w:pPr>
        <w:spacing w:before="120" w:after="120"/>
        <w:jc w:val="both"/>
        <w:rPr>
          <w:rFonts w:eastAsiaTheme="minorHAnsi"/>
          <w:color w:val="000000" w:themeColor="text1"/>
          <w:sz w:val="22"/>
          <w:szCs w:val="22"/>
          <w:lang w:val="pl-PL" w:eastAsia="pl-PL"/>
        </w:rPr>
      </w:pPr>
      <w:r w:rsidRPr="00B42DAB">
        <w:rPr>
          <w:rFonts w:eastAsiaTheme="minorHAnsi"/>
          <w:color w:val="000000" w:themeColor="text1"/>
          <w:sz w:val="22"/>
          <w:szCs w:val="22"/>
          <w:lang w:val="pl-PL" w:eastAsia="pl-PL"/>
        </w:rPr>
        <w:t>TAK/</w:t>
      </w:r>
      <w:r w:rsidRPr="00B42DAB">
        <w:rPr>
          <w:rFonts w:eastAsiaTheme="minorHAnsi"/>
          <w:strike/>
          <w:color w:val="000000" w:themeColor="text1"/>
          <w:sz w:val="22"/>
          <w:szCs w:val="22"/>
          <w:lang w:val="pl-PL" w:eastAsia="pl-PL"/>
        </w:rPr>
        <w:t>NIE</w:t>
      </w:r>
      <w:r w:rsidRPr="00B42DAB">
        <w:rPr>
          <w:rFonts w:eastAsiaTheme="minorHAnsi"/>
          <w:color w:val="000000" w:themeColor="text1"/>
          <w:sz w:val="22"/>
          <w:szCs w:val="22"/>
          <w:lang w:val="pl-PL" w:eastAsia="pl-PL"/>
        </w:rPr>
        <w:t xml:space="preserve"> </w:t>
      </w:r>
      <w:r w:rsidRPr="00B42DAB">
        <w:rPr>
          <w:rStyle w:val="Odwoanieprzypisudolnego"/>
          <w:rFonts w:eastAsiaTheme="minorHAnsi"/>
          <w:color w:val="000000" w:themeColor="text1"/>
          <w:sz w:val="22"/>
          <w:szCs w:val="22"/>
          <w:lang w:val="pl-PL" w:eastAsia="pl-PL"/>
        </w:rPr>
        <w:footnoteReference w:id="4"/>
      </w:r>
    </w:p>
    <w:p w14:paraId="077DB257" w14:textId="77777777" w:rsidR="004E7971" w:rsidRPr="00B42DAB" w:rsidRDefault="004E7971" w:rsidP="004E7971">
      <w:pPr>
        <w:pStyle w:val="Tekstpodstawowy2"/>
        <w:ind w:left="0"/>
        <w:jc w:val="both"/>
        <w:rPr>
          <w:color w:val="000000" w:themeColor="text1"/>
          <w:sz w:val="20"/>
          <w:szCs w:val="20"/>
          <w:lang w:val="pl-PL" w:eastAsia="pl-PL"/>
        </w:rPr>
      </w:pPr>
    </w:p>
    <w:tbl>
      <w:tblPr>
        <w:tblW w:w="939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1"/>
        <w:gridCol w:w="2305"/>
        <w:gridCol w:w="6466"/>
      </w:tblGrid>
      <w:tr w:rsidR="00475551" w:rsidRPr="00B42DAB" w14:paraId="2A7BD9A9" w14:textId="77777777" w:rsidTr="00475551">
        <w:trPr>
          <w:trHeight w:val="476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7D729E85" w14:textId="77777777" w:rsidR="00475551" w:rsidRPr="00B42DAB" w:rsidRDefault="00475551" w:rsidP="008F29F1">
            <w:pPr>
              <w:spacing w:line="256" w:lineRule="auto"/>
              <w:jc w:val="center"/>
              <w:rPr>
                <w:b/>
                <w:color w:val="000000" w:themeColor="text1"/>
                <w:sz w:val="20"/>
                <w:szCs w:val="24"/>
                <w:lang w:val="pl-PL"/>
              </w:rPr>
            </w:pPr>
            <w:r w:rsidRPr="00B42DAB">
              <w:rPr>
                <w:b/>
                <w:color w:val="000000" w:themeColor="text1"/>
                <w:sz w:val="20"/>
                <w:szCs w:val="24"/>
                <w:lang w:val="pl-PL"/>
              </w:rPr>
              <w:t>Lp.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31383EF1" w14:textId="77777777" w:rsidR="00475551" w:rsidRPr="00B42DAB" w:rsidRDefault="00475551" w:rsidP="008F29F1">
            <w:pPr>
              <w:spacing w:line="256" w:lineRule="auto"/>
              <w:jc w:val="center"/>
              <w:rPr>
                <w:b/>
                <w:color w:val="000000" w:themeColor="text1"/>
                <w:sz w:val="20"/>
                <w:szCs w:val="24"/>
                <w:lang w:val="pl-PL"/>
              </w:rPr>
            </w:pPr>
            <w:r w:rsidRPr="00B42DAB">
              <w:rPr>
                <w:b/>
                <w:color w:val="000000" w:themeColor="text1"/>
                <w:sz w:val="20"/>
                <w:szCs w:val="24"/>
                <w:lang w:val="pl-PL"/>
              </w:rPr>
              <w:t>Tworzony rejestr publiczny</w:t>
            </w:r>
          </w:p>
        </w:tc>
        <w:tc>
          <w:tcPr>
            <w:tcW w:w="6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55D3694F" w14:textId="77777777" w:rsidR="00475551" w:rsidRPr="00B42DAB" w:rsidRDefault="00475551" w:rsidP="008F29F1">
            <w:pPr>
              <w:spacing w:line="256" w:lineRule="auto"/>
              <w:jc w:val="center"/>
              <w:rPr>
                <w:b/>
                <w:color w:val="000000" w:themeColor="text1"/>
                <w:sz w:val="20"/>
                <w:lang w:val="pl-PL"/>
              </w:rPr>
            </w:pPr>
            <w:r w:rsidRPr="00B42DAB">
              <w:rPr>
                <w:b/>
                <w:color w:val="000000" w:themeColor="text1"/>
                <w:sz w:val="20"/>
                <w:lang w:val="pl-PL"/>
              </w:rPr>
              <w:t xml:space="preserve">Opis </w:t>
            </w:r>
          </w:p>
        </w:tc>
      </w:tr>
      <w:tr w:rsidR="00475551" w:rsidRPr="003C4D9D" w14:paraId="75266FA7" w14:textId="77777777" w:rsidTr="00475551">
        <w:trPr>
          <w:trHeight w:val="954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59F9B0" w14:textId="77777777" w:rsidR="00475551" w:rsidRPr="00B42DAB" w:rsidRDefault="00475551" w:rsidP="008F29F1">
            <w:pPr>
              <w:spacing w:line="256" w:lineRule="auto"/>
              <w:jc w:val="both"/>
              <w:rPr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color w:val="000000" w:themeColor="text1"/>
                <w:sz w:val="20"/>
                <w:lang w:val="pl-PL" w:eastAsia="pl-PL"/>
              </w:rPr>
              <w:t>1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CD836" w14:textId="62703086" w:rsidR="00475551" w:rsidRPr="00B42DAB" w:rsidRDefault="00290D0A" w:rsidP="008F29F1">
            <w:pPr>
              <w:spacing w:line="256" w:lineRule="auto"/>
              <w:rPr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color w:val="000000" w:themeColor="text1"/>
                <w:sz w:val="20"/>
                <w:lang w:val="pl-PL" w:eastAsia="pl-PL"/>
              </w:rPr>
              <w:t xml:space="preserve">Ewidencja osób objętych </w:t>
            </w:r>
            <w:r w:rsidR="00475551" w:rsidRPr="00B42DAB">
              <w:rPr>
                <w:color w:val="000000" w:themeColor="text1"/>
                <w:sz w:val="20"/>
                <w:lang w:val="pl-PL" w:eastAsia="pl-PL"/>
              </w:rPr>
              <w:t xml:space="preserve"> kwarantann</w:t>
            </w:r>
            <w:r w:rsidRPr="00B42DAB">
              <w:rPr>
                <w:color w:val="000000" w:themeColor="text1"/>
                <w:sz w:val="20"/>
                <w:lang w:val="pl-PL" w:eastAsia="pl-PL"/>
              </w:rPr>
              <w:t>ą, izolacją, hospitalizowanych</w:t>
            </w:r>
          </w:p>
        </w:tc>
        <w:tc>
          <w:tcPr>
            <w:tcW w:w="6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BCDF2" w14:textId="77777777" w:rsidR="00475551" w:rsidRPr="00B42DAB" w:rsidRDefault="00475551" w:rsidP="008F29F1">
            <w:pPr>
              <w:spacing w:line="256" w:lineRule="auto"/>
              <w:rPr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color w:val="000000" w:themeColor="text1"/>
                <w:sz w:val="20"/>
                <w:lang w:val="pl-PL" w:eastAsia="pl-PL"/>
              </w:rPr>
              <w:t>System EWP udostępnia dane o osobach, na które nałożono obowiązek odbycia kwarantanny albo izolacji w warunkach domowych albo w izolatorium albo przebywających na hospitalizacji szpitalnej</w:t>
            </w:r>
            <w:r w:rsidR="00EC2CF6" w:rsidRPr="00B42DAB">
              <w:rPr>
                <w:color w:val="000000" w:themeColor="text1"/>
                <w:sz w:val="20"/>
                <w:lang w:val="pl-PL" w:eastAsia="pl-PL"/>
              </w:rPr>
              <w:t>.</w:t>
            </w:r>
          </w:p>
          <w:p w14:paraId="178F7273" w14:textId="4BE1FD26" w:rsidR="00EC2CF6" w:rsidRPr="00B42DAB" w:rsidRDefault="00EC2CF6" w:rsidP="008F29F1">
            <w:pPr>
              <w:spacing w:line="256" w:lineRule="auto"/>
              <w:rPr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color w:val="000000" w:themeColor="text1"/>
                <w:sz w:val="20"/>
                <w:lang w:val="pl-PL" w:eastAsia="pl-PL"/>
              </w:rPr>
              <w:t>System zawiera także rejestr relacji</w:t>
            </w:r>
          </w:p>
        </w:tc>
      </w:tr>
      <w:tr w:rsidR="00290D0A" w:rsidRPr="003C4D9D" w14:paraId="6AC53C4C" w14:textId="77777777" w:rsidTr="00475551">
        <w:trPr>
          <w:trHeight w:val="954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A5D5C" w14:textId="1A1F5AF3" w:rsidR="00290D0A" w:rsidRPr="00B42DAB" w:rsidRDefault="00290D0A" w:rsidP="008F29F1">
            <w:pPr>
              <w:spacing w:line="256" w:lineRule="auto"/>
              <w:jc w:val="both"/>
              <w:rPr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color w:val="000000" w:themeColor="text1"/>
                <w:sz w:val="20"/>
                <w:lang w:val="pl-PL" w:eastAsia="pl-PL"/>
              </w:rPr>
              <w:t xml:space="preserve">2. 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C775A" w14:textId="189801C1" w:rsidR="00290D0A" w:rsidRPr="00B42DAB" w:rsidRDefault="00290D0A" w:rsidP="008F29F1">
            <w:pPr>
              <w:spacing w:line="256" w:lineRule="auto"/>
              <w:rPr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color w:val="000000" w:themeColor="text1"/>
                <w:sz w:val="20"/>
                <w:lang w:val="pl-PL" w:eastAsia="pl-PL"/>
              </w:rPr>
              <w:t>Ewidencja zleceń testów</w:t>
            </w:r>
            <w:r w:rsidR="009F5639" w:rsidRPr="00B42DAB">
              <w:rPr>
                <w:color w:val="000000" w:themeColor="text1"/>
                <w:sz w:val="20"/>
                <w:lang w:val="pl-PL" w:eastAsia="pl-PL"/>
              </w:rPr>
              <w:t>, wykonanych testów</w:t>
            </w:r>
            <w:r w:rsidRPr="00B42DAB">
              <w:rPr>
                <w:color w:val="000000" w:themeColor="text1"/>
                <w:sz w:val="20"/>
                <w:lang w:val="pl-PL" w:eastAsia="pl-PL"/>
              </w:rPr>
              <w:t xml:space="preserve"> i ich wyników</w:t>
            </w:r>
          </w:p>
        </w:tc>
        <w:tc>
          <w:tcPr>
            <w:tcW w:w="6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B84DE" w14:textId="4C2C1382" w:rsidR="00290D0A" w:rsidRPr="00B42DAB" w:rsidRDefault="00290D0A" w:rsidP="008F29F1">
            <w:pPr>
              <w:spacing w:line="256" w:lineRule="auto"/>
              <w:rPr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color w:val="000000" w:themeColor="text1"/>
                <w:sz w:val="20"/>
                <w:lang w:val="pl-PL" w:eastAsia="pl-PL"/>
              </w:rPr>
              <w:t>System umożliwia wystawianie, realizacje zleceń oraz udostępnianie wyników testów podmiotom zlecającym oraz osobom, którym wykonano testy</w:t>
            </w:r>
          </w:p>
        </w:tc>
      </w:tr>
      <w:tr w:rsidR="00B42DAB" w:rsidRPr="003C4D9D" w14:paraId="37CF2A06" w14:textId="77777777" w:rsidTr="00475551">
        <w:trPr>
          <w:trHeight w:val="954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5CE70" w14:textId="143EBF98" w:rsidR="00BA3C6E" w:rsidRPr="00B42DAB" w:rsidRDefault="00BA3C6E" w:rsidP="008F29F1">
            <w:pPr>
              <w:spacing w:line="256" w:lineRule="auto"/>
              <w:jc w:val="both"/>
              <w:rPr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color w:val="000000" w:themeColor="text1"/>
                <w:sz w:val="20"/>
                <w:lang w:val="pl-PL" w:eastAsia="pl-PL"/>
              </w:rPr>
              <w:t>3.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D4FFE" w14:textId="305B6A90" w:rsidR="00BA3C6E" w:rsidRPr="00B42DAB" w:rsidRDefault="00BA3C6E" w:rsidP="008F29F1">
            <w:pPr>
              <w:spacing w:line="256" w:lineRule="auto"/>
              <w:rPr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color w:val="000000" w:themeColor="text1"/>
                <w:sz w:val="20"/>
                <w:lang w:val="pl-PL" w:eastAsia="pl-PL"/>
              </w:rPr>
              <w:t xml:space="preserve">Ewidencja medycznych laboratoriów diagnostycznych, wykonujących </w:t>
            </w:r>
            <w:r w:rsidR="009F5639" w:rsidRPr="00B42DAB">
              <w:rPr>
                <w:color w:val="000000" w:themeColor="text1"/>
                <w:sz w:val="20"/>
                <w:lang w:val="pl-PL" w:eastAsia="pl-PL"/>
              </w:rPr>
              <w:t xml:space="preserve">testy </w:t>
            </w:r>
            <w:r w:rsidRPr="00B42DAB">
              <w:rPr>
                <w:color w:val="000000" w:themeColor="text1"/>
                <w:sz w:val="20"/>
                <w:lang w:val="pl-PL" w:eastAsia="pl-PL"/>
              </w:rPr>
              <w:t xml:space="preserve">w kierunku </w:t>
            </w:r>
            <w:r w:rsidR="00EC74E7" w:rsidRPr="00B42DAB">
              <w:rPr>
                <w:color w:val="000000" w:themeColor="text1"/>
                <w:sz w:val="20"/>
                <w:lang w:val="pl-PL" w:eastAsia="pl-PL"/>
              </w:rPr>
              <w:t>SARS-CoV-2</w:t>
            </w:r>
          </w:p>
        </w:tc>
        <w:tc>
          <w:tcPr>
            <w:tcW w:w="6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28AAE" w14:textId="2EADD4E8" w:rsidR="00BA3C6E" w:rsidRPr="00B42DAB" w:rsidRDefault="00BA3C6E" w:rsidP="008F29F1">
            <w:pPr>
              <w:spacing w:line="256" w:lineRule="auto"/>
              <w:rPr>
                <w:color w:val="000000" w:themeColor="text1"/>
                <w:sz w:val="20"/>
                <w:highlight w:val="yellow"/>
                <w:lang w:val="pl-PL" w:eastAsia="pl-PL"/>
              </w:rPr>
            </w:pPr>
            <w:r w:rsidRPr="00B42DAB">
              <w:rPr>
                <w:color w:val="000000" w:themeColor="text1"/>
                <w:sz w:val="20"/>
                <w:lang w:val="pl-PL" w:eastAsia="pl-PL"/>
              </w:rPr>
              <w:t>System udostępnia wykaz laboratori</w:t>
            </w:r>
            <w:r w:rsidR="00FE7F8F" w:rsidRPr="00B42DAB">
              <w:rPr>
                <w:color w:val="000000" w:themeColor="text1"/>
                <w:sz w:val="20"/>
                <w:lang w:val="pl-PL" w:eastAsia="pl-PL"/>
              </w:rPr>
              <w:t>ów</w:t>
            </w:r>
            <w:r w:rsidRPr="00B42DAB">
              <w:rPr>
                <w:color w:val="000000" w:themeColor="text1"/>
                <w:sz w:val="20"/>
                <w:lang w:val="pl-PL" w:eastAsia="pl-PL"/>
              </w:rPr>
              <w:t xml:space="preserve"> diagnostycznych wykonujących badania w kierunku </w:t>
            </w:r>
            <w:r w:rsidR="00A21570" w:rsidRPr="00B42DAB">
              <w:rPr>
                <w:color w:val="000000" w:themeColor="text1"/>
                <w:sz w:val="20"/>
                <w:lang w:val="pl-PL" w:eastAsia="pl-PL"/>
              </w:rPr>
              <w:t>SARS-CoV-2</w:t>
            </w:r>
            <w:r w:rsidRPr="00B42DAB">
              <w:rPr>
                <w:color w:val="000000" w:themeColor="text1"/>
                <w:sz w:val="20"/>
                <w:lang w:val="pl-PL" w:eastAsia="pl-PL"/>
              </w:rPr>
              <w:t xml:space="preserve"> wraz z informacją o wolnych slotach (</w:t>
            </w:r>
            <w:r w:rsidR="00511420" w:rsidRPr="00B42DAB">
              <w:rPr>
                <w:color w:val="000000" w:themeColor="text1"/>
                <w:sz w:val="20"/>
                <w:lang w:val="pl-PL" w:eastAsia="pl-PL"/>
              </w:rPr>
              <w:t xml:space="preserve">informacja </w:t>
            </w:r>
            <w:r w:rsidRPr="00B42DAB">
              <w:rPr>
                <w:color w:val="000000" w:themeColor="text1"/>
                <w:sz w:val="20"/>
                <w:lang w:val="pl-PL" w:eastAsia="pl-PL"/>
              </w:rPr>
              <w:t>o mo</w:t>
            </w:r>
            <w:r w:rsidR="00511420" w:rsidRPr="00B42DAB">
              <w:rPr>
                <w:color w:val="000000" w:themeColor="text1"/>
                <w:sz w:val="20"/>
                <w:lang w:val="pl-PL" w:eastAsia="pl-PL"/>
              </w:rPr>
              <w:t>cach przerobowych laboratorium)</w:t>
            </w:r>
          </w:p>
        </w:tc>
      </w:tr>
      <w:tr w:rsidR="00B42DAB" w:rsidRPr="003C4D9D" w14:paraId="3F4E48FC" w14:textId="77777777" w:rsidTr="00475551">
        <w:trPr>
          <w:trHeight w:val="1432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65D9D" w14:textId="05026770" w:rsidR="00475551" w:rsidRPr="00B42DAB" w:rsidRDefault="00511420" w:rsidP="008F29F1">
            <w:pPr>
              <w:spacing w:line="256" w:lineRule="auto"/>
              <w:jc w:val="both"/>
              <w:rPr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color w:val="000000" w:themeColor="text1"/>
                <w:sz w:val="20"/>
                <w:lang w:val="pl-PL" w:eastAsia="pl-PL"/>
              </w:rPr>
              <w:t>4.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24B4B" w14:textId="33FFCFD9" w:rsidR="00475551" w:rsidRPr="00B42DAB" w:rsidRDefault="00475551" w:rsidP="008F29F1">
            <w:pPr>
              <w:spacing w:line="256" w:lineRule="auto"/>
              <w:rPr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color w:val="000000" w:themeColor="text1"/>
                <w:sz w:val="20"/>
                <w:lang w:val="pl-PL" w:eastAsia="pl-PL"/>
              </w:rPr>
              <w:t xml:space="preserve">Wykaz osób zarejestrowanych przez straż graniczną </w:t>
            </w:r>
          </w:p>
        </w:tc>
        <w:tc>
          <w:tcPr>
            <w:tcW w:w="6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F4E5F" w14:textId="77777777" w:rsidR="00475551" w:rsidRPr="00B42DAB" w:rsidRDefault="00475551" w:rsidP="008F29F1">
            <w:pPr>
              <w:spacing w:line="256" w:lineRule="auto"/>
              <w:rPr>
                <w:color w:val="000000" w:themeColor="text1"/>
                <w:sz w:val="20"/>
                <w:lang w:val="pl-PL" w:eastAsia="pl-PL"/>
              </w:rPr>
            </w:pPr>
            <w:r w:rsidRPr="00B42DAB">
              <w:rPr>
                <w:color w:val="000000" w:themeColor="text1"/>
                <w:sz w:val="20"/>
                <w:lang w:val="pl-PL" w:eastAsia="pl-PL"/>
              </w:rPr>
              <w:t>System rejestruje osoby wjeżdżające na terytorium RP</w:t>
            </w:r>
          </w:p>
        </w:tc>
      </w:tr>
    </w:tbl>
    <w:p w14:paraId="44AC0D9D" w14:textId="33779E40" w:rsidR="0072693A" w:rsidRPr="00B42DAB" w:rsidRDefault="0072693A" w:rsidP="007573B2">
      <w:pPr>
        <w:rPr>
          <w:color w:val="000000" w:themeColor="text1"/>
          <w:lang w:val="pl-PL"/>
        </w:rPr>
      </w:pPr>
    </w:p>
    <w:p w14:paraId="633DBFA4" w14:textId="2C4FE611" w:rsidR="008565B8" w:rsidRPr="00B42DAB" w:rsidRDefault="006142D8" w:rsidP="00475551">
      <w:pPr>
        <w:spacing w:before="120"/>
        <w:jc w:val="both"/>
        <w:rPr>
          <w:color w:val="000000" w:themeColor="text1"/>
          <w:sz w:val="22"/>
          <w:szCs w:val="18"/>
          <w:lang w:val="pl-PL"/>
        </w:rPr>
      </w:pPr>
      <w:r w:rsidRPr="00B42DAB">
        <w:rPr>
          <w:color w:val="000000" w:themeColor="text1"/>
          <w:sz w:val="22"/>
          <w:szCs w:val="18"/>
          <w:lang w:val="pl-PL"/>
        </w:rPr>
        <w:t xml:space="preserve">Czy nowy system będzie przetwarzał (używał, zmieniał) zawartość innych rejestrów publicznych? </w:t>
      </w:r>
    </w:p>
    <w:p w14:paraId="26B281B9" w14:textId="52EDF3A2" w:rsidR="004A0BB2" w:rsidRPr="00B42DAB" w:rsidRDefault="004A0BB2" w:rsidP="00FA2FC1">
      <w:pPr>
        <w:spacing w:before="120" w:after="120"/>
        <w:jc w:val="both"/>
        <w:rPr>
          <w:color w:val="000000" w:themeColor="text1"/>
          <w:sz w:val="22"/>
          <w:szCs w:val="18"/>
          <w:lang w:val="pl-PL"/>
        </w:rPr>
      </w:pPr>
      <w:r w:rsidRPr="00B42DAB">
        <w:rPr>
          <w:rFonts w:eastAsiaTheme="minorHAnsi"/>
          <w:strike/>
          <w:color w:val="000000" w:themeColor="text1"/>
          <w:sz w:val="22"/>
          <w:szCs w:val="18"/>
          <w:lang w:val="pl-PL" w:eastAsia="pl-PL"/>
        </w:rPr>
        <w:lastRenderedPageBreak/>
        <w:t>TAK</w:t>
      </w:r>
      <w:r w:rsidRPr="00B42DAB">
        <w:rPr>
          <w:rFonts w:eastAsiaTheme="minorHAnsi"/>
          <w:color w:val="000000" w:themeColor="text1"/>
          <w:sz w:val="22"/>
          <w:szCs w:val="18"/>
          <w:lang w:val="pl-PL" w:eastAsia="pl-PL"/>
        </w:rPr>
        <w:t xml:space="preserve">/NIE </w:t>
      </w:r>
      <w:r w:rsidRPr="00B42DAB">
        <w:rPr>
          <w:rStyle w:val="Odwoanieprzypisudolnego"/>
          <w:rFonts w:eastAsiaTheme="minorHAnsi"/>
          <w:color w:val="000000" w:themeColor="text1"/>
          <w:sz w:val="22"/>
          <w:szCs w:val="18"/>
          <w:lang w:val="pl-PL" w:eastAsia="pl-PL"/>
        </w:rPr>
        <w:footnoteReference w:id="5"/>
      </w:r>
    </w:p>
    <w:p w14:paraId="46A129F6" w14:textId="77777777" w:rsidR="0072693A" w:rsidRPr="00B42DAB" w:rsidRDefault="0072693A" w:rsidP="00BD4EE3">
      <w:pPr>
        <w:pStyle w:val="Tekstpodstawowy2"/>
        <w:rPr>
          <w:color w:val="000000" w:themeColor="text1"/>
          <w:lang w:val="pl-PL" w:eastAsia="pl-PL"/>
        </w:rPr>
      </w:pPr>
    </w:p>
    <w:p w14:paraId="15E97743" w14:textId="57040930" w:rsidR="00BD4EE3" w:rsidRPr="00B42DAB" w:rsidRDefault="004E7971" w:rsidP="007A4C49">
      <w:pPr>
        <w:pStyle w:val="Nagwek2"/>
        <w:keepNext/>
        <w:numPr>
          <w:ilvl w:val="1"/>
          <w:numId w:val="29"/>
        </w:numPr>
        <w:rPr>
          <w:b w:val="0"/>
          <w:color w:val="000000" w:themeColor="text1"/>
          <w:sz w:val="20"/>
          <w:szCs w:val="20"/>
          <w:lang w:val="pl-PL" w:eastAsia="pl-PL"/>
        </w:rPr>
      </w:pPr>
      <w:r w:rsidRPr="00B42DAB">
        <w:rPr>
          <w:color w:val="000000" w:themeColor="text1"/>
          <w:szCs w:val="20"/>
          <w:lang w:val="pl-PL" w:eastAsia="pl-PL"/>
        </w:rPr>
        <w:t xml:space="preserve"> </w:t>
      </w:r>
      <w:r w:rsidR="00BD4EE3" w:rsidRPr="00B42DAB">
        <w:rPr>
          <w:color w:val="000000" w:themeColor="text1"/>
          <w:szCs w:val="20"/>
          <w:lang w:val="pl-PL" w:eastAsia="pl-PL"/>
        </w:rPr>
        <w:t>Bezpieczeństwo</w:t>
      </w:r>
    </w:p>
    <w:p w14:paraId="4836D520" w14:textId="25BE9F73" w:rsidR="00F847A6" w:rsidRPr="00B42DAB" w:rsidRDefault="00014FE9" w:rsidP="004E7971">
      <w:pPr>
        <w:pStyle w:val="Tekstpodstawowy2"/>
        <w:ind w:left="0"/>
        <w:jc w:val="both"/>
        <w:rPr>
          <w:rFonts w:cs="Arial"/>
          <w:color w:val="000000" w:themeColor="text1"/>
          <w:sz w:val="22"/>
          <w:lang w:val="pl-PL" w:eastAsia="pl-PL"/>
        </w:rPr>
      </w:pPr>
      <w:r w:rsidRPr="00B42DAB">
        <w:rPr>
          <w:rFonts w:cs="Arial"/>
          <w:color w:val="000000" w:themeColor="text1"/>
          <w:sz w:val="22"/>
          <w:lang w:val="pl-PL" w:eastAsia="pl-PL"/>
        </w:rPr>
        <w:t>Planowany poziom zapewnienia bezpieczeństwa (w rozumieniu przepisów §20 rozporządzenia Rady Ministrów z dnia 12 kwietnia 2012 r. w sprawie Krajowych Ram Interoperacyjności […]) w</w:t>
      </w:r>
      <w:r w:rsidR="00867A0C" w:rsidRPr="00B42DAB">
        <w:rPr>
          <w:rFonts w:cs="Arial"/>
          <w:color w:val="000000" w:themeColor="text1"/>
          <w:sz w:val="22"/>
          <w:lang w:val="pl-PL" w:eastAsia="pl-PL"/>
        </w:rPr>
        <w:t> </w:t>
      </w:r>
      <w:r w:rsidRPr="00B42DAB">
        <w:rPr>
          <w:rFonts w:cs="Arial"/>
          <w:color w:val="000000" w:themeColor="text1"/>
          <w:sz w:val="22"/>
          <w:lang w:val="pl-PL" w:eastAsia="pl-PL"/>
        </w:rPr>
        <w:t xml:space="preserve">zakresie dot. systemu zarządzania bezpieczeństwem informacji aplikacji EWP </w:t>
      </w:r>
      <w:r w:rsidR="00901564" w:rsidRPr="00B42DAB">
        <w:rPr>
          <w:rFonts w:cs="Arial"/>
          <w:color w:val="000000" w:themeColor="text1"/>
          <w:sz w:val="22"/>
          <w:lang w:val="pl-PL" w:eastAsia="pl-PL"/>
        </w:rPr>
        <w:t xml:space="preserve"> jest zapewnione na kilku warstwach architektury, w szczególności dbając o zapewnienie poufności, integralności, dostępności oraz autentyczności procesowanych danych. </w:t>
      </w:r>
      <w:r w:rsidR="00F847A6" w:rsidRPr="00B42DAB">
        <w:rPr>
          <w:rFonts w:cs="Arial"/>
          <w:color w:val="000000" w:themeColor="text1"/>
          <w:sz w:val="22"/>
          <w:lang w:val="pl-PL" w:eastAsia="pl-PL"/>
        </w:rPr>
        <w:t>Autoryzacja w aplikacji jest oparta na modelu uprawnień. Użytkownicy mają przypisane odpowiednie uprawnienia w EWP w zależności od pełnionych ról i</w:t>
      </w:r>
      <w:r w:rsidR="003E6544">
        <w:rPr>
          <w:rFonts w:cs="Arial"/>
          <w:color w:val="000000" w:themeColor="text1"/>
          <w:sz w:val="22"/>
          <w:lang w:val="pl-PL" w:eastAsia="pl-PL"/>
        </w:rPr>
        <w:t> </w:t>
      </w:r>
      <w:r w:rsidR="00F847A6" w:rsidRPr="00B42DAB">
        <w:rPr>
          <w:rFonts w:cs="Arial"/>
          <w:color w:val="000000" w:themeColor="text1"/>
          <w:sz w:val="22"/>
          <w:lang w:val="pl-PL" w:eastAsia="pl-PL"/>
        </w:rPr>
        <w:t>wykonywanych zadań.</w:t>
      </w:r>
    </w:p>
    <w:p w14:paraId="773D9DF7" w14:textId="26A47669" w:rsidR="00901564" w:rsidRPr="00B42DAB" w:rsidRDefault="00901564" w:rsidP="00F847A6">
      <w:pPr>
        <w:pStyle w:val="Tekstpodstawowy2"/>
        <w:ind w:left="0"/>
        <w:jc w:val="both"/>
        <w:rPr>
          <w:rFonts w:cs="Arial"/>
          <w:color w:val="000000" w:themeColor="text1"/>
          <w:sz w:val="22"/>
          <w:lang w:val="pl-PL" w:eastAsia="pl-PL"/>
        </w:rPr>
      </w:pPr>
      <w:r w:rsidRPr="00B42DAB">
        <w:rPr>
          <w:rFonts w:cs="Arial"/>
          <w:color w:val="000000" w:themeColor="text1"/>
          <w:sz w:val="22"/>
          <w:lang w:val="pl-PL" w:eastAsia="pl-PL"/>
        </w:rPr>
        <w:t xml:space="preserve"> EWP chroni wrażliwe dane na kilka sposobów: </w:t>
      </w:r>
    </w:p>
    <w:p w14:paraId="11E1F3AF" w14:textId="53D7EA68" w:rsidR="00901564" w:rsidRPr="00B42DAB" w:rsidRDefault="00901564" w:rsidP="007A4C49">
      <w:pPr>
        <w:pStyle w:val="Tekstpodstawowy2"/>
        <w:numPr>
          <w:ilvl w:val="0"/>
          <w:numId w:val="18"/>
        </w:numPr>
        <w:spacing w:after="0"/>
        <w:ind w:left="851"/>
        <w:jc w:val="both"/>
        <w:rPr>
          <w:rFonts w:cs="Arial"/>
          <w:color w:val="000000" w:themeColor="text1"/>
          <w:sz w:val="22"/>
          <w:lang w:val="pl-PL" w:eastAsia="pl-PL"/>
        </w:rPr>
      </w:pPr>
      <w:r w:rsidRPr="00B42DAB">
        <w:rPr>
          <w:rFonts w:cs="Arial"/>
          <w:color w:val="000000" w:themeColor="text1"/>
          <w:sz w:val="22"/>
          <w:lang w:val="pl-PL" w:eastAsia="pl-PL"/>
        </w:rPr>
        <w:t>Stosowanie silnych metod uwierzytelniania / autoryzacji</w:t>
      </w:r>
      <w:r w:rsidR="00867A0C" w:rsidRPr="00B42DAB">
        <w:rPr>
          <w:rFonts w:cs="Arial"/>
          <w:color w:val="000000" w:themeColor="text1"/>
          <w:sz w:val="22"/>
          <w:lang w:val="pl-PL" w:eastAsia="pl-PL"/>
        </w:rPr>
        <w:t>,</w:t>
      </w:r>
    </w:p>
    <w:p w14:paraId="244E4A3B" w14:textId="0EC816CF" w:rsidR="00901564" w:rsidRPr="00B42DAB" w:rsidRDefault="00901564" w:rsidP="007A4C49">
      <w:pPr>
        <w:pStyle w:val="Tekstpodstawowy2"/>
        <w:numPr>
          <w:ilvl w:val="0"/>
          <w:numId w:val="18"/>
        </w:numPr>
        <w:spacing w:after="0"/>
        <w:ind w:left="851"/>
        <w:jc w:val="both"/>
        <w:rPr>
          <w:rFonts w:cs="Arial"/>
          <w:color w:val="000000" w:themeColor="text1"/>
          <w:sz w:val="22"/>
          <w:lang w:val="pl-PL" w:eastAsia="pl-PL"/>
        </w:rPr>
      </w:pPr>
      <w:r w:rsidRPr="00B42DAB">
        <w:rPr>
          <w:rFonts w:cs="Arial"/>
          <w:color w:val="000000" w:themeColor="text1"/>
          <w:sz w:val="22"/>
          <w:lang w:val="pl-PL" w:eastAsia="pl-PL"/>
        </w:rPr>
        <w:t xml:space="preserve">Silne zarządzanie sesjami - używanie nietrwałych plików cookie </w:t>
      </w:r>
    </w:p>
    <w:p w14:paraId="6A82821D" w14:textId="005C2BFC" w:rsidR="00901564" w:rsidRPr="00B42DAB" w:rsidRDefault="00901564" w:rsidP="007A4C49">
      <w:pPr>
        <w:pStyle w:val="Tekstpodstawowy2"/>
        <w:numPr>
          <w:ilvl w:val="0"/>
          <w:numId w:val="18"/>
        </w:numPr>
        <w:spacing w:after="0"/>
        <w:ind w:left="851"/>
        <w:jc w:val="both"/>
        <w:rPr>
          <w:rFonts w:cs="Arial"/>
          <w:color w:val="000000" w:themeColor="text1"/>
          <w:sz w:val="22"/>
          <w:lang w:val="pl-PL" w:eastAsia="pl-PL"/>
        </w:rPr>
      </w:pPr>
      <w:r w:rsidRPr="00B42DAB">
        <w:rPr>
          <w:rFonts w:cs="Arial"/>
          <w:color w:val="000000" w:themeColor="text1"/>
          <w:sz w:val="22"/>
          <w:lang w:val="pl-PL" w:eastAsia="pl-PL"/>
        </w:rPr>
        <w:t>Korzystanie z publicznych zaufanych certyfikatów cyfrowych; podpisany</w:t>
      </w:r>
      <w:r w:rsidR="0098371A" w:rsidRPr="00B42DAB">
        <w:rPr>
          <w:rFonts w:cs="Arial"/>
          <w:color w:val="000000" w:themeColor="text1"/>
          <w:sz w:val="22"/>
          <w:lang w:val="pl-PL" w:eastAsia="pl-PL"/>
        </w:rPr>
        <w:t>ch</w:t>
      </w:r>
      <w:r w:rsidRPr="00B42DAB">
        <w:rPr>
          <w:rFonts w:cs="Arial"/>
          <w:color w:val="000000" w:themeColor="text1"/>
          <w:sz w:val="22"/>
          <w:lang w:val="pl-PL" w:eastAsia="pl-PL"/>
        </w:rPr>
        <w:t xml:space="preserve"> przez autoryzowany ośrodek certyfikacji przy użyciu szyfrów rodziny SHA-2, długość klucza min 2048 bitów, </w:t>
      </w:r>
    </w:p>
    <w:p w14:paraId="2BC673B8" w14:textId="77777777" w:rsidR="00901564" w:rsidRPr="00B42DAB" w:rsidRDefault="00901564" w:rsidP="007A4C49">
      <w:pPr>
        <w:pStyle w:val="Tekstpodstawowy2"/>
        <w:numPr>
          <w:ilvl w:val="0"/>
          <w:numId w:val="18"/>
        </w:numPr>
        <w:spacing w:after="0"/>
        <w:ind w:left="851"/>
        <w:jc w:val="both"/>
        <w:rPr>
          <w:rFonts w:cs="Arial"/>
          <w:color w:val="000000" w:themeColor="text1"/>
          <w:sz w:val="22"/>
          <w:lang w:val="pl-PL" w:eastAsia="pl-PL"/>
        </w:rPr>
      </w:pPr>
      <w:r w:rsidRPr="00B42DAB">
        <w:rPr>
          <w:rFonts w:cs="Arial"/>
          <w:color w:val="000000" w:themeColor="text1"/>
          <w:sz w:val="22"/>
          <w:lang w:val="pl-PL" w:eastAsia="pl-PL"/>
        </w:rPr>
        <w:t xml:space="preserve">Wymaganie szyfrowania komunikacji pomiędzy klientem a serwerami WWW z wykorzystaniem bezpiecznych algorytmów kryptograficznych, np. TLSv1.2, </w:t>
      </w:r>
    </w:p>
    <w:p w14:paraId="775223DF" w14:textId="77777777" w:rsidR="00901564" w:rsidRPr="00B42DAB" w:rsidRDefault="00901564" w:rsidP="007A4C49">
      <w:pPr>
        <w:pStyle w:val="Tekstpodstawowy2"/>
        <w:numPr>
          <w:ilvl w:val="0"/>
          <w:numId w:val="18"/>
        </w:numPr>
        <w:spacing w:after="0"/>
        <w:ind w:left="851"/>
        <w:jc w:val="both"/>
        <w:rPr>
          <w:rFonts w:cs="Arial"/>
          <w:color w:val="000000" w:themeColor="text1"/>
          <w:sz w:val="22"/>
          <w:lang w:val="pl-PL" w:eastAsia="pl-PL"/>
        </w:rPr>
      </w:pPr>
      <w:r w:rsidRPr="00B42DAB">
        <w:rPr>
          <w:rFonts w:cs="Arial"/>
          <w:color w:val="000000" w:themeColor="text1"/>
          <w:sz w:val="22"/>
          <w:lang w:val="pl-PL" w:eastAsia="pl-PL"/>
        </w:rPr>
        <w:t xml:space="preserve">Przestrzeganie wskazówek dotyczących najlepszych praktyk bezpieczeństwa w tworzeniu aplikacji, w szczególności zaleceń OWASP (Open Web Application Security Project), </w:t>
      </w:r>
    </w:p>
    <w:p w14:paraId="25370D89" w14:textId="24A2AD03" w:rsidR="00901564" w:rsidRPr="00B42DAB" w:rsidRDefault="00901564" w:rsidP="007A4C49">
      <w:pPr>
        <w:pStyle w:val="Tekstpodstawowy2"/>
        <w:numPr>
          <w:ilvl w:val="0"/>
          <w:numId w:val="18"/>
        </w:numPr>
        <w:spacing w:after="0"/>
        <w:ind w:left="851"/>
        <w:jc w:val="both"/>
        <w:rPr>
          <w:rFonts w:cs="Arial"/>
          <w:color w:val="000000" w:themeColor="text1"/>
          <w:sz w:val="22"/>
          <w:lang w:val="pl-PL" w:eastAsia="pl-PL"/>
        </w:rPr>
      </w:pPr>
      <w:r w:rsidRPr="00B42DAB">
        <w:rPr>
          <w:rFonts w:cs="Arial"/>
          <w:color w:val="000000" w:themeColor="text1"/>
          <w:sz w:val="22"/>
          <w:lang w:val="pl-PL" w:eastAsia="pl-PL"/>
        </w:rPr>
        <w:t xml:space="preserve">Komunikacja z systemami zewnętrznymi będzie realizowana wyłącznie przez szyfrowane połączenia. </w:t>
      </w:r>
    </w:p>
    <w:p w14:paraId="0FD41021" w14:textId="77777777" w:rsidR="004E7971" w:rsidRPr="00B42DAB" w:rsidRDefault="004E7971" w:rsidP="00224B2F">
      <w:pPr>
        <w:pStyle w:val="Tekstpodstawowy2"/>
        <w:spacing w:after="0"/>
        <w:ind w:left="851"/>
        <w:jc w:val="both"/>
        <w:rPr>
          <w:rFonts w:cs="Arial"/>
          <w:color w:val="000000" w:themeColor="text1"/>
          <w:sz w:val="22"/>
          <w:lang w:val="pl-PL" w:eastAsia="pl-PL"/>
        </w:rPr>
      </w:pPr>
    </w:p>
    <w:p w14:paraId="7882BB1A" w14:textId="53CC10E5" w:rsidR="00901564" w:rsidRPr="00B42DAB" w:rsidRDefault="00901564" w:rsidP="00224B2F">
      <w:pPr>
        <w:pStyle w:val="Tekstpodstawowy2"/>
        <w:spacing w:after="0"/>
        <w:ind w:left="0"/>
        <w:jc w:val="both"/>
        <w:rPr>
          <w:rFonts w:cs="Arial"/>
          <w:color w:val="000000" w:themeColor="text1"/>
          <w:sz w:val="22"/>
          <w:lang w:val="pl-PL" w:eastAsia="pl-PL"/>
        </w:rPr>
      </w:pPr>
      <w:r w:rsidRPr="00B42DAB">
        <w:rPr>
          <w:rFonts w:cs="Arial"/>
          <w:color w:val="000000" w:themeColor="text1"/>
          <w:sz w:val="22"/>
          <w:lang w:val="pl-PL" w:eastAsia="pl-PL"/>
        </w:rPr>
        <w:t>System EWP zapewnia wysoki poziom bezpieczeństwa teleinformatycznego, w szczególności polegającego na:</w:t>
      </w:r>
    </w:p>
    <w:p w14:paraId="4A50D09A" w14:textId="77777777" w:rsidR="00901564" w:rsidRPr="00B42DAB" w:rsidRDefault="00901564" w:rsidP="007A4C49">
      <w:pPr>
        <w:pStyle w:val="Tekstpodstawowy2"/>
        <w:numPr>
          <w:ilvl w:val="0"/>
          <w:numId w:val="19"/>
        </w:numPr>
        <w:spacing w:after="0"/>
        <w:ind w:left="851"/>
        <w:jc w:val="both"/>
        <w:rPr>
          <w:rFonts w:cs="Arial"/>
          <w:color w:val="000000" w:themeColor="text1"/>
          <w:sz w:val="22"/>
          <w:lang w:val="pl-PL" w:eastAsia="pl-PL"/>
        </w:rPr>
      </w:pPr>
      <w:r w:rsidRPr="00B42DAB">
        <w:rPr>
          <w:rFonts w:cs="Arial"/>
          <w:color w:val="000000" w:themeColor="text1"/>
          <w:sz w:val="22"/>
          <w:lang w:val="pl-PL" w:eastAsia="pl-PL"/>
        </w:rPr>
        <w:t>dbałości o aktualizację oprogramowania,</w:t>
      </w:r>
    </w:p>
    <w:p w14:paraId="195F7D0A" w14:textId="77777777" w:rsidR="00901564" w:rsidRPr="00B42DAB" w:rsidRDefault="00901564" w:rsidP="007A4C49">
      <w:pPr>
        <w:pStyle w:val="Tekstpodstawowy2"/>
        <w:numPr>
          <w:ilvl w:val="0"/>
          <w:numId w:val="19"/>
        </w:numPr>
        <w:spacing w:after="0"/>
        <w:ind w:left="851"/>
        <w:jc w:val="both"/>
        <w:rPr>
          <w:rFonts w:cs="Arial"/>
          <w:color w:val="000000" w:themeColor="text1"/>
          <w:sz w:val="22"/>
          <w:lang w:val="pl-PL" w:eastAsia="pl-PL"/>
        </w:rPr>
      </w:pPr>
      <w:r w:rsidRPr="00B42DAB">
        <w:rPr>
          <w:rFonts w:cs="Arial"/>
          <w:color w:val="000000" w:themeColor="text1"/>
          <w:sz w:val="22"/>
          <w:lang w:val="pl-PL" w:eastAsia="pl-PL"/>
        </w:rPr>
        <w:t>minimalizowaniu ryzyka utraty informacji w wyniku awarii,</w:t>
      </w:r>
    </w:p>
    <w:p w14:paraId="7F4C9AFB" w14:textId="77777777" w:rsidR="00901564" w:rsidRPr="00B42DAB" w:rsidRDefault="00901564" w:rsidP="007A4C49">
      <w:pPr>
        <w:pStyle w:val="Tekstpodstawowy2"/>
        <w:numPr>
          <w:ilvl w:val="0"/>
          <w:numId w:val="19"/>
        </w:numPr>
        <w:spacing w:after="0"/>
        <w:ind w:left="851"/>
        <w:jc w:val="both"/>
        <w:rPr>
          <w:rFonts w:cs="Arial"/>
          <w:color w:val="000000" w:themeColor="text1"/>
          <w:sz w:val="22"/>
          <w:lang w:val="pl-PL" w:eastAsia="pl-PL"/>
        </w:rPr>
      </w:pPr>
      <w:r w:rsidRPr="00B42DAB">
        <w:rPr>
          <w:rFonts w:cs="Arial"/>
          <w:color w:val="000000" w:themeColor="text1"/>
          <w:sz w:val="22"/>
          <w:lang w:val="pl-PL" w:eastAsia="pl-PL"/>
        </w:rPr>
        <w:t>ochronie przed błędami, utratą, nieuprawnioną modyfikacją,</w:t>
      </w:r>
    </w:p>
    <w:p w14:paraId="38E291C9" w14:textId="77777777" w:rsidR="00901564" w:rsidRPr="00B42DAB" w:rsidRDefault="00901564" w:rsidP="007A4C49">
      <w:pPr>
        <w:pStyle w:val="Tekstpodstawowy2"/>
        <w:numPr>
          <w:ilvl w:val="0"/>
          <w:numId w:val="19"/>
        </w:numPr>
        <w:spacing w:after="0"/>
        <w:ind w:left="851"/>
        <w:jc w:val="both"/>
        <w:rPr>
          <w:rFonts w:cs="Arial"/>
          <w:color w:val="000000" w:themeColor="text1"/>
          <w:sz w:val="22"/>
          <w:lang w:val="pl-PL" w:eastAsia="pl-PL"/>
        </w:rPr>
      </w:pPr>
      <w:r w:rsidRPr="00B42DAB">
        <w:rPr>
          <w:rFonts w:cs="Arial"/>
          <w:color w:val="000000" w:themeColor="text1"/>
          <w:sz w:val="22"/>
          <w:lang w:val="pl-PL" w:eastAsia="pl-PL"/>
        </w:rPr>
        <w:t>stosowaniu mechanizmów kryptograficznych w sposób adekwatny do zagrożeń lub wymogów przepisu prawa,</w:t>
      </w:r>
    </w:p>
    <w:p w14:paraId="66FF9692" w14:textId="77777777" w:rsidR="00901564" w:rsidRPr="00B42DAB" w:rsidRDefault="00901564" w:rsidP="007A4C49">
      <w:pPr>
        <w:pStyle w:val="Tekstpodstawowy2"/>
        <w:numPr>
          <w:ilvl w:val="0"/>
          <w:numId w:val="19"/>
        </w:numPr>
        <w:spacing w:after="0"/>
        <w:ind w:left="851"/>
        <w:jc w:val="both"/>
        <w:rPr>
          <w:rFonts w:cs="Arial"/>
          <w:color w:val="000000" w:themeColor="text1"/>
          <w:sz w:val="22"/>
          <w:lang w:val="pl-PL" w:eastAsia="pl-PL"/>
        </w:rPr>
      </w:pPr>
      <w:r w:rsidRPr="00B42DAB">
        <w:rPr>
          <w:rFonts w:cs="Arial"/>
          <w:color w:val="000000" w:themeColor="text1"/>
          <w:sz w:val="22"/>
          <w:lang w:val="pl-PL" w:eastAsia="pl-PL"/>
        </w:rPr>
        <w:t>zapewnieniu bezpieczeństwa plików systemowych,</w:t>
      </w:r>
    </w:p>
    <w:p w14:paraId="764054F9" w14:textId="77777777" w:rsidR="00901564" w:rsidRPr="00B42DAB" w:rsidRDefault="00901564" w:rsidP="007A4C49">
      <w:pPr>
        <w:pStyle w:val="Tekstpodstawowy2"/>
        <w:numPr>
          <w:ilvl w:val="0"/>
          <w:numId w:val="19"/>
        </w:numPr>
        <w:spacing w:after="0"/>
        <w:ind w:left="851"/>
        <w:jc w:val="both"/>
        <w:rPr>
          <w:rFonts w:cs="Arial"/>
          <w:color w:val="000000" w:themeColor="text1"/>
          <w:sz w:val="22"/>
          <w:lang w:val="pl-PL" w:eastAsia="pl-PL"/>
        </w:rPr>
      </w:pPr>
      <w:r w:rsidRPr="00B42DAB">
        <w:rPr>
          <w:rFonts w:cs="Arial"/>
          <w:color w:val="000000" w:themeColor="text1"/>
          <w:sz w:val="22"/>
          <w:lang w:val="pl-PL" w:eastAsia="pl-PL"/>
        </w:rPr>
        <w:t>redukcji ryzyk wynikających z wykorzystania opublikowanych podatności technicznych systemów teleinformatycznych,</w:t>
      </w:r>
    </w:p>
    <w:p w14:paraId="1D08D0EA" w14:textId="77777777" w:rsidR="00901564" w:rsidRPr="00B42DAB" w:rsidRDefault="00901564" w:rsidP="007A4C49">
      <w:pPr>
        <w:pStyle w:val="Tekstpodstawowy2"/>
        <w:numPr>
          <w:ilvl w:val="0"/>
          <w:numId w:val="19"/>
        </w:numPr>
        <w:spacing w:after="0"/>
        <w:ind w:left="851"/>
        <w:jc w:val="both"/>
        <w:rPr>
          <w:rFonts w:cs="Arial"/>
          <w:color w:val="000000" w:themeColor="text1"/>
          <w:sz w:val="22"/>
          <w:lang w:val="pl-PL" w:eastAsia="pl-PL"/>
        </w:rPr>
      </w:pPr>
      <w:r w:rsidRPr="00B42DAB">
        <w:rPr>
          <w:rFonts w:cs="Arial"/>
          <w:color w:val="000000" w:themeColor="text1"/>
          <w:sz w:val="22"/>
          <w:lang w:val="pl-PL" w:eastAsia="pl-PL"/>
        </w:rPr>
        <w:t>niezwłocznym podejmowaniu działań po dostrzeżeniu nieujawnionych podatności systemów teleinformatycznych na możliwość naruszenia bezpieczeństwa,</w:t>
      </w:r>
    </w:p>
    <w:p w14:paraId="76436F9B" w14:textId="5CC5D364" w:rsidR="00901564" w:rsidRPr="00B42DAB" w:rsidRDefault="00901564" w:rsidP="007A4C49">
      <w:pPr>
        <w:pStyle w:val="Tekstpodstawowy2"/>
        <w:numPr>
          <w:ilvl w:val="0"/>
          <w:numId w:val="19"/>
        </w:numPr>
        <w:ind w:left="900"/>
        <w:jc w:val="both"/>
        <w:rPr>
          <w:rFonts w:cs="Arial"/>
          <w:color w:val="000000" w:themeColor="text1"/>
          <w:sz w:val="22"/>
          <w:lang w:val="pl-PL" w:eastAsia="pl-PL"/>
        </w:rPr>
      </w:pPr>
      <w:r w:rsidRPr="00B42DAB">
        <w:rPr>
          <w:rFonts w:cs="Arial"/>
          <w:color w:val="000000" w:themeColor="text1"/>
          <w:sz w:val="22"/>
          <w:lang w:val="pl-PL" w:eastAsia="pl-PL"/>
        </w:rPr>
        <w:t>kontroli zgodności systemów teleinformatycznych z odpowiednimi normami i politykami bezpieczeństwa</w:t>
      </w:r>
      <w:r w:rsidR="004E7971" w:rsidRPr="00B42DAB">
        <w:rPr>
          <w:rFonts w:cs="Arial"/>
          <w:color w:val="000000" w:themeColor="text1"/>
          <w:sz w:val="22"/>
          <w:lang w:val="pl-PL" w:eastAsia="pl-PL"/>
        </w:rPr>
        <w:t>.</w:t>
      </w:r>
    </w:p>
    <w:sectPr w:rsidR="00901564" w:rsidRPr="00B42DAB" w:rsidSect="0020199F">
      <w:headerReference w:type="default" r:id="rId12"/>
      <w:footerReference w:type="default" r:id="rId13"/>
      <w:pgSz w:w="12240" w:h="15840"/>
      <w:pgMar w:top="1440" w:right="1080" w:bottom="1440" w:left="1080" w:header="720" w:footer="3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CE3C409" w14:textId="77777777" w:rsidR="0060792C" w:rsidRDefault="0060792C" w:rsidP="00AC47BE">
      <w:r>
        <w:separator/>
      </w:r>
    </w:p>
  </w:endnote>
  <w:endnote w:type="continuationSeparator" w:id="0">
    <w:p w14:paraId="29DF16AE" w14:textId="77777777" w:rsidR="0060792C" w:rsidRDefault="0060792C" w:rsidP="00AC47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color w:val="000000" w:themeColor="text1"/>
        <w:sz w:val="20"/>
        <w:lang w:val="pl-PL"/>
      </w:rPr>
      <w:id w:val="434558680"/>
      <w:docPartObj>
        <w:docPartGallery w:val="Page Numbers (Bottom of Page)"/>
        <w:docPartUnique/>
      </w:docPartObj>
    </w:sdtPr>
    <w:sdtEndPr/>
    <w:sdtContent>
      <w:p w14:paraId="16C79FEC" w14:textId="3FFC3FAE" w:rsidR="00D44B19" w:rsidRPr="00534314" w:rsidRDefault="00D44B19" w:rsidP="00534314">
        <w:pPr>
          <w:pStyle w:val="Stopka"/>
          <w:spacing w:after="240"/>
          <w:jc w:val="right"/>
          <w:rPr>
            <w:color w:val="000000" w:themeColor="text1"/>
            <w:sz w:val="20"/>
          </w:rPr>
        </w:pPr>
        <w:r w:rsidRPr="00534314">
          <w:rPr>
            <w:color w:val="000000" w:themeColor="text1"/>
            <w:sz w:val="20"/>
            <w:lang w:val="pl-PL"/>
          </w:rPr>
          <w:t xml:space="preserve">Strona | </w:t>
        </w:r>
        <w:r w:rsidRPr="00534314">
          <w:rPr>
            <w:color w:val="000000" w:themeColor="text1"/>
            <w:sz w:val="20"/>
          </w:rPr>
          <w:fldChar w:fldCharType="begin"/>
        </w:r>
        <w:r w:rsidRPr="00534314">
          <w:rPr>
            <w:color w:val="000000" w:themeColor="text1"/>
            <w:sz w:val="20"/>
          </w:rPr>
          <w:instrText>PAGE   \* MERGEFORMAT</w:instrText>
        </w:r>
        <w:r w:rsidRPr="00534314">
          <w:rPr>
            <w:color w:val="000000" w:themeColor="text1"/>
            <w:sz w:val="20"/>
          </w:rPr>
          <w:fldChar w:fldCharType="separate"/>
        </w:r>
        <w:r w:rsidRPr="00347522">
          <w:rPr>
            <w:noProof/>
            <w:color w:val="000000" w:themeColor="text1"/>
            <w:sz w:val="20"/>
            <w:lang w:val="pl-PL"/>
          </w:rPr>
          <w:t>1</w:t>
        </w:r>
        <w:r w:rsidRPr="00534314">
          <w:rPr>
            <w:color w:val="000000" w:themeColor="text1"/>
            <w:sz w:val="20"/>
          </w:rPr>
          <w:fldChar w:fldCharType="end"/>
        </w:r>
        <w:r w:rsidRPr="00534314">
          <w:rPr>
            <w:color w:val="000000" w:themeColor="text1"/>
            <w:sz w:val="20"/>
            <w:lang w:val="pl-PL"/>
          </w:rPr>
          <w:t xml:space="preserve"> 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D95F74" w14:textId="77777777" w:rsidR="0060792C" w:rsidRDefault="0060792C" w:rsidP="00AC47BE">
      <w:r>
        <w:separator/>
      </w:r>
    </w:p>
  </w:footnote>
  <w:footnote w:type="continuationSeparator" w:id="0">
    <w:p w14:paraId="12B552B7" w14:textId="77777777" w:rsidR="0060792C" w:rsidRDefault="0060792C" w:rsidP="00AC47BE">
      <w:r>
        <w:continuationSeparator/>
      </w:r>
    </w:p>
  </w:footnote>
  <w:footnote w:id="1">
    <w:p w14:paraId="77E2279E" w14:textId="4F36726B" w:rsidR="00D44B19" w:rsidRPr="00E11921" w:rsidRDefault="00D44B19" w:rsidP="00E11921">
      <w:pPr>
        <w:pStyle w:val="Tekstprzypisudolnego"/>
        <w:jc w:val="both"/>
        <w:rPr>
          <w:lang w:val="pl-PL"/>
        </w:rPr>
      </w:pPr>
      <w:r w:rsidRPr="00E11921">
        <w:rPr>
          <w:rFonts w:ascii="Arial" w:hAnsi="Arial" w:cs="Arial"/>
          <w:sz w:val="18"/>
          <w:szCs w:val="18"/>
        </w:rPr>
        <w:footnoteRef/>
      </w:r>
      <w:r w:rsidRPr="00E11921">
        <w:rPr>
          <w:rFonts w:ascii="Arial" w:hAnsi="Arial" w:cs="Arial"/>
          <w:sz w:val="18"/>
          <w:szCs w:val="18"/>
        </w:rPr>
        <w:t xml:space="preserve"> Niepotrzebne skreślić</w:t>
      </w:r>
      <w:r>
        <w:rPr>
          <w:rFonts w:ascii="Arial" w:hAnsi="Arial" w:cs="Arial"/>
          <w:sz w:val="18"/>
          <w:szCs w:val="18"/>
          <w:lang w:val="pl-PL"/>
        </w:rPr>
        <w:t xml:space="preserve">. </w:t>
      </w:r>
    </w:p>
  </w:footnote>
  <w:footnote w:id="2">
    <w:p w14:paraId="3C314F26" w14:textId="77777777" w:rsidR="00D44B19" w:rsidRPr="00480C5A" w:rsidRDefault="00D44B19" w:rsidP="00114607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480C5A">
        <w:rPr>
          <w:rFonts w:ascii="Arial" w:hAnsi="Arial" w:cs="Arial"/>
          <w:sz w:val="20"/>
          <w:szCs w:val="20"/>
          <w:lang w:val="pl-PL"/>
        </w:rPr>
        <w:t>Należy wskazać konkretny rok</w:t>
      </w:r>
    </w:p>
  </w:footnote>
  <w:footnote w:id="3">
    <w:p w14:paraId="416BB7FE" w14:textId="77777777" w:rsidR="00D44B19" w:rsidRPr="005D3974" w:rsidRDefault="00D44B19" w:rsidP="005478EB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5D3974">
        <w:rPr>
          <w:rFonts w:ascii="Arial" w:hAnsi="Arial" w:cs="Arial"/>
          <w:sz w:val="20"/>
          <w:szCs w:val="20"/>
          <w:lang w:val="pl-PL"/>
        </w:rPr>
        <w:t>Należy wskazać konkretny rok</w:t>
      </w:r>
      <w:r>
        <w:rPr>
          <w:lang w:val="pl-PL"/>
        </w:rPr>
        <w:t xml:space="preserve"> </w:t>
      </w:r>
    </w:p>
  </w:footnote>
  <w:footnote w:id="4">
    <w:p w14:paraId="44986DA1" w14:textId="77777777" w:rsidR="00D44B19" w:rsidRPr="00E11921" w:rsidRDefault="00D44B19" w:rsidP="004A0BB2">
      <w:pPr>
        <w:pStyle w:val="Tekstprzypisudolnego"/>
        <w:jc w:val="both"/>
        <w:rPr>
          <w:lang w:val="pl-PL"/>
        </w:rPr>
      </w:pPr>
      <w:r w:rsidRPr="00E11921">
        <w:rPr>
          <w:rFonts w:ascii="Arial" w:hAnsi="Arial" w:cs="Arial"/>
          <w:sz w:val="18"/>
          <w:szCs w:val="18"/>
        </w:rPr>
        <w:footnoteRef/>
      </w:r>
      <w:r w:rsidRPr="00E11921">
        <w:rPr>
          <w:rFonts w:ascii="Arial" w:hAnsi="Arial" w:cs="Arial"/>
          <w:sz w:val="18"/>
          <w:szCs w:val="18"/>
        </w:rPr>
        <w:t xml:space="preserve"> Niepotrzebne skreślić</w:t>
      </w:r>
      <w:r>
        <w:rPr>
          <w:rFonts w:ascii="Arial" w:hAnsi="Arial" w:cs="Arial"/>
          <w:sz w:val="18"/>
          <w:szCs w:val="18"/>
          <w:lang w:val="pl-PL"/>
        </w:rPr>
        <w:t>.</w:t>
      </w:r>
    </w:p>
  </w:footnote>
  <w:footnote w:id="5">
    <w:p w14:paraId="63D80985" w14:textId="21325AE0" w:rsidR="00D44B19" w:rsidRPr="00E11921" w:rsidRDefault="00D44B19" w:rsidP="004A0BB2">
      <w:pPr>
        <w:pStyle w:val="Tekstprzypisudolnego"/>
        <w:jc w:val="both"/>
        <w:rPr>
          <w:lang w:val="pl-PL"/>
        </w:rPr>
      </w:pPr>
      <w:r w:rsidRPr="00E11921">
        <w:rPr>
          <w:rFonts w:ascii="Arial" w:hAnsi="Arial" w:cs="Arial"/>
          <w:sz w:val="18"/>
          <w:szCs w:val="18"/>
        </w:rPr>
        <w:footnoteRef/>
      </w:r>
      <w:r w:rsidRPr="00E11921">
        <w:rPr>
          <w:rFonts w:ascii="Arial" w:hAnsi="Arial" w:cs="Arial"/>
          <w:sz w:val="18"/>
          <w:szCs w:val="18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B9FEBC" w14:textId="1DDF0F6B" w:rsidR="00D44B19" w:rsidRPr="00BE221C" w:rsidRDefault="00D44B19" w:rsidP="008C7A6D">
    <w:pPr>
      <w:pStyle w:val="Nagwek"/>
      <w:spacing w:after="120"/>
      <w:jc w:val="center"/>
      <w:rPr>
        <w:rFonts w:cs="Arial"/>
        <w:i/>
        <w:iCs/>
        <w:color w:val="0070C0"/>
        <w:sz w:val="18"/>
        <w:szCs w:val="18"/>
        <w:lang w:val="pl-PL"/>
      </w:rPr>
    </w:pPr>
    <w:r w:rsidRPr="00BE221C">
      <w:rPr>
        <w:rFonts w:cs="Arial"/>
        <w:sz w:val="18"/>
        <w:szCs w:val="18"/>
        <w:lang w:val="pl-PL"/>
      </w:rPr>
      <w:t xml:space="preserve">OPIS ZAŁOŻEŃ PROJEKTU INFORMATYCZNEGO </w:t>
    </w:r>
  </w:p>
  <w:p w14:paraId="4C582FE9" w14:textId="4E1BD08C" w:rsidR="00D44B19" w:rsidRPr="00E95C86" w:rsidRDefault="00D44B19" w:rsidP="008C7A6D">
    <w:pPr>
      <w:spacing w:line="264" w:lineRule="auto"/>
      <w:jc w:val="center"/>
      <w:rPr>
        <w:sz w:val="20"/>
        <w:szCs w:val="18"/>
        <w:lang w:val="pl-PL"/>
      </w:rPr>
    </w:pPr>
    <w:r w:rsidRPr="00E95C86">
      <w:rPr>
        <w:rFonts w:cs="Arial"/>
        <w:iCs/>
        <w:sz w:val="20"/>
        <w:szCs w:val="18"/>
        <w:lang w:val="pl-PL"/>
      </w:rPr>
      <w:t>&lt;E</w:t>
    </w:r>
    <w:r>
      <w:rPr>
        <w:rFonts w:cs="Arial"/>
        <w:iCs/>
        <w:sz w:val="20"/>
        <w:szCs w:val="18"/>
        <w:lang w:val="pl-PL"/>
      </w:rPr>
      <w:t>WP</w:t>
    </w:r>
    <w:r w:rsidRPr="00E95C86">
      <w:rPr>
        <w:rFonts w:cs="Arial"/>
        <w:iCs/>
        <w:sz w:val="20"/>
        <w:szCs w:val="18"/>
        <w:lang w:val="pl-PL"/>
      </w:rPr>
      <w:t>&gt;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60D75"/>
    <w:multiLevelType w:val="hybridMultilevel"/>
    <w:tmpl w:val="054210F6"/>
    <w:lvl w:ilvl="0" w:tplc="4CE0AD5A">
      <w:start w:val="1"/>
      <w:numFmt w:val="decimal"/>
      <w:lvlText w:val="%1)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" w15:restartNumberingAfterBreak="0">
    <w:nsid w:val="00B015AA"/>
    <w:multiLevelType w:val="hybridMultilevel"/>
    <w:tmpl w:val="B3881EDA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80F63D8"/>
    <w:multiLevelType w:val="hybridMultilevel"/>
    <w:tmpl w:val="20C0BEDE"/>
    <w:lvl w:ilvl="0" w:tplc="1B04A840">
      <w:start w:val="1"/>
      <w:numFmt w:val="decimal"/>
      <w:lvlText w:val="%1)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" w15:restartNumberingAfterBreak="0">
    <w:nsid w:val="091E0613"/>
    <w:multiLevelType w:val="hybridMultilevel"/>
    <w:tmpl w:val="E690A2CA"/>
    <w:lvl w:ilvl="0" w:tplc="592A1EA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491C80"/>
    <w:multiLevelType w:val="hybridMultilevel"/>
    <w:tmpl w:val="A1FAA0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B192F"/>
    <w:multiLevelType w:val="hybridMultilevel"/>
    <w:tmpl w:val="F516E560"/>
    <w:lvl w:ilvl="0" w:tplc="C7D6EBDC">
      <w:start w:val="1"/>
      <w:numFmt w:val="decimal"/>
      <w:lvlText w:val="%1)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6" w15:restartNumberingAfterBreak="0">
    <w:nsid w:val="0E004B20"/>
    <w:multiLevelType w:val="hybridMultilevel"/>
    <w:tmpl w:val="7E2CDD06"/>
    <w:lvl w:ilvl="0" w:tplc="7FE27ED2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0EBC7249"/>
    <w:multiLevelType w:val="hybridMultilevel"/>
    <w:tmpl w:val="15560328"/>
    <w:lvl w:ilvl="0" w:tplc="44328F5A">
      <w:start w:val="1"/>
      <w:numFmt w:val="bullet"/>
      <w:pStyle w:val="bullettext1blueitalic"/>
      <w:lvlText w:val=""/>
      <w:lvlJc w:val="left"/>
      <w:pPr>
        <w:ind w:left="720" w:hanging="360"/>
      </w:pPr>
      <w:rPr>
        <w:rFonts w:ascii="Symbol" w:hAnsi="Symbol" w:hint="default"/>
        <w:color w:val="0070C0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1B1DCE"/>
    <w:multiLevelType w:val="hybridMultilevel"/>
    <w:tmpl w:val="48EA960C"/>
    <w:lvl w:ilvl="0" w:tplc="EDEAE96C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797" w:hanging="360"/>
      </w:pPr>
    </w:lvl>
    <w:lvl w:ilvl="2" w:tplc="0415001B" w:tentative="1">
      <w:start w:val="1"/>
      <w:numFmt w:val="lowerRoman"/>
      <w:lvlText w:val="%3."/>
      <w:lvlJc w:val="right"/>
      <w:pPr>
        <w:ind w:left="1517" w:hanging="180"/>
      </w:pPr>
    </w:lvl>
    <w:lvl w:ilvl="3" w:tplc="0415000F" w:tentative="1">
      <w:start w:val="1"/>
      <w:numFmt w:val="decimal"/>
      <w:lvlText w:val="%4."/>
      <w:lvlJc w:val="left"/>
      <w:pPr>
        <w:ind w:left="2237" w:hanging="360"/>
      </w:pPr>
    </w:lvl>
    <w:lvl w:ilvl="4" w:tplc="04150019" w:tentative="1">
      <w:start w:val="1"/>
      <w:numFmt w:val="lowerLetter"/>
      <w:lvlText w:val="%5."/>
      <w:lvlJc w:val="left"/>
      <w:pPr>
        <w:ind w:left="2957" w:hanging="360"/>
      </w:pPr>
    </w:lvl>
    <w:lvl w:ilvl="5" w:tplc="0415001B" w:tentative="1">
      <w:start w:val="1"/>
      <w:numFmt w:val="lowerRoman"/>
      <w:lvlText w:val="%6."/>
      <w:lvlJc w:val="right"/>
      <w:pPr>
        <w:ind w:left="3677" w:hanging="180"/>
      </w:pPr>
    </w:lvl>
    <w:lvl w:ilvl="6" w:tplc="0415000F" w:tentative="1">
      <w:start w:val="1"/>
      <w:numFmt w:val="decimal"/>
      <w:lvlText w:val="%7."/>
      <w:lvlJc w:val="left"/>
      <w:pPr>
        <w:ind w:left="4397" w:hanging="360"/>
      </w:pPr>
    </w:lvl>
    <w:lvl w:ilvl="7" w:tplc="04150019" w:tentative="1">
      <w:start w:val="1"/>
      <w:numFmt w:val="lowerLetter"/>
      <w:lvlText w:val="%8."/>
      <w:lvlJc w:val="left"/>
      <w:pPr>
        <w:ind w:left="5117" w:hanging="360"/>
      </w:pPr>
    </w:lvl>
    <w:lvl w:ilvl="8" w:tplc="0415001B" w:tentative="1">
      <w:start w:val="1"/>
      <w:numFmt w:val="lowerRoman"/>
      <w:lvlText w:val="%9."/>
      <w:lvlJc w:val="right"/>
      <w:pPr>
        <w:ind w:left="5837" w:hanging="180"/>
      </w:pPr>
    </w:lvl>
  </w:abstractNum>
  <w:abstractNum w:abstractNumId="9" w15:restartNumberingAfterBreak="0">
    <w:nsid w:val="10774594"/>
    <w:multiLevelType w:val="hybridMultilevel"/>
    <w:tmpl w:val="1794CB82"/>
    <w:lvl w:ilvl="0" w:tplc="0F662BF8">
      <w:start w:val="1"/>
      <w:numFmt w:val="bullet"/>
      <w:lvlText w:val=""/>
      <w:lvlJc w:val="left"/>
      <w:pPr>
        <w:ind w:left="799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51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9" w:hanging="360"/>
      </w:pPr>
      <w:rPr>
        <w:rFonts w:ascii="Wingdings" w:hAnsi="Wingdings" w:hint="default"/>
      </w:rPr>
    </w:lvl>
  </w:abstractNum>
  <w:abstractNum w:abstractNumId="10" w15:restartNumberingAfterBreak="0">
    <w:nsid w:val="148E45E9"/>
    <w:multiLevelType w:val="hybridMultilevel"/>
    <w:tmpl w:val="5B22B4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68A6DF7"/>
    <w:multiLevelType w:val="hybridMultilevel"/>
    <w:tmpl w:val="37A06994"/>
    <w:lvl w:ilvl="0" w:tplc="AA18D2F2">
      <w:start w:val="1"/>
      <w:numFmt w:val="decimal"/>
      <w:lvlText w:val="%1)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2" w15:restartNumberingAfterBreak="0">
    <w:nsid w:val="17473030"/>
    <w:multiLevelType w:val="hybridMultilevel"/>
    <w:tmpl w:val="DEDACE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9411098"/>
    <w:multiLevelType w:val="hybridMultilevel"/>
    <w:tmpl w:val="C5ECA50A"/>
    <w:lvl w:ilvl="0" w:tplc="26C263F2">
      <w:start w:val="7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CBD42A4"/>
    <w:multiLevelType w:val="hybridMultilevel"/>
    <w:tmpl w:val="8588585A"/>
    <w:lvl w:ilvl="0" w:tplc="04150017">
      <w:start w:val="1"/>
      <w:numFmt w:val="lowerLetter"/>
      <w:lvlText w:val="%1)"/>
      <w:lvlJc w:val="left"/>
      <w:pPr>
        <w:ind w:left="1620" w:hanging="360"/>
      </w:p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5" w15:restartNumberingAfterBreak="0">
    <w:nsid w:val="20726674"/>
    <w:multiLevelType w:val="hybridMultilevel"/>
    <w:tmpl w:val="5C20BFBA"/>
    <w:lvl w:ilvl="0" w:tplc="AAAC331E">
      <w:start w:val="1"/>
      <w:numFmt w:val="decimal"/>
      <w:lvlText w:val="%1)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6" w15:restartNumberingAfterBreak="0">
    <w:nsid w:val="208660E6"/>
    <w:multiLevelType w:val="hybridMultilevel"/>
    <w:tmpl w:val="EF1EEE6A"/>
    <w:lvl w:ilvl="0" w:tplc="5B204D72">
      <w:start w:val="1"/>
      <w:numFmt w:val="bullet"/>
      <w:pStyle w:val="BulletText3"/>
      <w:lvlText w:val="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  <w:color w:val="auto"/>
        <w:sz w:val="18"/>
      </w:rPr>
    </w:lvl>
    <w:lvl w:ilvl="1" w:tplc="54E65FAE">
      <w:numFmt w:val="bullet"/>
      <w:lvlText w:val="-"/>
      <w:lvlJc w:val="left"/>
      <w:pPr>
        <w:tabs>
          <w:tab w:val="num" w:pos="3000"/>
        </w:tabs>
        <w:ind w:left="3000" w:hanging="360"/>
      </w:pPr>
      <w:rPr>
        <w:rFonts w:ascii="Times New Roman" w:eastAsia="Times New Roman" w:hAnsi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720"/>
        </w:tabs>
        <w:ind w:left="37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440"/>
        </w:tabs>
        <w:ind w:left="44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160"/>
        </w:tabs>
        <w:ind w:left="51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880"/>
        </w:tabs>
        <w:ind w:left="58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600"/>
        </w:tabs>
        <w:ind w:left="66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320"/>
        </w:tabs>
        <w:ind w:left="73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040"/>
        </w:tabs>
        <w:ind w:left="8040" w:hanging="360"/>
      </w:pPr>
      <w:rPr>
        <w:rFonts w:ascii="Wingdings" w:hAnsi="Wingdings" w:hint="default"/>
      </w:rPr>
    </w:lvl>
  </w:abstractNum>
  <w:abstractNum w:abstractNumId="17" w15:restartNumberingAfterBreak="0">
    <w:nsid w:val="23645B4C"/>
    <w:multiLevelType w:val="hybridMultilevel"/>
    <w:tmpl w:val="E1A415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511E8E"/>
    <w:multiLevelType w:val="hybridMultilevel"/>
    <w:tmpl w:val="D67CFA2E"/>
    <w:lvl w:ilvl="0" w:tplc="640ECC3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7406B43"/>
    <w:multiLevelType w:val="hybridMultilevel"/>
    <w:tmpl w:val="0694C37C"/>
    <w:lvl w:ilvl="0" w:tplc="7B2CE9F4">
      <w:start w:val="1"/>
      <w:numFmt w:val="bullet"/>
      <w:pStyle w:val="BulletText2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00000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0" w15:restartNumberingAfterBreak="0">
    <w:nsid w:val="2B7265DF"/>
    <w:multiLevelType w:val="hybridMultilevel"/>
    <w:tmpl w:val="3A867726"/>
    <w:lvl w:ilvl="0" w:tplc="7DF45C4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BED5B8C"/>
    <w:multiLevelType w:val="hybridMultilevel"/>
    <w:tmpl w:val="2F289556"/>
    <w:lvl w:ilvl="0" w:tplc="BBB47A0A">
      <w:start w:val="1"/>
      <w:numFmt w:val="decimal"/>
      <w:lvlText w:val="%1)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2" w15:restartNumberingAfterBreak="0">
    <w:nsid w:val="30D16FA6"/>
    <w:multiLevelType w:val="multilevel"/>
    <w:tmpl w:val="460A79B6"/>
    <w:styleLink w:val="Headings"/>
    <w:lvl w:ilvl="0">
      <w:start w:val="1"/>
      <w:numFmt w:val="decimal"/>
      <w:pStyle w:val="Nagwek1"/>
      <w:lvlText w:val="%1."/>
      <w:lvlJc w:val="left"/>
      <w:pPr>
        <w:tabs>
          <w:tab w:val="num" w:pos="786"/>
        </w:tabs>
        <w:ind w:left="786" w:hanging="360"/>
      </w:pPr>
      <w:rPr>
        <w:rFonts w:ascii="Arial" w:hAnsi="Arial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1070"/>
        </w:tabs>
        <w:ind w:left="710" w:firstLine="0"/>
      </w:pPr>
      <w:rPr>
        <w:rFonts w:ascii="Arial" w:hAnsi="Arial" w:hint="default"/>
        <w:color w:val="auto"/>
      </w:rPr>
    </w:lvl>
    <w:lvl w:ilvl="2">
      <w:start w:val="1"/>
      <w:numFmt w:val="decimal"/>
      <w:pStyle w:val="Nagwek3"/>
      <w:lvlText w:val="%1.%2.%3"/>
      <w:lvlJc w:val="left"/>
      <w:pPr>
        <w:ind w:left="2204" w:hanging="360"/>
      </w:pPr>
      <w:rPr>
        <w:rFonts w:ascii="Arial" w:hAnsi="Arial" w:hint="default"/>
      </w:rPr>
    </w:lvl>
    <w:lvl w:ilvl="3">
      <w:start w:val="1"/>
      <w:numFmt w:val="decimal"/>
      <w:pStyle w:val="Nagwek4"/>
      <w:lvlText w:val="%1.%2.%3.%4"/>
      <w:lvlJc w:val="left"/>
      <w:pPr>
        <w:ind w:left="1866" w:hanging="360"/>
      </w:pPr>
      <w:rPr>
        <w:rFonts w:ascii="Arial" w:hAnsi="Arial" w:hint="default"/>
      </w:rPr>
    </w:lvl>
    <w:lvl w:ilvl="4">
      <w:start w:val="1"/>
      <w:numFmt w:val="decimal"/>
      <w:pStyle w:val="Nagwek5"/>
      <w:lvlText w:val="%1.%2.%3.%4.%5"/>
      <w:lvlJc w:val="left"/>
      <w:pPr>
        <w:ind w:left="2226" w:hanging="360"/>
      </w:pPr>
      <w:rPr>
        <w:rFonts w:ascii="Arial" w:hAnsi="Arial" w:hint="default"/>
      </w:rPr>
    </w:lvl>
    <w:lvl w:ilvl="5">
      <w:start w:val="1"/>
      <w:numFmt w:val="decimal"/>
      <w:pStyle w:val="Nagwek6"/>
      <w:lvlText w:val="%1.%2.%3.%4.%5.%6"/>
      <w:lvlJc w:val="left"/>
      <w:pPr>
        <w:ind w:left="2586" w:hanging="360"/>
      </w:pPr>
      <w:rPr>
        <w:rFonts w:ascii="Arial" w:hAnsi="Arial"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2946" w:hanging="360"/>
      </w:pPr>
      <w:rPr>
        <w:rFonts w:ascii="Arial" w:hAnsi="Arial"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3306" w:hanging="360"/>
      </w:pPr>
      <w:rPr>
        <w:rFonts w:ascii="Arial" w:hAnsi="Arial"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3666" w:hanging="360"/>
      </w:pPr>
      <w:rPr>
        <w:rFonts w:ascii="Arial" w:hAnsi="Arial" w:hint="default"/>
      </w:rPr>
    </w:lvl>
  </w:abstractNum>
  <w:abstractNum w:abstractNumId="23" w15:restartNumberingAfterBreak="0">
    <w:nsid w:val="386F2FEB"/>
    <w:multiLevelType w:val="hybridMultilevel"/>
    <w:tmpl w:val="13F27A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A451F51"/>
    <w:multiLevelType w:val="hybridMultilevel"/>
    <w:tmpl w:val="39FA9CF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A452EFB"/>
    <w:multiLevelType w:val="hybridMultilevel"/>
    <w:tmpl w:val="2BC80F82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6" w15:restartNumberingAfterBreak="0">
    <w:nsid w:val="3DAD5EC6"/>
    <w:multiLevelType w:val="hybridMultilevel"/>
    <w:tmpl w:val="4D4020E6"/>
    <w:lvl w:ilvl="0" w:tplc="63DEC9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39312F3"/>
    <w:multiLevelType w:val="hybridMultilevel"/>
    <w:tmpl w:val="4178E38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467252A7"/>
    <w:multiLevelType w:val="hybridMultilevel"/>
    <w:tmpl w:val="2B106F66"/>
    <w:lvl w:ilvl="0" w:tplc="0F662BF8">
      <w:start w:val="1"/>
      <w:numFmt w:val="bullet"/>
      <w:lvlText w:val=""/>
      <w:lvlJc w:val="left"/>
      <w:pPr>
        <w:ind w:left="799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A8F11A7"/>
    <w:multiLevelType w:val="hybridMultilevel"/>
    <w:tmpl w:val="88E40138"/>
    <w:lvl w:ilvl="0" w:tplc="C648636C">
      <w:start w:val="7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B3C0E4C"/>
    <w:multiLevelType w:val="hybridMultilevel"/>
    <w:tmpl w:val="3AAADAB4"/>
    <w:lvl w:ilvl="0" w:tplc="04150001">
      <w:start w:val="1"/>
      <w:numFmt w:val="bullet"/>
      <w:lvlText w:val=""/>
      <w:lvlJc w:val="left"/>
      <w:pPr>
        <w:ind w:left="11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7" w:hanging="360"/>
      </w:pPr>
      <w:rPr>
        <w:rFonts w:ascii="Wingdings" w:hAnsi="Wingdings" w:hint="default"/>
      </w:rPr>
    </w:lvl>
  </w:abstractNum>
  <w:abstractNum w:abstractNumId="31" w15:restartNumberingAfterBreak="0">
    <w:nsid w:val="546E5309"/>
    <w:multiLevelType w:val="multilevel"/>
    <w:tmpl w:val="6AE2B9B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  <w:sz w:val="24"/>
      </w:rPr>
    </w:lvl>
    <w:lvl w:ilvl="1">
      <w:start w:val="5"/>
      <w:numFmt w:val="decimal"/>
      <w:lvlText w:val="%1.%2"/>
      <w:lvlJc w:val="left"/>
      <w:pPr>
        <w:ind w:left="786" w:hanging="360"/>
      </w:pPr>
      <w:rPr>
        <w:rFonts w:hint="default"/>
        <w:b/>
        <w:sz w:val="24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b/>
        <w:sz w:val="24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  <w:b/>
        <w:sz w:val="24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  <w:b/>
        <w:sz w:val="24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  <w:b/>
        <w:sz w:val="24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  <w:b/>
        <w:sz w:val="24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  <w:b/>
        <w:sz w:val="24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  <w:b/>
        <w:sz w:val="24"/>
      </w:rPr>
    </w:lvl>
  </w:abstractNum>
  <w:abstractNum w:abstractNumId="32" w15:restartNumberingAfterBreak="0">
    <w:nsid w:val="589168F0"/>
    <w:multiLevelType w:val="hybridMultilevel"/>
    <w:tmpl w:val="1FCACB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93E72E1"/>
    <w:multiLevelType w:val="hybridMultilevel"/>
    <w:tmpl w:val="F54AB446"/>
    <w:lvl w:ilvl="0" w:tplc="379819B8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A3E2D89"/>
    <w:multiLevelType w:val="hybridMultilevel"/>
    <w:tmpl w:val="23A028EC"/>
    <w:lvl w:ilvl="0" w:tplc="76AE5124">
      <w:start w:val="1"/>
      <w:numFmt w:val="decimal"/>
      <w:lvlText w:val="%1)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5" w15:restartNumberingAfterBreak="0">
    <w:nsid w:val="6F276E0D"/>
    <w:multiLevelType w:val="hybridMultilevel"/>
    <w:tmpl w:val="9F70182E"/>
    <w:lvl w:ilvl="0" w:tplc="ABFEAC7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608717D"/>
    <w:multiLevelType w:val="hybridMultilevel"/>
    <w:tmpl w:val="0268A8B0"/>
    <w:lvl w:ilvl="0" w:tplc="0F662B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7D039FB"/>
    <w:multiLevelType w:val="hybridMultilevel"/>
    <w:tmpl w:val="4BCC644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7F12D47"/>
    <w:multiLevelType w:val="hybridMultilevel"/>
    <w:tmpl w:val="4E207C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8175D9D"/>
    <w:multiLevelType w:val="singleLevel"/>
    <w:tmpl w:val="1A766868"/>
    <w:lvl w:ilvl="0">
      <w:start w:val="1"/>
      <w:numFmt w:val="bullet"/>
      <w:pStyle w:val="BulletText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0" w15:restartNumberingAfterBreak="0">
    <w:nsid w:val="78535336"/>
    <w:multiLevelType w:val="hybridMultilevel"/>
    <w:tmpl w:val="4CA00200"/>
    <w:lvl w:ilvl="0" w:tplc="0F662BF8">
      <w:start w:val="1"/>
      <w:numFmt w:val="bullet"/>
      <w:lvlText w:val=""/>
      <w:lvlJc w:val="left"/>
      <w:pPr>
        <w:ind w:left="799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51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9" w:hanging="360"/>
      </w:pPr>
      <w:rPr>
        <w:rFonts w:ascii="Wingdings" w:hAnsi="Wingdings" w:hint="default"/>
      </w:rPr>
    </w:lvl>
  </w:abstractNum>
  <w:abstractNum w:abstractNumId="41" w15:restartNumberingAfterBreak="0">
    <w:nsid w:val="7B1D4993"/>
    <w:multiLevelType w:val="hybridMultilevel"/>
    <w:tmpl w:val="9C6414F6"/>
    <w:lvl w:ilvl="0" w:tplc="04150017">
      <w:start w:val="1"/>
      <w:numFmt w:val="lowerLetter"/>
      <w:lvlText w:val="%1)"/>
      <w:lvlJc w:val="left"/>
      <w:pPr>
        <w:ind w:left="1620" w:hanging="360"/>
      </w:p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42" w15:restartNumberingAfterBreak="0">
    <w:nsid w:val="7BE84DBC"/>
    <w:multiLevelType w:val="hybridMultilevel"/>
    <w:tmpl w:val="27E4B0F6"/>
    <w:lvl w:ilvl="0" w:tplc="482E8D8E">
      <w:start w:val="1"/>
      <w:numFmt w:val="decimal"/>
      <w:lvlText w:val="%1)"/>
      <w:lvlJc w:val="left"/>
      <w:pPr>
        <w:ind w:left="720" w:hanging="360"/>
      </w:pPr>
      <w:rPr>
        <w:rFonts w:hint="default"/>
        <w:strike w:val="0"/>
        <w:sz w:val="20"/>
        <w:szCs w:val="2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CBA43CE"/>
    <w:multiLevelType w:val="hybridMultilevel"/>
    <w:tmpl w:val="E444B5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CCE3DB3"/>
    <w:multiLevelType w:val="singleLevel"/>
    <w:tmpl w:val="DCB489C6"/>
    <w:lvl w:ilvl="0">
      <w:start w:val="1"/>
      <w:numFmt w:val="bullet"/>
      <w:pStyle w:val="TableBulletPoint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5" w15:restartNumberingAfterBreak="0">
    <w:nsid w:val="7D0A340A"/>
    <w:multiLevelType w:val="hybridMultilevel"/>
    <w:tmpl w:val="1610DED4"/>
    <w:lvl w:ilvl="0" w:tplc="377E5B04">
      <w:start w:val="1"/>
      <w:numFmt w:val="decimal"/>
      <w:lvlText w:val="%1)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7"/>
  </w:num>
  <w:num w:numId="2">
    <w:abstractNumId w:val="39"/>
  </w:num>
  <w:num w:numId="3">
    <w:abstractNumId w:val="19"/>
  </w:num>
  <w:num w:numId="4">
    <w:abstractNumId w:val="16"/>
  </w:num>
  <w:num w:numId="5">
    <w:abstractNumId w:val="44"/>
  </w:num>
  <w:num w:numId="6">
    <w:abstractNumId w:val="22"/>
    <w:lvlOverride w:ilvl="0">
      <w:lvl w:ilvl="0">
        <w:start w:val="1"/>
        <w:numFmt w:val="decimal"/>
        <w:pStyle w:val="Nagwek1"/>
        <w:lvlText w:val="%1."/>
        <w:lvlJc w:val="left"/>
        <w:pPr>
          <w:ind w:left="360" w:hanging="360"/>
        </w:pPr>
        <w:rPr>
          <w:color w:val="auto"/>
        </w:rPr>
      </w:lvl>
    </w:lvlOverride>
    <w:lvlOverride w:ilvl="1">
      <w:lvl w:ilvl="1">
        <w:start w:val="1"/>
        <w:numFmt w:val="decimal"/>
        <w:pStyle w:val="Nagwek2"/>
        <w:lvlText w:val="%1.%2."/>
        <w:lvlJc w:val="left"/>
        <w:pPr>
          <w:ind w:left="858" w:hanging="432"/>
        </w:pPr>
        <w:rPr>
          <w:b/>
          <w:color w:val="auto"/>
          <w:sz w:val="24"/>
        </w:rPr>
      </w:lvl>
    </w:lvlOverride>
    <w:lvlOverride w:ilvl="2">
      <w:lvl w:ilvl="2">
        <w:start w:val="1"/>
        <w:numFmt w:val="decimal"/>
        <w:pStyle w:val="Nagwek3"/>
        <w:lvlText w:val="%1.%2.%3."/>
        <w:lvlJc w:val="left"/>
        <w:pPr>
          <w:ind w:left="1224" w:hanging="504"/>
        </w:pPr>
      </w:lvl>
    </w:lvlOverride>
    <w:lvlOverride w:ilvl="3">
      <w:lvl w:ilvl="3">
        <w:start w:val="1"/>
        <w:numFmt w:val="decimal"/>
        <w:pStyle w:val="Nagwek4"/>
        <w:lvlText w:val="%1.%2.%3.%4."/>
        <w:lvlJc w:val="left"/>
        <w:pPr>
          <w:ind w:left="1728" w:hanging="648"/>
        </w:pPr>
      </w:lvl>
    </w:lvlOverride>
    <w:lvlOverride w:ilvl="4">
      <w:lvl w:ilvl="4">
        <w:start w:val="1"/>
        <w:numFmt w:val="decimal"/>
        <w:pStyle w:val="Nagwek5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pStyle w:val="Nagwek6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pStyle w:val="Nagwek7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pStyle w:val="Nagwek8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pStyle w:val="Nagwek9"/>
        <w:lvlText w:val="%1.%2.%3.%4.%5.%6.%7.%8.%9."/>
        <w:lvlJc w:val="left"/>
        <w:pPr>
          <w:ind w:left="4320" w:hanging="1440"/>
        </w:pPr>
      </w:lvl>
    </w:lvlOverride>
  </w:num>
  <w:num w:numId="7">
    <w:abstractNumId w:val="22"/>
  </w:num>
  <w:num w:numId="8">
    <w:abstractNumId w:val="8"/>
  </w:num>
  <w:num w:numId="9">
    <w:abstractNumId w:val="6"/>
  </w:num>
  <w:num w:numId="10">
    <w:abstractNumId w:val="43"/>
  </w:num>
  <w:num w:numId="11">
    <w:abstractNumId w:val="36"/>
  </w:num>
  <w:num w:numId="12">
    <w:abstractNumId w:val="40"/>
  </w:num>
  <w:num w:numId="13">
    <w:abstractNumId w:val="9"/>
  </w:num>
  <w:num w:numId="14">
    <w:abstractNumId w:val="4"/>
  </w:num>
  <w:num w:numId="15">
    <w:abstractNumId w:val="10"/>
  </w:num>
  <w:num w:numId="16">
    <w:abstractNumId w:val="28"/>
  </w:num>
  <w:num w:numId="17">
    <w:abstractNumId w:val="26"/>
  </w:num>
  <w:num w:numId="18">
    <w:abstractNumId w:val="41"/>
  </w:num>
  <w:num w:numId="19">
    <w:abstractNumId w:val="14"/>
  </w:num>
  <w:num w:numId="20">
    <w:abstractNumId w:val="20"/>
  </w:num>
  <w:num w:numId="21">
    <w:abstractNumId w:val="5"/>
  </w:num>
  <w:num w:numId="22">
    <w:abstractNumId w:val="45"/>
  </w:num>
  <w:num w:numId="23">
    <w:abstractNumId w:val="15"/>
  </w:num>
  <w:num w:numId="24">
    <w:abstractNumId w:val="23"/>
  </w:num>
  <w:num w:numId="25">
    <w:abstractNumId w:val="24"/>
  </w:num>
  <w:num w:numId="26">
    <w:abstractNumId w:val="42"/>
  </w:num>
  <w:num w:numId="27">
    <w:abstractNumId w:val="33"/>
  </w:num>
  <w:num w:numId="28">
    <w:abstractNumId w:val="17"/>
  </w:num>
  <w:num w:numId="29">
    <w:abstractNumId w:val="31"/>
  </w:num>
  <w:num w:numId="30">
    <w:abstractNumId w:val="27"/>
  </w:num>
  <w:num w:numId="31">
    <w:abstractNumId w:val="12"/>
  </w:num>
  <w:num w:numId="32">
    <w:abstractNumId w:val="29"/>
  </w:num>
  <w:num w:numId="33">
    <w:abstractNumId w:val="13"/>
  </w:num>
  <w:num w:numId="34">
    <w:abstractNumId w:val="35"/>
  </w:num>
  <w:num w:numId="35">
    <w:abstractNumId w:val="18"/>
  </w:num>
  <w:num w:numId="36">
    <w:abstractNumId w:val="3"/>
  </w:num>
  <w:num w:numId="37">
    <w:abstractNumId w:val="11"/>
  </w:num>
  <w:num w:numId="38">
    <w:abstractNumId w:val="2"/>
  </w:num>
  <w:num w:numId="39">
    <w:abstractNumId w:val="25"/>
  </w:num>
  <w:num w:numId="40">
    <w:abstractNumId w:val="0"/>
  </w:num>
  <w:num w:numId="41">
    <w:abstractNumId w:val="37"/>
  </w:num>
  <w:num w:numId="42">
    <w:abstractNumId w:val="38"/>
  </w:num>
  <w:num w:numId="43">
    <w:abstractNumId w:val="1"/>
  </w:num>
  <w:num w:numId="44">
    <w:abstractNumId w:val="22"/>
    <w:lvlOverride w:ilvl="0">
      <w:lvl w:ilvl="0">
        <w:start w:val="1"/>
        <w:numFmt w:val="decimal"/>
        <w:pStyle w:val="Nagwek1"/>
        <w:lvlText w:val="%1."/>
        <w:lvlJc w:val="left"/>
        <w:pPr>
          <w:ind w:left="360" w:hanging="360"/>
        </w:pPr>
        <w:rPr>
          <w:color w:val="auto"/>
        </w:rPr>
      </w:lvl>
    </w:lvlOverride>
    <w:lvlOverride w:ilvl="1">
      <w:lvl w:ilvl="1">
        <w:start w:val="1"/>
        <w:numFmt w:val="decimal"/>
        <w:pStyle w:val="Nagwek2"/>
        <w:lvlText w:val="%1.%2."/>
        <w:lvlJc w:val="left"/>
        <w:pPr>
          <w:ind w:left="858" w:hanging="432"/>
        </w:pPr>
        <w:rPr>
          <w:b/>
          <w:color w:val="auto"/>
          <w:sz w:val="24"/>
        </w:rPr>
      </w:lvl>
    </w:lvlOverride>
    <w:lvlOverride w:ilvl="2">
      <w:lvl w:ilvl="2">
        <w:start w:val="1"/>
        <w:numFmt w:val="decimal"/>
        <w:pStyle w:val="Nagwek3"/>
        <w:lvlText w:val="%1.%2.%3."/>
        <w:lvlJc w:val="left"/>
        <w:pPr>
          <w:ind w:left="1224" w:hanging="504"/>
        </w:pPr>
      </w:lvl>
    </w:lvlOverride>
    <w:lvlOverride w:ilvl="3">
      <w:lvl w:ilvl="3">
        <w:start w:val="1"/>
        <w:numFmt w:val="decimal"/>
        <w:pStyle w:val="Nagwek4"/>
        <w:lvlText w:val="%1.%2.%3.%4."/>
        <w:lvlJc w:val="left"/>
        <w:pPr>
          <w:ind w:left="1728" w:hanging="648"/>
        </w:pPr>
      </w:lvl>
    </w:lvlOverride>
    <w:lvlOverride w:ilvl="4">
      <w:lvl w:ilvl="4">
        <w:start w:val="1"/>
        <w:numFmt w:val="decimal"/>
        <w:pStyle w:val="Nagwek5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pStyle w:val="Nagwek6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pStyle w:val="Nagwek7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pStyle w:val="Nagwek8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pStyle w:val="Nagwek9"/>
        <w:lvlText w:val="%1.%2.%3.%4.%5.%6.%7.%8.%9."/>
        <w:lvlJc w:val="left"/>
        <w:pPr>
          <w:ind w:left="4320" w:hanging="1440"/>
        </w:pPr>
      </w:lvl>
    </w:lvlOverride>
  </w:num>
  <w:num w:numId="45">
    <w:abstractNumId w:val="34"/>
  </w:num>
  <w:num w:numId="46">
    <w:abstractNumId w:val="30"/>
  </w:num>
  <w:num w:numId="47">
    <w:abstractNumId w:val="32"/>
  </w:num>
  <w:num w:numId="48">
    <w:abstractNumId w:val="21"/>
  </w:num>
  <w:numIdMacAtCleanup w:val="31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Brożyna Marta">
    <w15:presenceInfo w15:providerId="AD" w15:userId="S::m.brozyna@cez.gov.pl::4f7e5c6f-b259-498a-8e43-3f4a03fe10f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47BE"/>
    <w:rsid w:val="00002935"/>
    <w:rsid w:val="000056D4"/>
    <w:rsid w:val="0000682A"/>
    <w:rsid w:val="00011F32"/>
    <w:rsid w:val="00012C0D"/>
    <w:rsid w:val="00014F83"/>
    <w:rsid w:val="00014FE9"/>
    <w:rsid w:val="000217ED"/>
    <w:rsid w:val="00021AF9"/>
    <w:rsid w:val="00022C90"/>
    <w:rsid w:val="0002467B"/>
    <w:rsid w:val="00025A6E"/>
    <w:rsid w:val="00026C72"/>
    <w:rsid w:val="000323F6"/>
    <w:rsid w:val="00037D99"/>
    <w:rsid w:val="00040E45"/>
    <w:rsid w:val="000517A5"/>
    <w:rsid w:val="000543F4"/>
    <w:rsid w:val="00063F3F"/>
    <w:rsid w:val="00064917"/>
    <w:rsid w:val="00065DA2"/>
    <w:rsid w:val="000660A3"/>
    <w:rsid w:val="00067405"/>
    <w:rsid w:val="00071375"/>
    <w:rsid w:val="00073164"/>
    <w:rsid w:val="0007406C"/>
    <w:rsid w:val="000758B8"/>
    <w:rsid w:val="00080F50"/>
    <w:rsid w:val="00082CC6"/>
    <w:rsid w:val="00084905"/>
    <w:rsid w:val="00085F06"/>
    <w:rsid w:val="00085F84"/>
    <w:rsid w:val="00087B92"/>
    <w:rsid w:val="00095FD0"/>
    <w:rsid w:val="000A5C7B"/>
    <w:rsid w:val="000A682D"/>
    <w:rsid w:val="000B0597"/>
    <w:rsid w:val="000B0BAB"/>
    <w:rsid w:val="000B14DE"/>
    <w:rsid w:val="000B16EC"/>
    <w:rsid w:val="000B26BE"/>
    <w:rsid w:val="000B27E6"/>
    <w:rsid w:val="000B7ABC"/>
    <w:rsid w:val="000C283B"/>
    <w:rsid w:val="000C4846"/>
    <w:rsid w:val="000C5AA8"/>
    <w:rsid w:val="000C7C7E"/>
    <w:rsid w:val="000D02B4"/>
    <w:rsid w:val="000D03E5"/>
    <w:rsid w:val="000D1112"/>
    <w:rsid w:val="000D2CE6"/>
    <w:rsid w:val="000D4B1B"/>
    <w:rsid w:val="000E0521"/>
    <w:rsid w:val="000E1439"/>
    <w:rsid w:val="000E39DC"/>
    <w:rsid w:val="000F28C4"/>
    <w:rsid w:val="000F313A"/>
    <w:rsid w:val="000F5993"/>
    <w:rsid w:val="000F667D"/>
    <w:rsid w:val="00101561"/>
    <w:rsid w:val="001027BE"/>
    <w:rsid w:val="00102BEC"/>
    <w:rsid w:val="001048E1"/>
    <w:rsid w:val="001076CA"/>
    <w:rsid w:val="00107EC9"/>
    <w:rsid w:val="00110D64"/>
    <w:rsid w:val="00112AF0"/>
    <w:rsid w:val="00112B3A"/>
    <w:rsid w:val="00114607"/>
    <w:rsid w:val="00115AFC"/>
    <w:rsid w:val="00121B8A"/>
    <w:rsid w:val="0012278D"/>
    <w:rsid w:val="001235FB"/>
    <w:rsid w:val="00124C3F"/>
    <w:rsid w:val="00125D59"/>
    <w:rsid w:val="001266A4"/>
    <w:rsid w:val="00126E2F"/>
    <w:rsid w:val="00127B69"/>
    <w:rsid w:val="001318C7"/>
    <w:rsid w:val="001331AB"/>
    <w:rsid w:val="00135C57"/>
    <w:rsid w:val="00136BA5"/>
    <w:rsid w:val="001373F1"/>
    <w:rsid w:val="00143180"/>
    <w:rsid w:val="00143B0D"/>
    <w:rsid w:val="00150D39"/>
    <w:rsid w:val="00150E4E"/>
    <w:rsid w:val="001541C4"/>
    <w:rsid w:val="00155F74"/>
    <w:rsid w:val="00162DA3"/>
    <w:rsid w:val="00173657"/>
    <w:rsid w:val="001750E1"/>
    <w:rsid w:val="00175C7F"/>
    <w:rsid w:val="001769CB"/>
    <w:rsid w:val="00177151"/>
    <w:rsid w:val="00177C0F"/>
    <w:rsid w:val="00183078"/>
    <w:rsid w:val="0018433C"/>
    <w:rsid w:val="00187F2B"/>
    <w:rsid w:val="00192895"/>
    <w:rsid w:val="00193CC4"/>
    <w:rsid w:val="00196FCF"/>
    <w:rsid w:val="001A38D5"/>
    <w:rsid w:val="001A3DAF"/>
    <w:rsid w:val="001A3ED9"/>
    <w:rsid w:val="001A4274"/>
    <w:rsid w:val="001A5C11"/>
    <w:rsid w:val="001B2D7A"/>
    <w:rsid w:val="001B5BB0"/>
    <w:rsid w:val="001B6667"/>
    <w:rsid w:val="001B6BD4"/>
    <w:rsid w:val="001C2A37"/>
    <w:rsid w:val="001C4398"/>
    <w:rsid w:val="001C5609"/>
    <w:rsid w:val="001C5C6A"/>
    <w:rsid w:val="001C67F2"/>
    <w:rsid w:val="001C7FA0"/>
    <w:rsid w:val="001C7FEF"/>
    <w:rsid w:val="001D0647"/>
    <w:rsid w:val="001D4CEC"/>
    <w:rsid w:val="001D65B8"/>
    <w:rsid w:val="001D7AAC"/>
    <w:rsid w:val="001E028F"/>
    <w:rsid w:val="001E6DE7"/>
    <w:rsid w:val="001E7FA1"/>
    <w:rsid w:val="001F573E"/>
    <w:rsid w:val="001F78C5"/>
    <w:rsid w:val="0020199F"/>
    <w:rsid w:val="002023E9"/>
    <w:rsid w:val="00205049"/>
    <w:rsid w:val="00205B72"/>
    <w:rsid w:val="0020760A"/>
    <w:rsid w:val="00207B9C"/>
    <w:rsid w:val="00211FD0"/>
    <w:rsid w:val="002120DE"/>
    <w:rsid w:val="00214477"/>
    <w:rsid w:val="00220D38"/>
    <w:rsid w:val="00221961"/>
    <w:rsid w:val="00221E03"/>
    <w:rsid w:val="00224757"/>
    <w:rsid w:val="00224B2F"/>
    <w:rsid w:val="002253CF"/>
    <w:rsid w:val="00225A70"/>
    <w:rsid w:val="002315AD"/>
    <w:rsid w:val="00231790"/>
    <w:rsid w:val="00231DE6"/>
    <w:rsid w:val="002358BC"/>
    <w:rsid w:val="002369CA"/>
    <w:rsid w:val="0024082F"/>
    <w:rsid w:val="00241005"/>
    <w:rsid w:val="00242436"/>
    <w:rsid w:val="00245488"/>
    <w:rsid w:val="00246C8C"/>
    <w:rsid w:val="00251394"/>
    <w:rsid w:val="00252D90"/>
    <w:rsid w:val="002573F2"/>
    <w:rsid w:val="00260D2B"/>
    <w:rsid w:val="002615E6"/>
    <w:rsid w:val="00263F69"/>
    <w:rsid w:val="00271514"/>
    <w:rsid w:val="002749DC"/>
    <w:rsid w:val="00275686"/>
    <w:rsid w:val="00275C7D"/>
    <w:rsid w:val="00277EB3"/>
    <w:rsid w:val="002808D1"/>
    <w:rsid w:val="00282486"/>
    <w:rsid w:val="00290D0A"/>
    <w:rsid w:val="002929FE"/>
    <w:rsid w:val="00292C9C"/>
    <w:rsid w:val="002A0CCA"/>
    <w:rsid w:val="002A4787"/>
    <w:rsid w:val="002A534A"/>
    <w:rsid w:val="002A55DC"/>
    <w:rsid w:val="002A5F65"/>
    <w:rsid w:val="002A649D"/>
    <w:rsid w:val="002A6E14"/>
    <w:rsid w:val="002B1D14"/>
    <w:rsid w:val="002B2EAB"/>
    <w:rsid w:val="002B53DF"/>
    <w:rsid w:val="002B57AE"/>
    <w:rsid w:val="002B5C50"/>
    <w:rsid w:val="002B6352"/>
    <w:rsid w:val="002B65EF"/>
    <w:rsid w:val="002B768A"/>
    <w:rsid w:val="002B7799"/>
    <w:rsid w:val="002C2724"/>
    <w:rsid w:val="002C2F49"/>
    <w:rsid w:val="002C5F06"/>
    <w:rsid w:val="002C610D"/>
    <w:rsid w:val="002D0B78"/>
    <w:rsid w:val="002D0EF1"/>
    <w:rsid w:val="002D16EC"/>
    <w:rsid w:val="002D1CF8"/>
    <w:rsid w:val="002D31F3"/>
    <w:rsid w:val="002D47E3"/>
    <w:rsid w:val="002D4AA8"/>
    <w:rsid w:val="002D6588"/>
    <w:rsid w:val="002E1477"/>
    <w:rsid w:val="002E1E0E"/>
    <w:rsid w:val="002E522E"/>
    <w:rsid w:val="002F042D"/>
    <w:rsid w:val="002F0B67"/>
    <w:rsid w:val="002F208E"/>
    <w:rsid w:val="002F24E6"/>
    <w:rsid w:val="002F425A"/>
    <w:rsid w:val="002F455B"/>
    <w:rsid w:val="002F4A29"/>
    <w:rsid w:val="002F4FB4"/>
    <w:rsid w:val="002F56B5"/>
    <w:rsid w:val="002F7D84"/>
    <w:rsid w:val="00302027"/>
    <w:rsid w:val="003051B7"/>
    <w:rsid w:val="00306A02"/>
    <w:rsid w:val="00307194"/>
    <w:rsid w:val="00307FB8"/>
    <w:rsid w:val="00317336"/>
    <w:rsid w:val="00320C54"/>
    <w:rsid w:val="003219F8"/>
    <w:rsid w:val="00321C0D"/>
    <w:rsid w:val="0032240B"/>
    <w:rsid w:val="003269DF"/>
    <w:rsid w:val="003332F3"/>
    <w:rsid w:val="003339B9"/>
    <w:rsid w:val="00336E88"/>
    <w:rsid w:val="00337D1A"/>
    <w:rsid w:val="0034246F"/>
    <w:rsid w:val="00342618"/>
    <w:rsid w:val="003454D5"/>
    <w:rsid w:val="00345665"/>
    <w:rsid w:val="003459D7"/>
    <w:rsid w:val="00345F87"/>
    <w:rsid w:val="00347522"/>
    <w:rsid w:val="003606AB"/>
    <w:rsid w:val="00363F9D"/>
    <w:rsid w:val="003664EF"/>
    <w:rsid w:val="003671F4"/>
    <w:rsid w:val="00370059"/>
    <w:rsid w:val="0037156A"/>
    <w:rsid w:val="00373E0A"/>
    <w:rsid w:val="003756F2"/>
    <w:rsid w:val="00375847"/>
    <w:rsid w:val="00376D20"/>
    <w:rsid w:val="003953F5"/>
    <w:rsid w:val="003963EF"/>
    <w:rsid w:val="0039720B"/>
    <w:rsid w:val="003A01FB"/>
    <w:rsid w:val="003A108D"/>
    <w:rsid w:val="003A1749"/>
    <w:rsid w:val="003A5180"/>
    <w:rsid w:val="003B0502"/>
    <w:rsid w:val="003B1758"/>
    <w:rsid w:val="003B442E"/>
    <w:rsid w:val="003C0725"/>
    <w:rsid w:val="003C4D9D"/>
    <w:rsid w:val="003D02F1"/>
    <w:rsid w:val="003D2CEB"/>
    <w:rsid w:val="003D4170"/>
    <w:rsid w:val="003D5B13"/>
    <w:rsid w:val="003D6D1B"/>
    <w:rsid w:val="003E0D81"/>
    <w:rsid w:val="003E3D7E"/>
    <w:rsid w:val="003E641F"/>
    <w:rsid w:val="003E6544"/>
    <w:rsid w:val="003E79AB"/>
    <w:rsid w:val="003F128F"/>
    <w:rsid w:val="003F1BFC"/>
    <w:rsid w:val="003F2463"/>
    <w:rsid w:val="003F2AF6"/>
    <w:rsid w:val="003F71C5"/>
    <w:rsid w:val="003F78DC"/>
    <w:rsid w:val="004015C1"/>
    <w:rsid w:val="00401BDB"/>
    <w:rsid w:val="0040202B"/>
    <w:rsid w:val="00402AAE"/>
    <w:rsid w:val="004030CE"/>
    <w:rsid w:val="00403412"/>
    <w:rsid w:val="00404A35"/>
    <w:rsid w:val="00411C6A"/>
    <w:rsid w:val="00415DA6"/>
    <w:rsid w:val="00416F98"/>
    <w:rsid w:val="00416FF0"/>
    <w:rsid w:val="00417EC6"/>
    <w:rsid w:val="004232DF"/>
    <w:rsid w:val="00423CD4"/>
    <w:rsid w:val="004261D2"/>
    <w:rsid w:val="00427973"/>
    <w:rsid w:val="00431B1C"/>
    <w:rsid w:val="004320C8"/>
    <w:rsid w:val="004339EE"/>
    <w:rsid w:val="00440618"/>
    <w:rsid w:val="004426DB"/>
    <w:rsid w:val="00444DEC"/>
    <w:rsid w:val="0044789D"/>
    <w:rsid w:val="00447EC1"/>
    <w:rsid w:val="004506E0"/>
    <w:rsid w:val="00451909"/>
    <w:rsid w:val="0045294A"/>
    <w:rsid w:val="00452AF8"/>
    <w:rsid w:val="00453CE7"/>
    <w:rsid w:val="004578C3"/>
    <w:rsid w:val="00461041"/>
    <w:rsid w:val="00461D35"/>
    <w:rsid w:val="004620FF"/>
    <w:rsid w:val="004639A8"/>
    <w:rsid w:val="004642C6"/>
    <w:rsid w:val="004648C1"/>
    <w:rsid w:val="0047093E"/>
    <w:rsid w:val="00475551"/>
    <w:rsid w:val="00476D20"/>
    <w:rsid w:val="00480998"/>
    <w:rsid w:val="00480C5A"/>
    <w:rsid w:val="00481813"/>
    <w:rsid w:val="00482DA4"/>
    <w:rsid w:val="00483264"/>
    <w:rsid w:val="00485ED8"/>
    <w:rsid w:val="00486BC5"/>
    <w:rsid w:val="0048758B"/>
    <w:rsid w:val="004911B9"/>
    <w:rsid w:val="00494283"/>
    <w:rsid w:val="0049780D"/>
    <w:rsid w:val="004A0BB2"/>
    <w:rsid w:val="004A1C3A"/>
    <w:rsid w:val="004A2B73"/>
    <w:rsid w:val="004A3BAC"/>
    <w:rsid w:val="004A48B1"/>
    <w:rsid w:val="004A5A53"/>
    <w:rsid w:val="004B0235"/>
    <w:rsid w:val="004B504D"/>
    <w:rsid w:val="004B7C7E"/>
    <w:rsid w:val="004B7F27"/>
    <w:rsid w:val="004C14A7"/>
    <w:rsid w:val="004C1DEF"/>
    <w:rsid w:val="004C2841"/>
    <w:rsid w:val="004C6FC7"/>
    <w:rsid w:val="004D0638"/>
    <w:rsid w:val="004D0CFE"/>
    <w:rsid w:val="004D3CC4"/>
    <w:rsid w:val="004D3E3D"/>
    <w:rsid w:val="004D61C8"/>
    <w:rsid w:val="004E2207"/>
    <w:rsid w:val="004E3A25"/>
    <w:rsid w:val="004E60FB"/>
    <w:rsid w:val="004E7753"/>
    <w:rsid w:val="004E7971"/>
    <w:rsid w:val="004F5268"/>
    <w:rsid w:val="004F6B58"/>
    <w:rsid w:val="005021D7"/>
    <w:rsid w:val="005023EF"/>
    <w:rsid w:val="00502AE4"/>
    <w:rsid w:val="00505D03"/>
    <w:rsid w:val="0050620C"/>
    <w:rsid w:val="005067AB"/>
    <w:rsid w:val="00507E1F"/>
    <w:rsid w:val="00511420"/>
    <w:rsid w:val="00512266"/>
    <w:rsid w:val="0051228E"/>
    <w:rsid w:val="00513E17"/>
    <w:rsid w:val="00517470"/>
    <w:rsid w:val="005220F5"/>
    <w:rsid w:val="0052377C"/>
    <w:rsid w:val="00525A32"/>
    <w:rsid w:val="00526603"/>
    <w:rsid w:val="00527876"/>
    <w:rsid w:val="00527F33"/>
    <w:rsid w:val="005334A7"/>
    <w:rsid w:val="00534314"/>
    <w:rsid w:val="005349BA"/>
    <w:rsid w:val="005363C8"/>
    <w:rsid w:val="005425FA"/>
    <w:rsid w:val="00542729"/>
    <w:rsid w:val="00542C53"/>
    <w:rsid w:val="005434BA"/>
    <w:rsid w:val="00544F1E"/>
    <w:rsid w:val="00546C2E"/>
    <w:rsid w:val="005478EB"/>
    <w:rsid w:val="00551BE7"/>
    <w:rsid w:val="005533C8"/>
    <w:rsid w:val="00553E21"/>
    <w:rsid w:val="00557FDB"/>
    <w:rsid w:val="00561B52"/>
    <w:rsid w:val="0056232E"/>
    <w:rsid w:val="00564CBF"/>
    <w:rsid w:val="0056584B"/>
    <w:rsid w:val="00571299"/>
    <w:rsid w:val="00580089"/>
    <w:rsid w:val="0058309B"/>
    <w:rsid w:val="00584347"/>
    <w:rsid w:val="005863FC"/>
    <w:rsid w:val="005938D2"/>
    <w:rsid w:val="005A0E0F"/>
    <w:rsid w:val="005A37FA"/>
    <w:rsid w:val="005A3985"/>
    <w:rsid w:val="005A4FE7"/>
    <w:rsid w:val="005B39F2"/>
    <w:rsid w:val="005B4794"/>
    <w:rsid w:val="005C0634"/>
    <w:rsid w:val="005C3530"/>
    <w:rsid w:val="005C45F1"/>
    <w:rsid w:val="005D0467"/>
    <w:rsid w:val="005D08C4"/>
    <w:rsid w:val="005D2015"/>
    <w:rsid w:val="005D23CD"/>
    <w:rsid w:val="005D26B3"/>
    <w:rsid w:val="005D3067"/>
    <w:rsid w:val="005D3775"/>
    <w:rsid w:val="005D3974"/>
    <w:rsid w:val="005D54B2"/>
    <w:rsid w:val="005D6119"/>
    <w:rsid w:val="005D7C52"/>
    <w:rsid w:val="005E0220"/>
    <w:rsid w:val="005E044D"/>
    <w:rsid w:val="005E08DA"/>
    <w:rsid w:val="005E1CC2"/>
    <w:rsid w:val="005E3935"/>
    <w:rsid w:val="005E730D"/>
    <w:rsid w:val="005F05E7"/>
    <w:rsid w:val="005F301D"/>
    <w:rsid w:val="005F3F12"/>
    <w:rsid w:val="005F479D"/>
    <w:rsid w:val="005F7B57"/>
    <w:rsid w:val="006077D5"/>
    <w:rsid w:val="0060792C"/>
    <w:rsid w:val="00611A81"/>
    <w:rsid w:val="006142D8"/>
    <w:rsid w:val="006147DB"/>
    <w:rsid w:val="0061601F"/>
    <w:rsid w:val="00620B34"/>
    <w:rsid w:val="006210CE"/>
    <w:rsid w:val="006216F7"/>
    <w:rsid w:val="00621BDB"/>
    <w:rsid w:val="00623253"/>
    <w:rsid w:val="00624088"/>
    <w:rsid w:val="006257E7"/>
    <w:rsid w:val="0062687B"/>
    <w:rsid w:val="00627AB5"/>
    <w:rsid w:val="00630F37"/>
    <w:rsid w:val="00632A09"/>
    <w:rsid w:val="0063545E"/>
    <w:rsid w:val="0063547B"/>
    <w:rsid w:val="00636567"/>
    <w:rsid w:val="00637440"/>
    <w:rsid w:val="00637D74"/>
    <w:rsid w:val="006414BE"/>
    <w:rsid w:val="00644137"/>
    <w:rsid w:val="00647A0A"/>
    <w:rsid w:val="00652B57"/>
    <w:rsid w:val="00655A9D"/>
    <w:rsid w:val="006561FC"/>
    <w:rsid w:val="006576C3"/>
    <w:rsid w:val="00661C7C"/>
    <w:rsid w:val="0066233F"/>
    <w:rsid w:val="006623B6"/>
    <w:rsid w:val="00664C17"/>
    <w:rsid w:val="006655DB"/>
    <w:rsid w:val="006801C4"/>
    <w:rsid w:val="00681F82"/>
    <w:rsid w:val="00682330"/>
    <w:rsid w:val="00683FEE"/>
    <w:rsid w:val="00684BC3"/>
    <w:rsid w:val="00695FCF"/>
    <w:rsid w:val="0069723A"/>
    <w:rsid w:val="006A05D6"/>
    <w:rsid w:val="006A0F39"/>
    <w:rsid w:val="006A280B"/>
    <w:rsid w:val="006A3863"/>
    <w:rsid w:val="006A7187"/>
    <w:rsid w:val="006B1441"/>
    <w:rsid w:val="006B172F"/>
    <w:rsid w:val="006B1B09"/>
    <w:rsid w:val="006B1EC0"/>
    <w:rsid w:val="006B2E5E"/>
    <w:rsid w:val="006C07E3"/>
    <w:rsid w:val="006C0A69"/>
    <w:rsid w:val="006C1881"/>
    <w:rsid w:val="006C4029"/>
    <w:rsid w:val="006C4317"/>
    <w:rsid w:val="006C485E"/>
    <w:rsid w:val="006C4B13"/>
    <w:rsid w:val="006C6D7C"/>
    <w:rsid w:val="006C7D6B"/>
    <w:rsid w:val="006D2A4D"/>
    <w:rsid w:val="006E1420"/>
    <w:rsid w:val="006E458A"/>
    <w:rsid w:val="006E6E8D"/>
    <w:rsid w:val="006F10A3"/>
    <w:rsid w:val="006F4E29"/>
    <w:rsid w:val="006F76FA"/>
    <w:rsid w:val="007006FE"/>
    <w:rsid w:val="0070232D"/>
    <w:rsid w:val="0070463E"/>
    <w:rsid w:val="007050C7"/>
    <w:rsid w:val="007063B2"/>
    <w:rsid w:val="00707368"/>
    <w:rsid w:val="00707F94"/>
    <w:rsid w:val="00707FD8"/>
    <w:rsid w:val="007145EA"/>
    <w:rsid w:val="00714DC5"/>
    <w:rsid w:val="00716097"/>
    <w:rsid w:val="00724205"/>
    <w:rsid w:val="007244A5"/>
    <w:rsid w:val="00725515"/>
    <w:rsid w:val="0072693A"/>
    <w:rsid w:val="007337DA"/>
    <w:rsid w:val="007338C5"/>
    <w:rsid w:val="00734933"/>
    <w:rsid w:val="0074013B"/>
    <w:rsid w:val="00741175"/>
    <w:rsid w:val="007450DA"/>
    <w:rsid w:val="00751CD7"/>
    <w:rsid w:val="007543C5"/>
    <w:rsid w:val="007573B2"/>
    <w:rsid w:val="007609C7"/>
    <w:rsid w:val="00763157"/>
    <w:rsid w:val="0076409C"/>
    <w:rsid w:val="007641AD"/>
    <w:rsid w:val="00765EA1"/>
    <w:rsid w:val="00771E5D"/>
    <w:rsid w:val="00777AF9"/>
    <w:rsid w:val="007824E5"/>
    <w:rsid w:val="00784C0B"/>
    <w:rsid w:val="0078552C"/>
    <w:rsid w:val="0079184B"/>
    <w:rsid w:val="007A0B1A"/>
    <w:rsid w:val="007A23E9"/>
    <w:rsid w:val="007A31A5"/>
    <w:rsid w:val="007A36E7"/>
    <w:rsid w:val="007A3ACC"/>
    <w:rsid w:val="007A4C49"/>
    <w:rsid w:val="007A5086"/>
    <w:rsid w:val="007B0A82"/>
    <w:rsid w:val="007B2638"/>
    <w:rsid w:val="007B49A2"/>
    <w:rsid w:val="007B4A45"/>
    <w:rsid w:val="007B4EBF"/>
    <w:rsid w:val="007B58D7"/>
    <w:rsid w:val="007B70F4"/>
    <w:rsid w:val="007C221A"/>
    <w:rsid w:val="007C22B3"/>
    <w:rsid w:val="007C3013"/>
    <w:rsid w:val="007C3A16"/>
    <w:rsid w:val="007C4650"/>
    <w:rsid w:val="007C52A8"/>
    <w:rsid w:val="007D1B4F"/>
    <w:rsid w:val="007D413C"/>
    <w:rsid w:val="007D4A96"/>
    <w:rsid w:val="007D5379"/>
    <w:rsid w:val="007D6C03"/>
    <w:rsid w:val="007E120E"/>
    <w:rsid w:val="007E16EC"/>
    <w:rsid w:val="007E2895"/>
    <w:rsid w:val="007E3C15"/>
    <w:rsid w:val="007E6977"/>
    <w:rsid w:val="007F0717"/>
    <w:rsid w:val="007F27D5"/>
    <w:rsid w:val="007F335D"/>
    <w:rsid w:val="007F4ED2"/>
    <w:rsid w:val="007F605F"/>
    <w:rsid w:val="007F6350"/>
    <w:rsid w:val="007F7CA3"/>
    <w:rsid w:val="00801665"/>
    <w:rsid w:val="00801E8F"/>
    <w:rsid w:val="0080425C"/>
    <w:rsid w:val="00807527"/>
    <w:rsid w:val="00807757"/>
    <w:rsid w:val="00807B13"/>
    <w:rsid w:val="008125EE"/>
    <w:rsid w:val="008131CA"/>
    <w:rsid w:val="00814825"/>
    <w:rsid w:val="008149AF"/>
    <w:rsid w:val="00821D17"/>
    <w:rsid w:val="008250DA"/>
    <w:rsid w:val="00825F7E"/>
    <w:rsid w:val="008262B7"/>
    <w:rsid w:val="008266CF"/>
    <w:rsid w:val="008267E2"/>
    <w:rsid w:val="00831266"/>
    <w:rsid w:val="00832DED"/>
    <w:rsid w:val="00833056"/>
    <w:rsid w:val="00835785"/>
    <w:rsid w:val="00835F47"/>
    <w:rsid w:val="00836990"/>
    <w:rsid w:val="00841658"/>
    <w:rsid w:val="008418B9"/>
    <w:rsid w:val="00841F6B"/>
    <w:rsid w:val="00842876"/>
    <w:rsid w:val="008503F3"/>
    <w:rsid w:val="0085154C"/>
    <w:rsid w:val="0085183E"/>
    <w:rsid w:val="00851A3F"/>
    <w:rsid w:val="008565B8"/>
    <w:rsid w:val="008615CB"/>
    <w:rsid w:val="00862C1C"/>
    <w:rsid w:val="0086459D"/>
    <w:rsid w:val="00865AD5"/>
    <w:rsid w:val="00865CFF"/>
    <w:rsid w:val="00866FA0"/>
    <w:rsid w:val="00867A0C"/>
    <w:rsid w:val="0087221F"/>
    <w:rsid w:val="00874A8F"/>
    <w:rsid w:val="00876EDE"/>
    <w:rsid w:val="008805B6"/>
    <w:rsid w:val="00881863"/>
    <w:rsid w:val="00881E32"/>
    <w:rsid w:val="008845B1"/>
    <w:rsid w:val="008859CA"/>
    <w:rsid w:val="00885C3A"/>
    <w:rsid w:val="0089074E"/>
    <w:rsid w:val="00894180"/>
    <w:rsid w:val="00896D73"/>
    <w:rsid w:val="008A0850"/>
    <w:rsid w:val="008A601D"/>
    <w:rsid w:val="008B3343"/>
    <w:rsid w:val="008B75C6"/>
    <w:rsid w:val="008C789D"/>
    <w:rsid w:val="008C7A6D"/>
    <w:rsid w:val="008D4131"/>
    <w:rsid w:val="008D5933"/>
    <w:rsid w:val="008E1926"/>
    <w:rsid w:val="008E29CA"/>
    <w:rsid w:val="008E3030"/>
    <w:rsid w:val="008E323E"/>
    <w:rsid w:val="008E40E2"/>
    <w:rsid w:val="008E4A64"/>
    <w:rsid w:val="008E61B3"/>
    <w:rsid w:val="008E7C2B"/>
    <w:rsid w:val="008E7CD1"/>
    <w:rsid w:val="008F198C"/>
    <w:rsid w:val="008F29F1"/>
    <w:rsid w:val="008F376B"/>
    <w:rsid w:val="008F6471"/>
    <w:rsid w:val="008F699C"/>
    <w:rsid w:val="008F6F02"/>
    <w:rsid w:val="008F7A1E"/>
    <w:rsid w:val="00901507"/>
    <w:rsid w:val="00901564"/>
    <w:rsid w:val="009018DA"/>
    <w:rsid w:val="00902D0D"/>
    <w:rsid w:val="00904385"/>
    <w:rsid w:val="0090563D"/>
    <w:rsid w:val="0092348E"/>
    <w:rsid w:val="009317C8"/>
    <w:rsid w:val="009350A5"/>
    <w:rsid w:val="009354FA"/>
    <w:rsid w:val="009411D9"/>
    <w:rsid w:val="009431B0"/>
    <w:rsid w:val="00944A1B"/>
    <w:rsid w:val="009456BB"/>
    <w:rsid w:val="009474E0"/>
    <w:rsid w:val="009527F0"/>
    <w:rsid w:val="00952AF3"/>
    <w:rsid w:val="00955EC2"/>
    <w:rsid w:val="0095716D"/>
    <w:rsid w:val="0096065B"/>
    <w:rsid w:val="0096100F"/>
    <w:rsid w:val="00962163"/>
    <w:rsid w:val="00963DC6"/>
    <w:rsid w:val="00964DC5"/>
    <w:rsid w:val="00965A38"/>
    <w:rsid w:val="009666D1"/>
    <w:rsid w:val="009708B1"/>
    <w:rsid w:val="00970BFB"/>
    <w:rsid w:val="009710B9"/>
    <w:rsid w:val="009718C9"/>
    <w:rsid w:val="00972003"/>
    <w:rsid w:val="009744AA"/>
    <w:rsid w:val="009744E6"/>
    <w:rsid w:val="00974E51"/>
    <w:rsid w:val="00975C5D"/>
    <w:rsid w:val="0098371A"/>
    <w:rsid w:val="00986C59"/>
    <w:rsid w:val="00986E58"/>
    <w:rsid w:val="0098799D"/>
    <w:rsid w:val="00987FBC"/>
    <w:rsid w:val="00990D9D"/>
    <w:rsid w:val="00992AB4"/>
    <w:rsid w:val="009A0027"/>
    <w:rsid w:val="009A2A10"/>
    <w:rsid w:val="009A327F"/>
    <w:rsid w:val="009A3678"/>
    <w:rsid w:val="009A5C50"/>
    <w:rsid w:val="009B272F"/>
    <w:rsid w:val="009B3902"/>
    <w:rsid w:val="009B3A74"/>
    <w:rsid w:val="009C1CA5"/>
    <w:rsid w:val="009C2829"/>
    <w:rsid w:val="009C2FF8"/>
    <w:rsid w:val="009C39A8"/>
    <w:rsid w:val="009C43DE"/>
    <w:rsid w:val="009C5811"/>
    <w:rsid w:val="009C6A01"/>
    <w:rsid w:val="009C7AD9"/>
    <w:rsid w:val="009D0C5D"/>
    <w:rsid w:val="009D2A74"/>
    <w:rsid w:val="009D3101"/>
    <w:rsid w:val="009D3F55"/>
    <w:rsid w:val="009D5462"/>
    <w:rsid w:val="009D66D5"/>
    <w:rsid w:val="009D6D03"/>
    <w:rsid w:val="009E0C83"/>
    <w:rsid w:val="009E16DD"/>
    <w:rsid w:val="009E334F"/>
    <w:rsid w:val="009F0ACA"/>
    <w:rsid w:val="009F53D6"/>
    <w:rsid w:val="009F5639"/>
    <w:rsid w:val="009F6195"/>
    <w:rsid w:val="009F7CDA"/>
    <w:rsid w:val="00A0263F"/>
    <w:rsid w:val="00A03B75"/>
    <w:rsid w:val="00A04B61"/>
    <w:rsid w:val="00A0589C"/>
    <w:rsid w:val="00A07662"/>
    <w:rsid w:val="00A105B2"/>
    <w:rsid w:val="00A10E9C"/>
    <w:rsid w:val="00A10F87"/>
    <w:rsid w:val="00A11177"/>
    <w:rsid w:val="00A11E7A"/>
    <w:rsid w:val="00A142CA"/>
    <w:rsid w:val="00A17973"/>
    <w:rsid w:val="00A2118E"/>
    <w:rsid w:val="00A21570"/>
    <w:rsid w:val="00A236E6"/>
    <w:rsid w:val="00A250DA"/>
    <w:rsid w:val="00A263AF"/>
    <w:rsid w:val="00A308C0"/>
    <w:rsid w:val="00A31991"/>
    <w:rsid w:val="00A32113"/>
    <w:rsid w:val="00A34C61"/>
    <w:rsid w:val="00A356D1"/>
    <w:rsid w:val="00A35EEA"/>
    <w:rsid w:val="00A36038"/>
    <w:rsid w:val="00A37B0A"/>
    <w:rsid w:val="00A40D76"/>
    <w:rsid w:val="00A44251"/>
    <w:rsid w:val="00A44CAE"/>
    <w:rsid w:val="00A45670"/>
    <w:rsid w:val="00A535CF"/>
    <w:rsid w:val="00A53733"/>
    <w:rsid w:val="00A54344"/>
    <w:rsid w:val="00A55635"/>
    <w:rsid w:val="00A7064C"/>
    <w:rsid w:val="00A71610"/>
    <w:rsid w:val="00A719EF"/>
    <w:rsid w:val="00A7411F"/>
    <w:rsid w:val="00A82825"/>
    <w:rsid w:val="00A83217"/>
    <w:rsid w:val="00A83607"/>
    <w:rsid w:val="00A84B2B"/>
    <w:rsid w:val="00A860F7"/>
    <w:rsid w:val="00A87B14"/>
    <w:rsid w:val="00A90BB6"/>
    <w:rsid w:val="00A964F0"/>
    <w:rsid w:val="00A96770"/>
    <w:rsid w:val="00A96AEA"/>
    <w:rsid w:val="00A97C16"/>
    <w:rsid w:val="00AA1A4E"/>
    <w:rsid w:val="00AA2A7E"/>
    <w:rsid w:val="00AA3FDC"/>
    <w:rsid w:val="00AA7540"/>
    <w:rsid w:val="00AB29F0"/>
    <w:rsid w:val="00AB4172"/>
    <w:rsid w:val="00AB62BD"/>
    <w:rsid w:val="00AB765D"/>
    <w:rsid w:val="00AB7C1E"/>
    <w:rsid w:val="00AC151C"/>
    <w:rsid w:val="00AC1B60"/>
    <w:rsid w:val="00AC1E73"/>
    <w:rsid w:val="00AC3046"/>
    <w:rsid w:val="00AC47BE"/>
    <w:rsid w:val="00AC7992"/>
    <w:rsid w:val="00AC7FF9"/>
    <w:rsid w:val="00AD07F5"/>
    <w:rsid w:val="00AD549B"/>
    <w:rsid w:val="00AD6032"/>
    <w:rsid w:val="00AD74A5"/>
    <w:rsid w:val="00AE1D80"/>
    <w:rsid w:val="00AE26D5"/>
    <w:rsid w:val="00AE35AC"/>
    <w:rsid w:val="00AF2DE5"/>
    <w:rsid w:val="00AF38A7"/>
    <w:rsid w:val="00AF39D5"/>
    <w:rsid w:val="00AF7328"/>
    <w:rsid w:val="00AF74BF"/>
    <w:rsid w:val="00B01E96"/>
    <w:rsid w:val="00B0318E"/>
    <w:rsid w:val="00B052AF"/>
    <w:rsid w:val="00B0568D"/>
    <w:rsid w:val="00B07F04"/>
    <w:rsid w:val="00B11574"/>
    <w:rsid w:val="00B119A3"/>
    <w:rsid w:val="00B12024"/>
    <w:rsid w:val="00B14A28"/>
    <w:rsid w:val="00B15800"/>
    <w:rsid w:val="00B2388D"/>
    <w:rsid w:val="00B26AB3"/>
    <w:rsid w:val="00B30B52"/>
    <w:rsid w:val="00B31347"/>
    <w:rsid w:val="00B3193E"/>
    <w:rsid w:val="00B3311B"/>
    <w:rsid w:val="00B3510C"/>
    <w:rsid w:val="00B35F54"/>
    <w:rsid w:val="00B370E9"/>
    <w:rsid w:val="00B4116D"/>
    <w:rsid w:val="00B422C8"/>
    <w:rsid w:val="00B42DAB"/>
    <w:rsid w:val="00B44297"/>
    <w:rsid w:val="00B4791B"/>
    <w:rsid w:val="00B47993"/>
    <w:rsid w:val="00B47E65"/>
    <w:rsid w:val="00B52ED2"/>
    <w:rsid w:val="00B5392C"/>
    <w:rsid w:val="00B55490"/>
    <w:rsid w:val="00B55A31"/>
    <w:rsid w:val="00B55B30"/>
    <w:rsid w:val="00B613AC"/>
    <w:rsid w:val="00B614D2"/>
    <w:rsid w:val="00B62D9E"/>
    <w:rsid w:val="00B67DE4"/>
    <w:rsid w:val="00B7096E"/>
    <w:rsid w:val="00B73C22"/>
    <w:rsid w:val="00B75290"/>
    <w:rsid w:val="00B76DE4"/>
    <w:rsid w:val="00B85CBE"/>
    <w:rsid w:val="00B87F0D"/>
    <w:rsid w:val="00B9058A"/>
    <w:rsid w:val="00B92491"/>
    <w:rsid w:val="00B96141"/>
    <w:rsid w:val="00B97091"/>
    <w:rsid w:val="00BA31A3"/>
    <w:rsid w:val="00BA3224"/>
    <w:rsid w:val="00BA3C6E"/>
    <w:rsid w:val="00BA4079"/>
    <w:rsid w:val="00BA515C"/>
    <w:rsid w:val="00BB3769"/>
    <w:rsid w:val="00BB379C"/>
    <w:rsid w:val="00BC7BB2"/>
    <w:rsid w:val="00BD45C1"/>
    <w:rsid w:val="00BD4C5B"/>
    <w:rsid w:val="00BD4D37"/>
    <w:rsid w:val="00BD4EE3"/>
    <w:rsid w:val="00BE221C"/>
    <w:rsid w:val="00BE27CF"/>
    <w:rsid w:val="00BE5D07"/>
    <w:rsid w:val="00BE75A7"/>
    <w:rsid w:val="00BF0A5B"/>
    <w:rsid w:val="00BF1A03"/>
    <w:rsid w:val="00BF4B20"/>
    <w:rsid w:val="00BF5302"/>
    <w:rsid w:val="00BF645D"/>
    <w:rsid w:val="00C0139C"/>
    <w:rsid w:val="00C06874"/>
    <w:rsid w:val="00C103D5"/>
    <w:rsid w:val="00C124E6"/>
    <w:rsid w:val="00C14182"/>
    <w:rsid w:val="00C14607"/>
    <w:rsid w:val="00C1592D"/>
    <w:rsid w:val="00C16AA7"/>
    <w:rsid w:val="00C173EF"/>
    <w:rsid w:val="00C2391B"/>
    <w:rsid w:val="00C24030"/>
    <w:rsid w:val="00C31EFC"/>
    <w:rsid w:val="00C33A1A"/>
    <w:rsid w:val="00C33A5A"/>
    <w:rsid w:val="00C4443E"/>
    <w:rsid w:val="00C44475"/>
    <w:rsid w:val="00C5102D"/>
    <w:rsid w:val="00C524AA"/>
    <w:rsid w:val="00C570C5"/>
    <w:rsid w:val="00C61451"/>
    <w:rsid w:val="00C61823"/>
    <w:rsid w:val="00C661EF"/>
    <w:rsid w:val="00C70DCF"/>
    <w:rsid w:val="00C72A0E"/>
    <w:rsid w:val="00C74D1B"/>
    <w:rsid w:val="00C75A63"/>
    <w:rsid w:val="00C765E7"/>
    <w:rsid w:val="00C80E95"/>
    <w:rsid w:val="00C850FE"/>
    <w:rsid w:val="00C86F47"/>
    <w:rsid w:val="00C87508"/>
    <w:rsid w:val="00C901EC"/>
    <w:rsid w:val="00C943E2"/>
    <w:rsid w:val="00C95D96"/>
    <w:rsid w:val="00CA2C27"/>
    <w:rsid w:val="00CA31EC"/>
    <w:rsid w:val="00CA4254"/>
    <w:rsid w:val="00CA5781"/>
    <w:rsid w:val="00CA7C5B"/>
    <w:rsid w:val="00CB211B"/>
    <w:rsid w:val="00CB2DF6"/>
    <w:rsid w:val="00CB3C73"/>
    <w:rsid w:val="00CC018C"/>
    <w:rsid w:val="00CC078B"/>
    <w:rsid w:val="00CC18AA"/>
    <w:rsid w:val="00CC50BC"/>
    <w:rsid w:val="00CD0E38"/>
    <w:rsid w:val="00CD4C00"/>
    <w:rsid w:val="00CE100D"/>
    <w:rsid w:val="00CE165C"/>
    <w:rsid w:val="00CE2297"/>
    <w:rsid w:val="00CF7860"/>
    <w:rsid w:val="00CF7F2E"/>
    <w:rsid w:val="00D00975"/>
    <w:rsid w:val="00D0302D"/>
    <w:rsid w:val="00D04CC1"/>
    <w:rsid w:val="00D13DC8"/>
    <w:rsid w:val="00D1472B"/>
    <w:rsid w:val="00D15424"/>
    <w:rsid w:val="00D15539"/>
    <w:rsid w:val="00D15E5C"/>
    <w:rsid w:val="00D16116"/>
    <w:rsid w:val="00D17C22"/>
    <w:rsid w:val="00D2094B"/>
    <w:rsid w:val="00D30441"/>
    <w:rsid w:val="00D328A9"/>
    <w:rsid w:val="00D35879"/>
    <w:rsid w:val="00D37DE8"/>
    <w:rsid w:val="00D41B90"/>
    <w:rsid w:val="00D434A7"/>
    <w:rsid w:val="00D438D0"/>
    <w:rsid w:val="00D4418B"/>
    <w:rsid w:val="00D44B19"/>
    <w:rsid w:val="00D45295"/>
    <w:rsid w:val="00D455D8"/>
    <w:rsid w:val="00D47007"/>
    <w:rsid w:val="00D5326A"/>
    <w:rsid w:val="00D53C80"/>
    <w:rsid w:val="00D57BF5"/>
    <w:rsid w:val="00D64EBC"/>
    <w:rsid w:val="00D66312"/>
    <w:rsid w:val="00D66330"/>
    <w:rsid w:val="00D674FF"/>
    <w:rsid w:val="00D716FC"/>
    <w:rsid w:val="00D73D82"/>
    <w:rsid w:val="00D772E0"/>
    <w:rsid w:val="00D77FF4"/>
    <w:rsid w:val="00D81888"/>
    <w:rsid w:val="00D830ED"/>
    <w:rsid w:val="00D83767"/>
    <w:rsid w:val="00D90F1A"/>
    <w:rsid w:val="00D916A6"/>
    <w:rsid w:val="00D9223C"/>
    <w:rsid w:val="00D92CE7"/>
    <w:rsid w:val="00D9309F"/>
    <w:rsid w:val="00D94004"/>
    <w:rsid w:val="00D94E88"/>
    <w:rsid w:val="00D96A3E"/>
    <w:rsid w:val="00DA0EF7"/>
    <w:rsid w:val="00DA4F6E"/>
    <w:rsid w:val="00DA5B95"/>
    <w:rsid w:val="00DA69B3"/>
    <w:rsid w:val="00DA6ACF"/>
    <w:rsid w:val="00DB0A54"/>
    <w:rsid w:val="00DB5034"/>
    <w:rsid w:val="00DB6644"/>
    <w:rsid w:val="00DB6859"/>
    <w:rsid w:val="00DC0665"/>
    <w:rsid w:val="00DC38AC"/>
    <w:rsid w:val="00DC46EF"/>
    <w:rsid w:val="00DC5CBA"/>
    <w:rsid w:val="00DC62C2"/>
    <w:rsid w:val="00DC7E41"/>
    <w:rsid w:val="00DD14BE"/>
    <w:rsid w:val="00DD73E3"/>
    <w:rsid w:val="00DE1841"/>
    <w:rsid w:val="00DE2191"/>
    <w:rsid w:val="00DE26F7"/>
    <w:rsid w:val="00DE569D"/>
    <w:rsid w:val="00DF0E11"/>
    <w:rsid w:val="00DF37FE"/>
    <w:rsid w:val="00DF764E"/>
    <w:rsid w:val="00E01872"/>
    <w:rsid w:val="00E04C49"/>
    <w:rsid w:val="00E11921"/>
    <w:rsid w:val="00E1229B"/>
    <w:rsid w:val="00E139B6"/>
    <w:rsid w:val="00E144FA"/>
    <w:rsid w:val="00E15B47"/>
    <w:rsid w:val="00E16387"/>
    <w:rsid w:val="00E1694D"/>
    <w:rsid w:val="00E177E3"/>
    <w:rsid w:val="00E21BF1"/>
    <w:rsid w:val="00E30E03"/>
    <w:rsid w:val="00E40C7B"/>
    <w:rsid w:val="00E413B7"/>
    <w:rsid w:val="00E422FF"/>
    <w:rsid w:val="00E4477E"/>
    <w:rsid w:val="00E47439"/>
    <w:rsid w:val="00E475B9"/>
    <w:rsid w:val="00E47BCF"/>
    <w:rsid w:val="00E5042C"/>
    <w:rsid w:val="00E651EF"/>
    <w:rsid w:val="00E739AB"/>
    <w:rsid w:val="00E7495D"/>
    <w:rsid w:val="00E75E53"/>
    <w:rsid w:val="00E80EEA"/>
    <w:rsid w:val="00E833DE"/>
    <w:rsid w:val="00E85C04"/>
    <w:rsid w:val="00E860D5"/>
    <w:rsid w:val="00E90212"/>
    <w:rsid w:val="00E91725"/>
    <w:rsid w:val="00E92229"/>
    <w:rsid w:val="00E92823"/>
    <w:rsid w:val="00E934FD"/>
    <w:rsid w:val="00E95C86"/>
    <w:rsid w:val="00E95DB9"/>
    <w:rsid w:val="00E96D8F"/>
    <w:rsid w:val="00EA0BCC"/>
    <w:rsid w:val="00EA46EB"/>
    <w:rsid w:val="00EA58D9"/>
    <w:rsid w:val="00EA6C53"/>
    <w:rsid w:val="00EB22CA"/>
    <w:rsid w:val="00EB37E2"/>
    <w:rsid w:val="00EC0615"/>
    <w:rsid w:val="00EC0A06"/>
    <w:rsid w:val="00EC1623"/>
    <w:rsid w:val="00EC2CF6"/>
    <w:rsid w:val="00EC3FBA"/>
    <w:rsid w:val="00EC40D4"/>
    <w:rsid w:val="00EC44C5"/>
    <w:rsid w:val="00EC6021"/>
    <w:rsid w:val="00EC74E7"/>
    <w:rsid w:val="00EC7767"/>
    <w:rsid w:val="00ED2A08"/>
    <w:rsid w:val="00ED2E1C"/>
    <w:rsid w:val="00ED3B9F"/>
    <w:rsid w:val="00EE1853"/>
    <w:rsid w:val="00EE4066"/>
    <w:rsid w:val="00EE42B4"/>
    <w:rsid w:val="00EE7340"/>
    <w:rsid w:val="00EF0924"/>
    <w:rsid w:val="00EF2718"/>
    <w:rsid w:val="00EF2C95"/>
    <w:rsid w:val="00EF6C62"/>
    <w:rsid w:val="00F01073"/>
    <w:rsid w:val="00F04671"/>
    <w:rsid w:val="00F046EC"/>
    <w:rsid w:val="00F05195"/>
    <w:rsid w:val="00F051E7"/>
    <w:rsid w:val="00F0574F"/>
    <w:rsid w:val="00F06A02"/>
    <w:rsid w:val="00F079C4"/>
    <w:rsid w:val="00F13BFC"/>
    <w:rsid w:val="00F13ED9"/>
    <w:rsid w:val="00F14849"/>
    <w:rsid w:val="00F17DAD"/>
    <w:rsid w:val="00F200CE"/>
    <w:rsid w:val="00F20400"/>
    <w:rsid w:val="00F20533"/>
    <w:rsid w:val="00F20844"/>
    <w:rsid w:val="00F215AA"/>
    <w:rsid w:val="00F26E20"/>
    <w:rsid w:val="00F35205"/>
    <w:rsid w:val="00F353AE"/>
    <w:rsid w:val="00F35CDC"/>
    <w:rsid w:val="00F378C9"/>
    <w:rsid w:val="00F37A5C"/>
    <w:rsid w:val="00F43508"/>
    <w:rsid w:val="00F440F9"/>
    <w:rsid w:val="00F509D6"/>
    <w:rsid w:val="00F56067"/>
    <w:rsid w:val="00F6010F"/>
    <w:rsid w:val="00F606E6"/>
    <w:rsid w:val="00F61B1F"/>
    <w:rsid w:val="00F62316"/>
    <w:rsid w:val="00F63354"/>
    <w:rsid w:val="00F65649"/>
    <w:rsid w:val="00F65A88"/>
    <w:rsid w:val="00F67C48"/>
    <w:rsid w:val="00F708B7"/>
    <w:rsid w:val="00F710D4"/>
    <w:rsid w:val="00F71D06"/>
    <w:rsid w:val="00F73E16"/>
    <w:rsid w:val="00F83399"/>
    <w:rsid w:val="00F838D2"/>
    <w:rsid w:val="00F847A6"/>
    <w:rsid w:val="00F85786"/>
    <w:rsid w:val="00F861DB"/>
    <w:rsid w:val="00F871DA"/>
    <w:rsid w:val="00F90F03"/>
    <w:rsid w:val="00F9144F"/>
    <w:rsid w:val="00F91FE6"/>
    <w:rsid w:val="00F93551"/>
    <w:rsid w:val="00F95C38"/>
    <w:rsid w:val="00FA2FC1"/>
    <w:rsid w:val="00FA4D19"/>
    <w:rsid w:val="00FA7E61"/>
    <w:rsid w:val="00FB0DBA"/>
    <w:rsid w:val="00FB114B"/>
    <w:rsid w:val="00FB21DD"/>
    <w:rsid w:val="00FB3074"/>
    <w:rsid w:val="00FB5021"/>
    <w:rsid w:val="00FB79EC"/>
    <w:rsid w:val="00FC5026"/>
    <w:rsid w:val="00FC5772"/>
    <w:rsid w:val="00FC5BD8"/>
    <w:rsid w:val="00FC5CC0"/>
    <w:rsid w:val="00FC7703"/>
    <w:rsid w:val="00FD18A7"/>
    <w:rsid w:val="00FD4CF3"/>
    <w:rsid w:val="00FD538C"/>
    <w:rsid w:val="00FE37B7"/>
    <w:rsid w:val="00FE5FC5"/>
    <w:rsid w:val="00FE7F8F"/>
    <w:rsid w:val="00FF238F"/>
    <w:rsid w:val="00FF27B3"/>
    <w:rsid w:val="00FF6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B3FC32"/>
  <w15:docId w15:val="{39ABF8BE-64B3-47FA-A182-0B579FA39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35879"/>
    <w:pPr>
      <w:spacing w:after="0" w:line="240" w:lineRule="auto"/>
    </w:pPr>
    <w:rPr>
      <w:rFonts w:ascii="Arial" w:eastAsia="Times New Roman" w:hAnsi="Arial" w:cs="Times New Roman"/>
      <w:sz w:val="24"/>
      <w:szCs w:val="20"/>
    </w:rPr>
  </w:style>
  <w:style w:type="paragraph" w:styleId="Nagwek1">
    <w:name w:val="heading 1"/>
    <w:next w:val="Tekstpodstawowy"/>
    <w:link w:val="Nagwek1Znak"/>
    <w:qFormat/>
    <w:rsid w:val="00AB4172"/>
    <w:pPr>
      <w:keepNext/>
      <w:numPr>
        <w:numId w:val="6"/>
      </w:numPr>
      <w:spacing w:before="360" w:after="120" w:line="240" w:lineRule="auto"/>
      <w:outlineLvl w:val="0"/>
    </w:pPr>
    <w:rPr>
      <w:rFonts w:ascii="Arial" w:eastAsia="Times New Roman" w:hAnsi="Arial" w:cs="Times New Roman"/>
      <w:b/>
      <w:caps/>
      <w:sz w:val="24"/>
      <w:szCs w:val="24"/>
    </w:rPr>
  </w:style>
  <w:style w:type="paragraph" w:styleId="Nagwek2">
    <w:name w:val="heading 2"/>
    <w:basedOn w:val="Nagwek1"/>
    <w:next w:val="Tekstpodstawowy2"/>
    <w:link w:val="Nagwek2Znak"/>
    <w:qFormat/>
    <w:rsid w:val="00B67DE4"/>
    <w:pPr>
      <w:keepNext w:val="0"/>
      <w:numPr>
        <w:ilvl w:val="1"/>
      </w:numPr>
      <w:spacing w:before="120"/>
      <w:ind w:left="792" w:right="170"/>
      <w:outlineLvl w:val="1"/>
    </w:pPr>
    <w:rPr>
      <w:rFonts w:cs="Arial"/>
      <w:iCs/>
      <w:caps w:val="0"/>
    </w:rPr>
  </w:style>
  <w:style w:type="paragraph" w:styleId="Nagwek3">
    <w:name w:val="heading 3"/>
    <w:basedOn w:val="Nagwek2"/>
    <w:next w:val="Tekstpodstawowy3"/>
    <w:link w:val="Nagwek3Znak"/>
    <w:qFormat/>
    <w:rsid w:val="00A17973"/>
    <w:pPr>
      <w:numPr>
        <w:ilvl w:val="2"/>
      </w:numPr>
      <w:tabs>
        <w:tab w:val="left" w:pos="1800"/>
      </w:tabs>
      <w:outlineLvl w:val="2"/>
    </w:pPr>
    <w:rPr>
      <w:b w:val="0"/>
      <w:lang w:val="pl-PL" w:eastAsia="pl-PL"/>
    </w:rPr>
  </w:style>
  <w:style w:type="paragraph" w:styleId="Nagwek4">
    <w:name w:val="heading 4"/>
    <w:basedOn w:val="Nagwek3"/>
    <w:next w:val="BodyText4"/>
    <w:link w:val="Nagwek4Znak"/>
    <w:qFormat/>
    <w:rsid w:val="00D35879"/>
    <w:pPr>
      <w:numPr>
        <w:ilvl w:val="3"/>
      </w:numPr>
      <w:tabs>
        <w:tab w:val="clear" w:pos="1800"/>
        <w:tab w:val="left" w:pos="2610"/>
      </w:tabs>
      <w:outlineLvl w:val="3"/>
    </w:pPr>
    <w:rPr>
      <w:bCs/>
    </w:rPr>
  </w:style>
  <w:style w:type="paragraph" w:styleId="Nagwek5">
    <w:name w:val="heading 5"/>
    <w:basedOn w:val="Nagwek4"/>
    <w:next w:val="BodyText5"/>
    <w:link w:val="Nagwek5Znak"/>
    <w:qFormat/>
    <w:rsid w:val="00D35879"/>
    <w:pPr>
      <w:numPr>
        <w:ilvl w:val="4"/>
      </w:numPr>
      <w:tabs>
        <w:tab w:val="clear" w:pos="2610"/>
        <w:tab w:val="left" w:pos="3690"/>
      </w:tabs>
      <w:outlineLvl w:val="4"/>
    </w:pPr>
  </w:style>
  <w:style w:type="paragraph" w:styleId="Nagwek6">
    <w:name w:val="heading 6"/>
    <w:basedOn w:val="Nagwek5"/>
    <w:next w:val="Normalny"/>
    <w:link w:val="Nagwek6Znak"/>
    <w:qFormat/>
    <w:rsid w:val="00D35879"/>
    <w:pPr>
      <w:numPr>
        <w:ilvl w:val="5"/>
      </w:numPr>
      <w:tabs>
        <w:tab w:val="clear" w:pos="3690"/>
        <w:tab w:val="left" w:pos="4590"/>
      </w:tabs>
      <w:outlineLvl w:val="5"/>
    </w:pPr>
  </w:style>
  <w:style w:type="paragraph" w:styleId="Nagwek7">
    <w:name w:val="heading 7"/>
    <w:basedOn w:val="Nagwek6"/>
    <w:next w:val="Normalny"/>
    <w:link w:val="Nagwek7Znak"/>
    <w:qFormat/>
    <w:rsid w:val="00D35879"/>
    <w:pPr>
      <w:numPr>
        <w:ilvl w:val="6"/>
      </w:numPr>
      <w:tabs>
        <w:tab w:val="clear" w:pos="4590"/>
        <w:tab w:val="left" w:pos="5580"/>
      </w:tabs>
      <w:outlineLvl w:val="6"/>
    </w:pPr>
    <w:rPr>
      <w:bCs w:val="0"/>
    </w:rPr>
  </w:style>
  <w:style w:type="paragraph" w:styleId="Nagwek8">
    <w:name w:val="heading 8"/>
    <w:basedOn w:val="Nagwek7"/>
    <w:next w:val="Normalny"/>
    <w:link w:val="Nagwek8Znak"/>
    <w:qFormat/>
    <w:rsid w:val="00D35879"/>
    <w:pPr>
      <w:numPr>
        <w:ilvl w:val="7"/>
      </w:numPr>
      <w:tabs>
        <w:tab w:val="clear" w:pos="5580"/>
        <w:tab w:val="left" w:pos="5940"/>
      </w:tabs>
      <w:outlineLvl w:val="7"/>
    </w:pPr>
  </w:style>
  <w:style w:type="paragraph" w:styleId="Nagwek9">
    <w:name w:val="heading 9"/>
    <w:basedOn w:val="Normalny"/>
    <w:next w:val="Normalny"/>
    <w:link w:val="Nagwek9Znak"/>
    <w:unhideWhenUsed/>
    <w:qFormat/>
    <w:rsid w:val="00D35879"/>
    <w:pPr>
      <w:numPr>
        <w:ilvl w:val="8"/>
        <w:numId w:val="6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C47BE"/>
    <w:pPr>
      <w:tabs>
        <w:tab w:val="center" w:pos="4680"/>
        <w:tab w:val="right" w:pos="936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C47BE"/>
  </w:style>
  <w:style w:type="paragraph" w:styleId="Stopka">
    <w:name w:val="footer"/>
    <w:basedOn w:val="Normalny"/>
    <w:link w:val="StopkaZnak"/>
    <w:uiPriority w:val="99"/>
    <w:rsid w:val="00D35879"/>
    <w:pPr>
      <w:tabs>
        <w:tab w:val="center" w:pos="4435"/>
        <w:tab w:val="right" w:pos="8870"/>
      </w:tabs>
    </w:pPr>
    <w:rPr>
      <w:lang w:val="en-GB"/>
    </w:rPr>
  </w:style>
  <w:style w:type="character" w:customStyle="1" w:styleId="StopkaZnak">
    <w:name w:val="Stopka Znak"/>
    <w:basedOn w:val="Domylnaczcionkaakapitu"/>
    <w:link w:val="Stopka"/>
    <w:uiPriority w:val="99"/>
    <w:rsid w:val="00D35879"/>
    <w:rPr>
      <w:rFonts w:ascii="Arial" w:eastAsia="Times New Roman" w:hAnsi="Arial" w:cs="Times New Roman"/>
      <w:sz w:val="24"/>
      <w:szCs w:val="20"/>
      <w:lang w:val="en-GB"/>
    </w:rPr>
  </w:style>
  <w:style w:type="paragraph" w:styleId="Tekstdymka">
    <w:name w:val="Balloon Text"/>
    <w:basedOn w:val="Normalny"/>
    <w:link w:val="TekstdymkaZnak"/>
    <w:rsid w:val="00D3587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AC47BE"/>
    <w:rPr>
      <w:rFonts w:ascii="Tahoma" w:eastAsia="Times New Roman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D358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yleTitle14ptsUnderline">
    <w:name w:val="Style Title+14 pts + Underline"/>
    <w:basedOn w:val="Normalny"/>
    <w:autoRedefine/>
    <w:rsid w:val="00AC47BE"/>
    <w:pPr>
      <w:spacing w:after="480"/>
      <w:jc w:val="center"/>
    </w:pPr>
    <w:rPr>
      <w:b/>
      <w:bCs/>
      <w:sz w:val="28"/>
      <w:u w:val="single"/>
    </w:rPr>
  </w:style>
  <w:style w:type="character" w:customStyle="1" w:styleId="Style11ptBlue">
    <w:name w:val="Style 11 pt Blue"/>
    <w:basedOn w:val="Domylnaczcionkaakapitu"/>
    <w:rsid w:val="00AC47BE"/>
    <w:rPr>
      <w:rFonts w:ascii="Arial" w:hAnsi="Arial"/>
      <w:color w:val="0070C0"/>
      <w:sz w:val="22"/>
    </w:rPr>
  </w:style>
  <w:style w:type="character" w:customStyle="1" w:styleId="Style11pt">
    <w:name w:val="Style 11 pt"/>
    <w:basedOn w:val="Domylnaczcionkaakapitu"/>
    <w:rsid w:val="00AC47BE"/>
    <w:rPr>
      <w:rFonts w:ascii="Arial" w:hAnsi="Arial"/>
      <w:sz w:val="22"/>
    </w:rPr>
  </w:style>
  <w:style w:type="character" w:customStyle="1" w:styleId="Style11ptRed">
    <w:name w:val="Style 11 pt Red"/>
    <w:basedOn w:val="Domylnaczcionkaakapitu"/>
    <w:rsid w:val="00AC47BE"/>
    <w:rPr>
      <w:rFonts w:ascii="Arial" w:hAnsi="Arial"/>
      <w:color w:val="FF0000"/>
      <w:sz w:val="22"/>
    </w:rPr>
  </w:style>
  <w:style w:type="character" w:customStyle="1" w:styleId="Style11ptBlueUnderline">
    <w:name w:val="Style 11 pt Blue Underline"/>
    <w:basedOn w:val="Domylnaczcionkaakapitu"/>
    <w:rsid w:val="00AC47BE"/>
    <w:rPr>
      <w:rFonts w:ascii="Arial" w:hAnsi="Arial"/>
      <w:color w:val="0070C0"/>
      <w:sz w:val="22"/>
      <w:u w:val="single"/>
    </w:rPr>
  </w:style>
  <w:style w:type="paragraph" w:customStyle="1" w:styleId="Style11ptBlueUnderlineBefore6pt">
    <w:name w:val="Style 11 pt Blue Underline Before:  6 pt"/>
    <w:basedOn w:val="Normalny"/>
    <w:autoRedefine/>
    <w:qFormat/>
    <w:rsid w:val="00AC47BE"/>
    <w:pPr>
      <w:spacing w:before="120"/>
    </w:pPr>
    <w:rPr>
      <w:color w:val="0070C0"/>
      <w:sz w:val="22"/>
      <w:u w:val="single"/>
    </w:rPr>
  </w:style>
  <w:style w:type="character" w:customStyle="1" w:styleId="11ptBoldBlue">
    <w:name w:val="11 pt Bold Blue"/>
    <w:basedOn w:val="Domylnaczcionkaakapitu"/>
    <w:rsid w:val="00AC47BE"/>
    <w:rPr>
      <w:rFonts w:ascii="Arial" w:hAnsi="Arial"/>
      <w:b/>
      <w:bCs/>
      <w:color w:val="0070C0"/>
      <w:sz w:val="22"/>
    </w:rPr>
  </w:style>
  <w:style w:type="paragraph" w:customStyle="1" w:styleId="11ptBoldBlueCenteredBefore6ptAfter6pt">
    <w:name w:val="11 pt Bold Blue Centered Before:  6 pt After:  6 pt"/>
    <w:basedOn w:val="Normalny"/>
    <w:autoRedefine/>
    <w:rsid w:val="00AC47BE"/>
    <w:pPr>
      <w:spacing w:before="120" w:after="120"/>
      <w:jc w:val="center"/>
    </w:pPr>
    <w:rPr>
      <w:b/>
      <w:bCs/>
      <w:color w:val="0070C0"/>
      <w:sz w:val="22"/>
    </w:rPr>
  </w:style>
  <w:style w:type="character" w:customStyle="1" w:styleId="11ptBold">
    <w:name w:val="11 pt Bold"/>
    <w:basedOn w:val="Domylnaczcionkaakapitu"/>
    <w:rsid w:val="00AC47BE"/>
    <w:rPr>
      <w:rFonts w:ascii="Arial" w:hAnsi="Arial"/>
      <w:b/>
      <w:bCs/>
      <w:sz w:val="22"/>
    </w:rPr>
  </w:style>
  <w:style w:type="character" w:customStyle="1" w:styleId="11ptBoldRed">
    <w:name w:val="11 pt Bold Red"/>
    <w:basedOn w:val="Domylnaczcionkaakapitu"/>
    <w:rsid w:val="00AC47BE"/>
    <w:rPr>
      <w:rFonts w:ascii="Arial" w:hAnsi="Arial"/>
      <w:b/>
      <w:bCs/>
      <w:color w:val="FF0000"/>
      <w:sz w:val="22"/>
    </w:rPr>
  </w:style>
  <w:style w:type="paragraph" w:customStyle="1" w:styleId="11ptLeft038">
    <w:name w:val="11 pt Left:  0.38&quot;"/>
    <w:basedOn w:val="Normalny"/>
    <w:autoRedefine/>
    <w:rsid w:val="009317C8"/>
    <w:rPr>
      <w:sz w:val="22"/>
    </w:rPr>
  </w:style>
  <w:style w:type="paragraph" w:customStyle="1" w:styleId="StyleTitle14ptsred">
    <w:name w:val="Style Title +14 pts+ red"/>
    <w:basedOn w:val="StyleTitle14ptsUnderline"/>
    <w:autoRedefine/>
    <w:qFormat/>
    <w:rsid w:val="00AC47BE"/>
    <w:rPr>
      <w:color w:val="FF0000"/>
    </w:rPr>
  </w:style>
  <w:style w:type="paragraph" w:customStyle="1" w:styleId="Bodytext1blueitalic">
    <w:name w:val="Body text 1 + blue + italic"/>
    <w:basedOn w:val="Normalny"/>
    <w:autoRedefine/>
    <w:qFormat/>
    <w:rsid w:val="0058309B"/>
    <w:pPr>
      <w:widowControl w:val="0"/>
      <w:spacing w:before="240" w:after="120"/>
      <w:ind w:left="142"/>
      <w:jc w:val="both"/>
    </w:pPr>
    <w:rPr>
      <w:rFonts w:cs="Arial"/>
      <w:iCs/>
      <w:sz w:val="22"/>
      <w:szCs w:val="22"/>
      <w:lang w:val="pl-PL"/>
    </w:rPr>
  </w:style>
  <w:style w:type="paragraph" w:customStyle="1" w:styleId="BodyText1">
    <w:name w:val="Body Text 1"/>
    <w:basedOn w:val="Normalny"/>
    <w:link w:val="BodyText1Char"/>
    <w:autoRedefine/>
    <w:qFormat/>
    <w:rsid w:val="002F7D84"/>
    <w:pPr>
      <w:framePr w:hSpace="181" w:wrap="around" w:vAnchor="text" w:hAnchor="margin" w:y="530"/>
      <w:widowControl w:val="0"/>
      <w:spacing w:before="240" w:after="240"/>
      <w:ind w:left="360"/>
      <w:suppressOverlap/>
    </w:pPr>
    <w:rPr>
      <w:rFonts w:cs="Arial"/>
      <w:b/>
      <w:iCs/>
      <w:color w:val="0070C0"/>
      <w:sz w:val="22"/>
      <w:szCs w:val="22"/>
      <w:lang w:val="pl-PL"/>
    </w:rPr>
  </w:style>
  <w:style w:type="character" w:customStyle="1" w:styleId="BodyText1Char">
    <w:name w:val="Body Text 1 Char"/>
    <w:basedOn w:val="Domylnaczcionkaakapitu"/>
    <w:link w:val="BodyText1"/>
    <w:rsid w:val="002F7D84"/>
    <w:rPr>
      <w:rFonts w:ascii="Arial" w:eastAsia="Times New Roman" w:hAnsi="Arial" w:cs="Arial"/>
      <w:b/>
      <w:iCs/>
      <w:color w:val="0070C0"/>
      <w:lang w:val="pl-PL"/>
    </w:rPr>
  </w:style>
  <w:style w:type="character" w:customStyle="1" w:styleId="Nagwek1Znak">
    <w:name w:val="Nagłówek 1 Znak"/>
    <w:basedOn w:val="Domylnaczcionkaakapitu"/>
    <w:link w:val="Nagwek1"/>
    <w:rsid w:val="00AB4172"/>
    <w:rPr>
      <w:rFonts w:ascii="Arial" w:eastAsia="Times New Roman" w:hAnsi="Arial" w:cs="Times New Roman"/>
      <w:b/>
      <w:caps/>
      <w:sz w:val="24"/>
      <w:szCs w:val="24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C47BE"/>
    <w:pPr>
      <w:numPr>
        <w:numId w:val="0"/>
      </w:numPr>
      <w:spacing w:line="276" w:lineRule="auto"/>
      <w:outlineLvl w:val="9"/>
    </w:pPr>
  </w:style>
  <w:style w:type="character" w:customStyle="1" w:styleId="Nagwek2Znak">
    <w:name w:val="Nagłówek 2 Znak"/>
    <w:basedOn w:val="Domylnaczcionkaakapitu"/>
    <w:link w:val="Nagwek2"/>
    <w:rsid w:val="00B67DE4"/>
    <w:rPr>
      <w:rFonts w:ascii="Arial" w:eastAsia="Times New Roman" w:hAnsi="Arial" w:cs="Arial"/>
      <w:b/>
      <w:iCs/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AC47BE"/>
    <w:rPr>
      <w:rFonts w:ascii="Arial" w:eastAsia="Times New Roman" w:hAnsi="Arial" w:cs="Arial"/>
      <w:iCs/>
      <w:sz w:val="24"/>
      <w:szCs w:val="24"/>
      <w:lang w:val="pl-PL" w:eastAsia="pl-PL"/>
    </w:rPr>
  </w:style>
  <w:style w:type="paragraph" w:styleId="Tekstpodstawowy">
    <w:name w:val="Body Text"/>
    <w:basedOn w:val="Normalny"/>
    <w:link w:val="TekstpodstawowyZnak"/>
    <w:rsid w:val="00D35879"/>
    <w:pPr>
      <w:spacing w:after="120"/>
      <w:ind w:left="360"/>
    </w:pPr>
    <w:rPr>
      <w:szCs w:val="24"/>
      <w:lang w:val="en-GB"/>
    </w:rPr>
  </w:style>
  <w:style w:type="character" w:customStyle="1" w:styleId="TekstpodstawowyZnak">
    <w:name w:val="Tekst podstawowy Znak"/>
    <w:basedOn w:val="Domylnaczcionkaakapitu"/>
    <w:link w:val="Tekstpodstawowy"/>
    <w:rsid w:val="00AC47BE"/>
    <w:rPr>
      <w:rFonts w:ascii="Arial" w:eastAsia="Times New Roman" w:hAnsi="Arial" w:cs="Times New Roman"/>
      <w:sz w:val="24"/>
      <w:szCs w:val="24"/>
      <w:lang w:val="en-GB"/>
    </w:rPr>
  </w:style>
  <w:style w:type="character" w:customStyle="1" w:styleId="Style10pt">
    <w:name w:val="Style 10 pt"/>
    <w:basedOn w:val="Domylnaczcionkaakapitu"/>
    <w:rsid w:val="00AC47BE"/>
    <w:rPr>
      <w:rFonts w:ascii="Arial" w:hAnsi="Arial"/>
      <w:sz w:val="20"/>
    </w:rPr>
  </w:style>
  <w:style w:type="character" w:customStyle="1" w:styleId="Style10ptBold">
    <w:name w:val="Style 10 pt Bold"/>
    <w:basedOn w:val="Domylnaczcionkaakapitu"/>
    <w:rsid w:val="00AC47BE"/>
    <w:rPr>
      <w:rFonts w:ascii="Arial" w:hAnsi="Arial"/>
      <w:b/>
      <w:bCs/>
      <w:sz w:val="20"/>
    </w:rPr>
  </w:style>
  <w:style w:type="character" w:customStyle="1" w:styleId="Style11ptBlue1">
    <w:name w:val="Style 11 pt Blue1"/>
    <w:basedOn w:val="Domylnaczcionkaakapitu"/>
    <w:rsid w:val="00AC47BE"/>
    <w:rPr>
      <w:rFonts w:ascii="Arial" w:hAnsi="Arial"/>
      <w:color w:val="0000FF"/>
      <w:sz w:val="22"/>
    </w:rPr>
  </w:style>
  <w:style w:type="character" w:customStyle="1" w:styleId="11ptItalic">
    <w:name w:val="11 pt Italic"/>
    <w:basedOn w:val="Domylnaczcionkaakapitu"/>
    <w:rsid w:val="00AC47BE"/>
    <w:rPr>
      <w:rFonts w:ascii="Arial" w:hAnsi="Arial"/>
      <w:i/>
      <w:iCs/>
      <w:sz w:val="22"/>
    </w:rPr>
  </w:style>
  <w:style w:type="paragraph" w:styleId="Tekstpodstawowy2">
    <w:name w:val="Body Text 2"/>
    <w:basedOn w:val="Normalny"/>
    <w:link w:val="Tekstpodstawowy2Znak"/>
    <w:rsid w:val="00D35879"/>
    <w:pPr>
      <w:spacing w:after="120"/>
      <w:ind w:left="900"/>
    </w:pPr>
    <w:rPr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AC47BE"/>
    <w:rPr>
      <w:rFonts w:ascii="Arial" w:eastAsia="Times New Roman" w:hAnsi="Arial" w:cs="Times New Roman"/>
      <w:sz w:val="24"/>
      <w:szCs w:val="24"/>
    </w:rPr>
  </w:style>
  <w:style w:type="paragraph" w:customStyle="1" w:styleId="BulletText2">
    <w:name w:val="Bullet Text 2"/>
    <w:basedOn w:val="Normalny"/>
    <w:rsid w:val="00D35879"/>
    <w:pPr>
      <w:numPr>
        <w:numId w:val="3"/>
      </w:numPr>
    </w:pPr>
  </w:style>
  <w:style w:type="paragraph" w:customStyle="1" w:styleId="BodyText2ItalicBlue">
    <w:name w:val="Body Text 2 + Italic Blue"/>
    <w:basedOn w:val="Tekstpodstawowy2"/>
    <w:autoRedefine/>
    <w:rsid w:val="00AC47BE"/>
    <w:rPr>
      <w:i/>
      <w:iCs/>
      <w:color w:val="0070C0"/>
    </w:rPr>
  </w:style>
  <w:style w:type="paragraph" w:customStyle="1" w:styleId="bullettext1blueitalic">
    <w:name w:val="bullet text 1 + blue + italic"/>
    <w:basedOn w:val="Normalny"/>
    <w:qFormat/>
    <w:rsid w:val="00AC47BE"/>
    <w:pPr>
      <w:numPr>
        <w:numId w:val="1"/>
      </w:numPr>
      <w:spacing w:before="120" w:after="120"/>
    </w:pPr>
    <w:rPr>
      <w:i/>
      <w:color w:val="0070C0"/>
      <w:sz w:val="22"/>
    </w:rPr>
  </w:style>
  <w:style w:type="paragraph" w:customStyle="1" w:styleId="BodyText1blueitalic0">
    <w:name w:val="Body Text 1 + blue + italic"/>
    <w:basedOn w:val="BodyText1"/>
    <w:autoRedefine/>
    <w:rsid w:val="00AC47BE"/>
    <w:pPr>
      <w:framePr w:wrap="around"/>
    </w:pPr>
    <w:rPr>
      <w:i/>
      <w:lang w:eastAsia="en-GB"/>
    </w:rPr>
  </w:style>
  <w:style w:type="paragraph" w:customStyle="1" w:styleId="Appendix">
    <w:name w:val="Appendix"/>
    <w:basedOn w:val="Nagwek1"/>
    <w:autoRedefine/>
    <w:qFormat/>
    <w:rsid w:val="00D35879"/>
    <w:pPr>
      <w:pageBreakBefore/>
      <w:spacing w:before="240"/>
    </w:pPr>
    <w:rPr>
      <w:rFonts w:cs="Arial"/>
      <w:bCs/>
    </w:rPr>
  </w:style>
  <w:style w:type="paragraph" w:customStyle="1" w:styleId="StyleAppendix2Red">
    <w:name w:val="Style Appendix2 + Red"/>
    <w:basedOn w:val="Normalny"/>
    <w:rsid w:val="00AC47BE"/>
    <w:pPr>
      <w:spacing w:before="120" w:after="120"/>
      <w:ind w:left="792" w:hanging="432"/>
    </w:pPr>
    <w:rPr>
      <w:b/>
      <w:bCs/>
      <w:color w:val="FF0000"/>
      <w:szCs w:val="24"/>
    </w:rPr>
  </w:style>
  <w:style w:type="paragraph" w:styleId="Spistreci1">
    <w:name w:val="toc 1"/>
    <w:basedOn w:val="Normalny"/>
    <w:next w:val="Normalny"/>
    <w:autoRedefine/>
    <w:uiPriority w:val="39"/>
    <w:rsid w:val="00D35879"/>
  </w:style>
  <w:style w:type="paragraph" w:styleId="Spistreci2">
    <w:name w:val="toc 2"/>
    <w:basedOn w:val="Normalny"/>
    <w:next w:val="Normalny"/>
    <w:autoRedefine/>
    <w:uiPriority w:val="39"/>
    <w:rsid w:val="00D35879"/>
    <w:pPr>
      <w:ind w:left="240"/>
    </w:pPr>
  </w:style>
  <w:style w:type="character" w:styleId="Hipercze">
    <w:name w:val="Hyperlink"/>
    <w:basedOn w:val="Domylnaczcionkaakapitu"/>
    <w:uiPriority w:val="99"/>
    <w:rsid w:val="00D35879"/>
    <w:rPr>
      <w:rFonts w:ascii="Arial" w:hAnsi="Arial" w:cs="Times New Roman"/>
      <w:color w:val="0000FF"/>
      <w:u w:val="single"/>
    </w:rPr>
  </w:style>
  <w:style w:type="paragraph" w:styleId="Tekstpodstawowy3">
    <w:name w:val="Body Text 3"/>
    <w:basedOn w:val="Normalny"/>
    <w:link w:val="Tekstpodstawowy3Znak"/>
    <w:rsid w:val="00D35879"/>
    <w:pPr>
      <w:spacing w:after="120"/>
      <w:ind w:left="1710"/>
    </w:pPr>
    <w:rPr>
      <w:szCs w:val="24"/>
    </w:rPr>
  </w:style>
  <w:style w:type="character" w:customStyle="1" w:styleId="Tekstpodstawowy3Znak">
    <w:name w:val="Tekst podstawowy 3 Znak"/>
    <w:basedOn w:val="Domylnaczcionkaakapitu"/>
    <w:link w:val="Tekstpodstawowy3"/>
    <w:rsid w:val="00D35879"/>
    <w:rPr>
      <w:rFonts w:ascii="Arial" w:eastAsia="Times New Roman" w:hAnsi="Arial" w:cs="Times New Roman"/>
      <w:sz w:val="24"/>
      <w:szCs w:val="24"/>
    </w:rPr>
  </w:style>
  <w:style w:type="paragraph" w:customStyle="1" w:styleId="Default">
    <w:name w:val="Default"/>
    <w:rsid w:val="00D35879"/>
    <w:pPr>
      <w:autoSpaceDE w:val="0"/>
      <w:autoSpaceDN w:val="0"/>
      <w:adjustRightInd w:val="0"/>
      <w:spacing w:after="120" w:line="240" w:lineRule="auto"/>
    </w:pPr>
    <w:rPr>
      <w:rFonts w:ascii="Arial" w:eastAsia="Times New Roman" w:hAnsi="Arial" w:cs="Book Antiqua"/>
      <w:color w:val="000000"/>
      <w:sz w:val="24"/>
      <w:szCs w:val="24"/>
    </w:rPr>
  </w:style>
  <w:style w:type="paragraph" w:customStyle="1" w:styleId="BodyText4">
    <w:name w:val="Body Text 4"/>
    <w:basedOn w:val="Default"/>
    <w:qFormat/>
    <w:rsid w:val="00D35879"/>
    <w:pPr>
      <w:ind w:left="2610"/>
    </w:pPr>
    <w:rPr>
      <w:rFonts w:cs="Times New Roman"/>
      <w:color w:val="auto"/>
    </w:rPr>
  </w:style>
  <w:style w:type="paragraph" w:customStyle="1" w:styleId="BodyText5">
    <w:name w:val="Body Text 5"/>
    <w:basedOn w:val="Normalny"/>
    <w:qFormat/>
    <w:rsid w:val="00D35879"/>
    <w:pPr>
      <w:spacing w:after="120"/>
      <w:ind w:left="3690"/>
    </w:pPr>
  </w:style>
  <w:style w:type="paragraph" w:customStyle="1" w:styleId="BulletText1">
    <w:name w:val="Bullet Text 1"/>
    <w:basedOn w:val="Normalny"/>
    <w:rsid w:val="00D35879"/>
    <w:pPr>
      <w:numPr>
        <w:numId w:val="2"/>
      </w:numPr>
      <w:spacing w:after="120"/>
    </w:pPr>
    <w:rPr>
      <w:sz w:val="22"/>
    </w:rPr>
  </w:style>
  <w:style w:type="paragraph" w:customStyle="1" w:styleId="BulletText3">
    <w:name w:val="Bullet Text 3"/>
    <w:basedOn w:val="Normalny"/>
    <w:rsid w:val="00D35879"/>
    <w:pPr>
      <w:numPr>
        <w:numId w:val="4"/>
      </w:numPr>
    </w:pPr>
  </w:style>
  <w:style w:type="character" w:styleId="Odwoaniedokomentarza">
    <w:name w:val="annotation reference"/>
    <w:basedOn w:val="Domylnaczcionkaakapitu"/>
    <w:rsid w:val="00D35879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D35879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35879"/>
    <w:rPr>
      <w:rFonts w:ascii="Arial" w:eastAsia="Times New Roman" w:hAnsi="Arial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rsid w:val="00D3587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D35879"/>
    <w:rPr>
      <w:rFonts w:ascii="Arial" w:eastAsia="Times New Roman" w:hAnsi="Arial" w:cs="Times New Roman"/>
      <w:b/>
      <w:bCs/>
      <w:sz w:val="20"/>
      <w:szCs w:val="20"/>
    </w:rPr>
  </w:style>
  <w:style w:type="character" w:customStyle="1" w:styleId="Nagwek3Znak">
    <w:name w:val="Nagłówek 3 Znak"/>
    <w:basedOn w:val="Domylnaczcionkaakapitu"/>
    <w:link w:val="Nagwek3"/>
    <w:rsid w:val="00A17973"/>
    <w:rPr>
      <w:rFonts w:ascii="Arial" w:eastAsia="Times New Roman" w:hAnsi="Arial" w:cs="Arial"/>
      <w:iCs/>
      <w:sz w:val="24"/>
      <w:szCs w:val="24"/>
      <w:lang w:val="pl-PL" w:eastAsia="pl-PL"/>
    </w:rPr>
  </w:style>
  <w:style w:type="character" w:customStyle="1" w:styleId="Nagwek4Znak">
    <w:name w:val="Nagłówek 4 Znak"/>
    <w:basedOn w:val="Domylnaczcionkaakapitu"/>
    <w:link w:val="Nagwek4"/>
    <w:rsid w:val="00D35879"/>
    <w:rPr>
      <w:rFonts w:ascii="Arial" w:eastAsia="Times New Roman" w:hAnsi="Arial" w:cs="Arial"/>
      <w:bCs/>
      <w:iCs/>
      <w:sz w:val="24"/>
      <w:szCs w:val="24"/>
      <w:lang w:val="pl-PL" w:eastAsia="pl-PL"/>
    </w:rPr>
  </w:style>
  <w:style w:type="character" w:customStyle="1" w:styleId="Nagwek5Znak">
    <w:name w:val="Nagłówek 5 Znak"/>
    <w:basedOn w:val="Domylnaczcionkaakapitu"/>
    <w:link w:val="Nagwek5"/>
    <w:rsid w:val="00D35879"/>
    <w:rPr>
      <w:rFonts w:ascii="Arial" w:eastAsia="Times New Roman" w:hAnsi="Arial" w:cs="Arial"/>
      <w:bCs/>
      <w:iCs/>
      <w:sz w:val="24"/>
      <w:szCs w:val="24"/>
      <w:lang w:val="pl-PL" w:eastAsia="pl-PL"/>
    </w:rPr>
  </w:style>
  <w:style w:type="character" w:customStyle="1" w:styleId="Nagwek6Znak">
    <w:name w:val="Nagłówek 6 Znak"/>
    <w:basedOn w:val="Domylnaczcionkaakapitu"/>
    <w:link w:val="Nagwek6"/>
    <w:rsid w:val="00D35879"/>
    <w:rPr>
      <w:rFonts w:ascii="Arial" w:eastAsia="Times New Roman" w:hAnsi="Arial" w:cs="Arial"/>
      <w:bCs/>
      <w:iCs/>
      <w:sz w:val="24"/>
      <w:szCs w:val="24"/>
      <w:lang w:val="pl-PL" w:eastAsia="pl-PL"/>
    </w:rPr>
  </w:style>
  <w:style w:type="character" w:customStyle="1" w:styleId="Nagwek7Znak">
    <w:name w:val="Nagłówek 7 Znak"/>
    <w:basedOn w:val="Domylnaczcionkaakapitu"/>
    <w:link w:val="Nagwek7"/>
    <w:rsid w:val="00D35879"/>
    <w:rPr>
      <w:rFonts w:ascii="Arial" w:eastAsia="Times New Roman" w:hAnsi="Arial" w:cs="Arial"/>
      <w:iCs/>
      <w:sz w:val="24"/>
      <w:szCs w:val="24"/>
      <w:lang w:val="pl-PL" w:eastAsia="pl-PL"/>
    </w:rPr>
  </w:style>
  <w:style w:type="character" w:customStyle="1" w:styleId="Nagwek9Znak">
    <w:name w:val="Nagłówek 9 Znak"/>
    <w:basedOn w:val="Domylnaczcionkaakapitu"/>
    <w:link w:val="Nagwek9"/>
    <w:rsid w:val="00D35879"/>
    <w:rPr>
      <w:rFonts w:ascii="Cambria" w:eastAsia="Times New Roman" w:hAnsi="Cambria" w:cs="Times New Roman"/>
    </w:rPr>
  </w:style>
  <w:style w:type="numbering" w:customStyle="1" w:styleId="Headings">
    <w:name w:val="Headings"/>
    <w:rsid w:val="00D35879"/>
    <w:pPr>
      <w:numPr>
        <w:numId w:val="7"/>
      </w:numPr>
    </w:pPr>
  </w:style>
  <w:style w:type="paragraph" w:customStyle="1" w:styleId="Instruction">
    <w:name w:val="Instruction"/>
    <w:basedOn w:val="Normalny"/>
    <w:next w:val="Tekstpodstawowy"/>
    <w:rsid w:val="00D35879"/>
    <w:rPr>
      <w:i/>
      <w:color w:val="0000FF"/>
      <w:sz w:val="22"/>
    </w:rPr>
  </w:style>
  <w:style w:type="paragraph" w:styleId="NormalnyWeb">
    <w:name w:val="Normal (Web)"/>
    <w:basedOn w:val="Normalny"/>
    <w:rsid w:val="00D35879"/>
    <w:pPr>
      <w:overflowPunct w:val="0"/>
      <w:autoSpaceDE w:val="0"/>
      <w:autoSpaceDN w:val="0"/>
      <w:adjustRightInd w:val="0"/>
      <w:textAlignment w:val="baseline"/>
    </w:pPr>
  </w:style>
  <w:style w:type="character" w:styleId="Numerstrony">
    <w:name w:val="page number"/>
    <w:basedOn w:val="Domylnaczcionkaakapitu"/>
    <w:rsid w:val="00D35879"/>
    <w:rPr>
      <w:rFonts w:ascii="Arial" w:hAnsi="Arial" w:cs="Times New Roman"/>
    </w:rPr>
  </w:style>
  <w:style w:type="paragraph" w:styleId="Podtytu">
    <w:name w:val="Subtitle"/>
    <w:basedOn w:val="Normalny"/>
    <w:link w:val="PodtytuZnak"/>
    <w:qFormat/>
    <w:rsid w:val="00D35879"/>
    <w:pPr>
      <w:spacing w:before="240" w:after="240"/>
    </w:pPr>
    <w:rPr>
      <w:b/>
      <w:bCs/>
      <w:smallCaps/>
      <w:sz w:val="32"/>
    </w:rPr>
  </w:style>
  <w:style w:type="character" w:customStyle="1" w:styleId="PodtytuZnak">
    <w:name w:val="Podtytuł Znak"/>
    <w:basedOn w:val="Domylnaczcionkaakapitu"/>
    <w:link w:val="Podtytu"/>
    <w:rsid w:val="00D35879"/>
    <w:rPr>
      <w:rFonts w:ascii="Arial" w:eastAsia="Times New Roman" w:hAnsi="Arial" w:cs="Times New Roman"/>
      <w:b/>
      <w:bCs/>
      <w:smallCaps/>
      <w:sz w:val="32"/>
      <w:szCs w:val="20"/>
    </w:rPr>
  </w:style>
  <w:style w:type="paragraph" w:customStyle="1" w:styleId="TableBulletPoints">
    <w:name w:val="Table Bullet Points"/>
    <w:basedOn w:val="Normalny"/>
    <w:rsid w:val="00D35879"/>
    <w:pPr>
      <w:numPr>
        <w:numId w:val="5"/>
      </w:numPr>
      <w:spacing w:after="120"/>
    </w:pPr>
    <w:rPr>
      <w:sz w:val="20"/>
      <w:lang w:val="en-GB"/>
    </w:rPr>
  </w:style>
  <w:style w:type="paragraph" w:customStyle="1" w:styleId="TableHeader">
    <w:name w:val="Table Header"/>
    <w:basedOn w:val="Normalny"/>
    <w:rsid w:val="00D35879"/>
    <w:pPr>
      <w:keepNext/>
      <w:spacing w:before="60" w:after="60"/>
      <w:jc w:val="center"/>
    </w:pPr>
    <w:rPr>
      <w:rFonts w:cs="Arial"/>
      <w:b/>
      <w:bCs/>
      <w:sz w:val="22"/>
    </w:rPr>
  </w:style>
  <w:style w:type="paragraph" w:customStyle="1" w:styleId="TableText">
    <w:name w:val="Table Text"/>
    <w:basedOn w:val="Normalny"/>
    <w:rsid w:val="00D35879"/>
    <w:pPr>
      <w:overflowPunct w:val="0"/>
      <w:autoSpaceDE w:val="0"/>
      <w:autoSpaceDN w:val="0"/>
      <w:adjustRightInd w:val="0"/>
      <w:spacing w:after="120"/>
      <w:textAlignment w:val="baseline"/>
    </w:pPr>
    <w:rPr>
      <w:noProof/>
      <w:sz w:val="20"/>
    </w:rPr>
  </w:style>
  <w:style w:type="paragraph" w:styleId="Tytu">
    <w:name w:val="Title"/>
    <w:basedOn w:val="Normalny"/>
    <w:link w:val="TytuZnak"/>
    <w:qFormat/>
    <w:rsid w:val="00D35879"/>
    <w:pPr>
      <w:spacing w:before="720" w:after="720"/>
      <w:jc w:val="center"/>
    </w:pPr>
    <w:rPr>
      <w:b/>
      <w:sz w:val="40"/>
    </w:rPr>
  </w:style>
  <w:style w:type="character" w:customStyle="1" w:styleId="TytuZnak">
    <w:name w:val="Tytuł Znak"/>
    <w:basedOn w:val="Domylnaczcionkaakapitu"/>
    <w:link w:val="Tytu"/>
    <w:rsid w:val="00D35879"/>
    <w:rPr>
      <w:rFonts w:ascii="Arial" w:eastAsia="Times New Roman" w:hAnsi="Arial" w:cs="Times New Roman"/>
      <w:b/>
      <w:sz w:val="40"/>
      <w:szCs w:val="20"/>
    </w:rPr>
  </w:style>
  <w:style w:type="paragraph" w:customStyle="1" w:styleId="TOC11">
    <w:name w:val="TOC 11"/>
    <w:basedOn w:val="Normalny"/>
    <w:next w:val="Normalny"/>
    <w:autoRedefine/>
    <w:semiHidden/>
    <w:rsid w:val="00D35879"/>
    <w:rPr>
      <w:caps/>
    </w:rPr>
  </w:style>
  <w:style w:type="paragraph" w:styleId="Spistreci3">
    <w:name w:val="toc 3"/>
    <w:basedOn w:val="Normalny"/>
    <w:next w:val="Normalny"/>
    <w:autoRedefine/>
    <w:uiPriority w:val="39"/>
    <w:rsid w:val="00D35879"/>
    <w:pPr>
      <w:ind w:left="480"/>
    </w:pPr>
  </w:style>
  <w:style w:type="paragraph" w:styleId="Spistreci4">
    <w:name w:val="toc 4"/>
    <w:basedOn w:val="Normalny"/>
    <w:next w:val="Normalny"/>
    <w:autoRedefine/>
    <w:rsid w:val="00D35879"/>
    <w:pPr>
      <w:ind w:left="720"/>
    </w:pPr>
  </w:style>
  <w:style w:type="paragraph" w:styleId="Spistreci5">
    <w:name w:val="toc 5"/>
    <w:basedOn w:val="Normalny"/>
    <w:next w:val="Normalny"/>
    <w:autoRedefine/>
    <w:rsid w:val="00D35879"/>
    <w:pPr>
      <w:ind w:left="960"/>
    </w:pPr>
  </w:style>
  <w:style w:type="paragraph" w:styleId="Spistreci6">
    <w:name w:val="toc 6"/>
    <w:basedOn w:val="Normalny"/>
    <w:next w:val="Normalny"/>
    <w:autoRedefine/>
    <w:rsid w:val="00D35879"/>
    <w:pPr>
      <w:ind w:left="1200"/>
    </w:pPr>
  </w:style>
  <w:style w:type="paragraph" w:styleId="Spistreci7">
    <w:name w:val="toc 7"/>
    <w:basedOn w:val="Normalny"/>
    <w:next w:val="Normalny"/>
    <w:autoRedefine/>
    <w:rsid w:val="00D35879"/>
    <w:pPr>
      <w:ind w:left="1440"/>
    </w:pPr>
  </w:style>
  <w:style w:type="paragraph" w:styleId="Spistreci8">
    <w:name w:val="toc 8"/>
    <w:basedOn w:val="Normalny"/>
    <w:next w:val="Normalny"/>
    <w:autoRedefine/>
    <w:rsid w:val="00D35879"/>
    <w:pPr>
      <w:ind w:left="1680"/>
    </w:pPr>
  </w:style>
  <w:style w:type="paragraph" w:styleId="Spistreci9">
    <w:name w:val="toc 9"/>
    <w:basedOn w:val="Normalny"/>
    <w:next w:val="Normalny"/>
    <w:autoRedefine/>
    <w:rsid w:val="00D35879"/>
    <w:pPr>
      <w:ind w:left="1920"/>
    </w:pPr>
  </w:style>
  <w:style w:type="paragraph" w:customStyle="1" w:styleId="Tabela">
    <w:name w:val="Tabela"/>
    <w:basedOn w:val="Normalny"/>
    <w:rsid w:val="00D83767"/>
    <w:pPr>
      <w:tabs>
        <w:tab w:val="left" w:pos="284"/>
        <w:tab w:val="left" w:pos="567"/>
      </w:tabs>
      <w:spacing w:before="60" w:after="60"/>
      <w:jc w:val="both"/>
    </w:pPr>
    <w:rPr>
      <w:sz w:val="20"/>
      <w:lang w:val="pl-PL" w:eastAsia="pl-PL"/>
    </w:rPr>
  </w:style>
  <w:style w:type="paragraph" w:styleId="Legenda">
    <w:name w:val="caption"/>
    <w:aliases w:val="legenda"/>
    <w:basedOn w:val="Normalny"/>
    <w:next w:val="Normalny"/>
    <w:qFormat/>
    <w:rsid w:val="000F667D"/>
    <w:pPr>
      <w:widowControl w:val="0"/>
      <w:suppressAutoHyphens/>
    </w:pPr>
    <w:rPr>
      <w:rFonts w:ascii="Times New Roman" w:eastAsia="Arial Unicode MS" w:hAnsi="Times New Roman"/>
      <w:b/>
      <w:bCs/>
      <w:kern w:val="1"/>
      <w:szCs w:val="24"/>
      <w:lang w:val="pl-PL"/>
    </w:rPr>
  </w:style>
  <w:style w:type="paragraph" w:styleId="Tekstprzypisudolnego">
    <w:name w:val="footnote text"/>
    <w:basedOn w:val="Normalny"/>
    <w:link w:val="TekstprzypisudolnegoZnak"/>
    <w:uiPriority w:val="99"/>
    <w:rsid w:val="00447EC1"/>
    <w:rPr>
      <w:rFonts w:ascii="Times New Roman" w:eastAsia="Calibri" w:hAnsi="Times New Roman"/>
      <w:szCs w:val="24"/>
      <w:lang w:val="x-none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47EC1"/>
    <w:rPr>
      <w:rFonts w:ascii="Times New Roman" w:eastAsia="Calibri" w:hAnsi="Times New Roman" w:cs="Times New Roman"/>
      <w:sz w:val="24"/>
      <w:szCs w:val="24"/>
      <w:lang w:val="x-none" w:eastAsia="pl-PL"/>
    </w:rPr>
  </w:style>
  <w:style w:type="character" w:styleId="Odwoanieprzypisudolnego">
    <w:name w:val="footnote reference"/>
    <w:rsid w:val="00447EC1"/>
    <w:rPr>
      <w:rFonts w:cs="Times New Roman"/>
      <w:vertAlign w:val="superscript"/>
    </w:rPr>
  </w:style>
  <w:style w:type="character" w:customStyle="1" w:styleId="apple-converted-space">
    <w:name w:val="apple-converted-space"/>
    <w:basedOn w:val="Domylnaczcionkaakapitu"/>
    <w:rsid w:val="00553E21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860D5"/>
    <w:pPr>
      <w:spacing w:after="200" w:line="276" w:lineRule="auto"/>
    </w:pPr>
    <w:rPr>
      <w:rFonts w:ascii="Calibri" w:eastAsia="Calibri" w:hAnsi="Calibri"/>
      <w:sz w:val="20"/>
      <w:lang w:val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860D5"/>
    <w:rPr>
      <w:rFonts w:ascii="Calibri" w:eastAsia="Calibri" w:hAnsi="Calibri" w:cs="Times New Roman"/>
      <w:sz w:val="20"/>
      <w:szCs w:val="20"/>
      <w:lang w:val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860D5"/>
    <w:rPr>
      <w:vertAlign w:val="superscript"/>
    </w:rPr>
  </w:style>
  <w:style w:type="paragraph" w:styleId="Akapitzlist">
    <w:name w:val="List Paragraph"/>
    <w:aliases w:val="L1,Numerowanie,List Paragraph,Normalny PDST,lp1,Preambuła,HŁ_Bullet1"/>
    <w:basedOn w:val="Normalny"/>
    <w:link w:val="AkapitzlistZnak"/>
    <w:uiPriority w:val="34"/>
    <w:qFormat/>
    <w:rsid w:val="00734933"/>
    <w:pPr>
      <w:spacing w:line="360" w:lineRule="auto"/>
      <w:ind w:left="720"/>
      <w:contextualSpacing/>
      <w:jc w:val="both"/>
    </w:pPr>
    <w:rPr>
      <w:sz w:val="22"/>
      <w:szCs w:val="24"/>
      <w:lang w:val="pl-PL" w:eastAsia="pl-PL"/>
    </w:rPr>
  </w:style>
  <w:style w:type="paragraph" w:styleId="Poprawka">
    <w:name w:val="Revision"/>
    <w:hidden/>
    <w:uiPriority w:val="99"/>
    <w:semiHidden/>
    <w:rsid w:val="00F710D4"/>
    <w:pPr>
      <w:spacing w:after="0" w:line="240" w:lineRule="auto"/>
    </w:pPr>
    <w:rPr>
      <w:rFonts w:ascii="Arial" w:eastAsia="Times New Roman" w:hAnsi="Arial" w:cs="Times New Roman"/>
      <w:sz w:val="24"/>
      <w:szCs w:val="20"/>
    </w:rPr>
  </w:style>
  <w:style w:type="character" w:customStyle="1" w:styleId="AkapitzlistZnak">
    <w:name w:val="Akapit z listą Znak"/>
    <w:aliases w:val="L1 Znak,Numerowanie Znak,List Paragraph Znak,Normalny PDST Znak,lp1 Znak,Preambuła Znak,HŁ_Bullet1 Znak"/>
    <w:basedOn w:val="Domylnaczcionkaakapitu"/>
    <w:link w:val="Akapitzlist"/>
    <w:uiPriority w:val="34"/>
    <w:locked/>
    <w:rsid w:val="00BE75A7"/>
    <w:rPr>
      <w:rFonts w:ascii="Arial" w:eastAsia="Times New Roman" w:hAnsi="Arial" w:cs="Times New Roman"/>
      <w:szCs w:val="24"/>
      <w:lang w:val="pl-PL" w:eastAsia="pl-PL"/>
    </w:rPr>
  </w:style>
  <w:style w:type="paragraph" w:customStyle="1" w:styleId="Poletabeli">
    <w:name w:val="Pole tabeli"/>
    <w:basedOn w:val="Normalny"/>
    <w:link w:val="PoletabeliZnak"/>
    <w:rsid w:val="0032240B"/>
    <w:pPr>
      <w:spacing w:before="60" w:after="20"/>
    </w:pPr>
    <w:rPr>
      <w:rFonts w:ascii="Verdana" w:hAnsi="Verdana"/>
      <w:kern w:val="32"/>
      <w:sz w:val="16"/>
      <w:lang w:val="x-none" w:eastAsia="x-none"/>
    </w:rPr>
  </w:style>
  <w:style w:type="paragraph" w:customStyle="1" w:styleId="Nagwektabeli">
    <w:name w:val="Nagłówek tabeli"/>
    <w:basedOn w:val="Normalny"/>
    <w:rsid w:val="0032240B"/>
    <w:pPr>
      <w:spacing w:before="60" w:after="60"/>
    </w:pPr>
    <w:rPr>
      <w:rFonts w:ascii="Verdana" w:hAnsi="Verdana"/>
      <w:b/>
      <w:kern w:val="28"/>
      <w:sz w:val="16"/>
      <w:lang w:val="pl-PL" w:eastAsia="pl-PL"/>
    </w:rPr>
  </w:style>
  <w:style w:type="character" w:customStyle="1" w:styleId="PoletabeliZnak">
    <w:name w:val="Pole tabeli Znak"/>
    <w:link w:val="Poletabeli"/>
    <w:rsid w:val="0032240B"/>
    <w:rPr>
      <w:rFonts w:ascii="Verdana" w:eastAsia="Times New Roman" w:hAnsi="Verdana" w:cs="Times New Roman"/>
      <w:kern w:val="32"/>
      <w:sz w:val="16"/>
      <w:szCs w:val="20"/>
      <w:lang w:val="x-none" w:eastAsia="x-none"/>
    </w:rPr>
  </w:style>
  <w:style w:type="character" w:customStyle="1" w:styleId="ng-binding">
    <w:name w:val="ng-binding"/>
    <w:basedOn w:val="Domylnaczcionkaakapitu"/>
    <w:rsid w:val="00B96141"/>
  </w:style>
  <w:style w:type="character" w:styleId="Uwydatnienie">
    <w:name w:val="Emphasis"/>
    <w:basedOn w:val="Domylnaczcionkaakapitu"/>
    <w:uiPriority w:val="20"/>
    <w:qFormat/>
    <w:rsid w:val="00FB79EC"/>
    <w:rPr>
      <w:i/>
      <w:iCs/>
    </w:rPr>
  </w:style>
  <w:style w:type="character" w:styleId="Pogrubienie">
    <w:name w:val="Strong"/>
    <w:basedOn w:val="Domylnaczcionkaakapitu"/>
    <w:uiPriority w:val="22"/>
    <w:qFormat/>
    <w:rsid w:val="00423CD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951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0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3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33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04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82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377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85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3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69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06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333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9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63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59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0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521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6698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422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85330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460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49435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042170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720547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661797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291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03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114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465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241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5725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25577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684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8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658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25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477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824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516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17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5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50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885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7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10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0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268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67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38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microsoft.com/office/2011/relationships/people" Target="peop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B9550FF612ACBD4685CAE0578CFCB3C7" ma:contentTypeVersion="" ma:contentTypeDescription="" ma:contentTypeScope="" ma:versionID="439f85a0a63e48d0bc493d45d12db9db">
  <xsd:schema xmlns:xsd="http://www.w3.org/2001/XMLSchema" xmlns:xs="http://www.w3.org/2001/XMLSchema" xmlns:p="http://schemas.microsoft.com/office/2006/metadata/properties" xmlns:ns1="http://schemas.microsoft.com/sharepoint/v3" xmlns:ns2="F60F55B9-AC12-46BD-85CA-E0578CFCB3C7" targetNamespace="http://schemas.microsoft.com/office/2006/metadata/properties" ma:root="true" ma:fieldsID="f20d8cdd544e9406360b705ccf986997" ns1:_="" ns2:_="">
    <xsd:import namespace="http://schemas.microsoft.com/sharepoint/v3"/>
    <xsd:import namespace="F60F55B9-AC12-46BD-85CA-E0578CFCB3C7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0F55B9-AC12-46BD-85CA-E0578CFCB3C7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emplateUrl xmlns="http://schemas.microsoft.com/sharepoint/v3" xsi:nil="true"/>
    <Odbiorcy2 xmlns="F60F55B9-AC12-46BD-85CA-E0578CFCB3C7" xsi:nil="true"/>
    <Osoba xmlns="F60F55B9-AC12-46BD-85CA-E0578CFCB3C7">CENTRUM\m.brozyna</Osoba>
    <NazwaPliku xmlns="F60F55B9-AC12-46BD-85CA-E0578CFCB3C7">Zał. 1 Poprawiony OZPI EWP.docx</NazwaPliku>
    <_SourceUrl xmlns="http://schemas.microsoft.com/sharepoint/v3" xsi:nil="true"/>
    <xd_ProgID xmlns="http://schemas.microsoft.com/sharepoint/v3" xsi:nil="true"/>
    <Order xmlns="http://schemas.microsoft.com/sharepoint/v3">9800</Order>
    <_SharedFileIndex xmlns="http://schemas.microsoft.com/sharepoint/v3" xsi:nil="true"/>
    <MetaInfo xmlns="http://schemas.microsoft.com/sharepoint/v3" xsi:nil="true"/>
    <ContentTypeId xmlns="http://schemas.microsoft.com/sharepoint/v3">0x00B9550FF612ACBD4685CAE0578CFCB3C7</ContentTypeId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EC92A5-6455-4528-B920-2358E8BA5942}"/>
</file>

<file path=customXml/itemProps2.xml><?xml version="1.0" encoding="utf-8"?>
<ds:datastoreItem xmlns:ds="http://schemas.openxmlformats.org/officeDocument/2006/customXml" ds:itemID="{88342041-EEB5-4119-A919-7964EDCC7886}"/>
</file>

<file path=customXml/itemProps3.xml><?xml version="1.0" encoding="utf-8"?>
<ds:datastoreItem xmlns:ds="http://schemas.openxmlformats.org/officeDocument/2006/customXml" ds:itemID="{5F5563FE-AE15-46BA-920B-3963D2AA1CB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25</Pages>
  <Words>6254</Words>
  <Characters>37524</Characters>
  <Application>Microsoft Office Word</Application>
  <DocSecurity>0</DocSecurity>
  <Lines>312</Lines>
  <Paragraphs>87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SOP 002 – SZCZEGÓŁOWY OPIS PROJEKTU&lt;nazwa projektu&gt;</vt:lpstr>
      <vt:lpstr/>
    </vt:vector>
  </TitlesOfParts>
  <Company>Pfizer Inc</Company>
  <LinksUpToDate>false</LinksUpToDate>
  <CharactersWithSpaces>43691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SOP 002 – SZCZEGÓŁOWY OPIS PROJEKTU&lt;nazwa projektu&gt;</dc:title>
  <dc:subject/>
  <dc:creator>Szymanek Violetta</dc:creator>
  <cp:keywords/>
  <dc:description/>
  <cp:lastModifiedBy>Brożyna Marta</cp:lastModifiedBy>
  <cp:revision>4</cp:revision>
  <cp:lastPrinted>2016-09-26T11:01:00Z</cp:lastPrinted>
  <dcterms:created xsi:type="dcterms:W3CDTF">2020-11-19T10:00:00Z</dcterms:created>
  <dcterms:modified xsi:type="dcterms:W3CDTF">2020-11-19T10:18:00Z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0x01010017174BF97699224BA0B33DB20B8FD329</vt:lpwstr>
  </property>
  <property fmtid="{D5CDD505-2E9C-101B-9397-08002B2CF9AE}" pid="3" name="Order">
    <vt:r8>9800</vt:r8>
  </property>
  <property fmtid="{D5CDD505-2E9C-101B-9397-08002B2CF9AE}" pid="4" name="xd_ProgID">
    <vt:lpwstr/>
  </property>
  <property fmtid="{D5CDD505-2E9C-101B-9397-08002B2CF9AE}" pid="5" name="_SourceUrl">
    <vt:lpwstr/>
  </property>
  <property fmtid="{D5CDD505-2E9C-101B-9397-08002B2CF9AE}" pid="6" name="_SharedFileIndex">
    <vt:lpwstr/>
  </property>
  <property fmtid="{D5CDD505-2E9C-101B-9397-08002B2CF9AE}" pid="7" name="TemplateUrl">
    <vt:lpwstr/>
  </property>
  <property fmtid="{D5CDD505-2E9C-101B-9397-08002B2CF9AE}" pid="8" name="ZnakPisma">
    <vt:lpwstr>WWP.070.5.2020.2</vt:lpwstr>
  </property>
  <property fmtid="{D5CDD505-2E9C-101B-9397-08002B2CF9AE}" pid="9" name="UNPPisma">
    <vt:lpwstr>2020-25050</vt:lpwstr>
  </property>
  <property fmtid="{D5CDD505-2E9C-101B-9397-08002B2CF9AE}" pid="10" name="ZnakSprawy">
    <vt:lpwstr>WWP.070.5.2020</vt:lpwstr>
  </property>
  <property fmtid="{D5CDD505-2E9C-101B-9397-08002B2CF9AE}" pid="11" name="ZnakSprawyPrzedPrzeniesieniem">
    <vt:lpwstr/>
  </property>
  <property fmtid="{D5CDD505-2E9C-101B-9397-08002B2CF9AE}" pid="12" name="Autor">
    <vt:lpwstr>Kozicka Karolina</vt:lpwstr>
  </property>
  <property fmtid="{D5CDD505-2E9C-101B-9397-08002B2CF9AE}" pid="13" name="AutorInicjaly">
    <vt:lpwstr>kk</vt:lpwstr>
  </property>
  <property fmtid="{D5CDD505-2E9C-101B-9397-08002B2CF9AE}" pid="14" name="AutorNrTelefonu">
    <vt:lpwstr>--</vt:lpwstr>
  </property>
  <property fmtid="{D5CDD505-2E9C-101B-9397-08002B2CF9AE}" pid="15" name="Stanowisko">
    <vt:lpwstr>specjalista</vt:lpwstr>
  </property>
  <property fmtid="{D5CDD505-2E9C-101B-9397-08002B2CF9AE}" pid="16" name="OpisPisma">
    <vt:lpwstr>Poprawiony opis założeń projektu EWP</vt:lpwstr>
  </property>
  <property fmtid="{D5CDD505-2E9C-101B-9397-08002B2CF9AE}" pid="17" name="Komorka">
    <vt:lpwstr>Wydział Wsparcia Projektów</vt:lpwstr>
  </property>
  <property fmtid="{D5CDD505-2E9C-101B-9397-08002B2CF9AE}" pid="18" name="KodKomorki">
    <vt:lpwstr>WWP</vt:lpwstr>
  </property>
  <property fmtid="{D5CDD505-2E9C-101B-9397-08002B2CF9AE}" pid="19" name="AktualnaData">
    <vt:lpwstr>2020-10-13</vt:lpwstr>
  </property>
  <property fmtid="{D5CDD505-2E9C-101B-9397-08002B2CF9AE}" pid="20" name="Wydzial">
    <vt:lpwstr>Wydział Wsparcia Projektów</vt:lpwstr>
  </property>
  <property fmtid="{D5CDD505-2E9C-101B-9397-08002B2CF9AE}" pid="21" name="KodWydzialu">
    <vt:lpwstr>WWP</vt:lpwstr>
  </property>
  <property fmtid="{D5CDD505-2E9C-101B-9397-08002B2CF9AE}" pid="22" name="ZaakceptowanePrzez">
    <vt:lpwstr>n/d</vt:lpwstr>
  </property>
  <property fmtid="{D5CDD505-2E9C-101B-9397-08002B2CF9AE}" pid="23" name="PrzekazanieDo">
    <vt:lpwstr/>
  </property>
  <property fmtid="{D5CDD505-2E9C-101B-9397-08002B2CF9AE}" pid="24" name="PrzekazanieDoStanowisko">
    <vt:lpwstr/>
  </property>
  <property fmtid="{D5CDD505-2E9C-101B-9397-08002B2CF9AE}" pid="25" name="PrzekazanieDoKomorkaPracownika">
    <vt:lpwstr/>
  </property>
  <property fmtid="{D5CDD505-2E9C-101B-9397-08002B2CF9AE}" pid="26" name="PrzekazanieWgRozdzielnika">
    <vt:lpwstr/>
  </property>
  <property fmtid="{D5CDD505-2E9C-101B-9397-08002B2CF9AE}" pid="27" name="adresImie">
    <vt:lpwstr/>
  </property>
  <property fmtid="{D5CDD505-2E9C-101B-9397-08002B2CF9AE}" pid="28" name="adresNazwisko">
    <vt:lpwstr/>
  </property>
  <property fmtid="{D5CDD505-2E9C-101B-9397-08002B2CF9AE}" pid="29" name="adresNazwa">
    <vt:lpwstr>MINISTERSTWO CYFRYZACJI</vt:lpwstr>
  </property>
  <property fmtid="{D5CDD505-2E9C-101B-9397-08002B2CF9AE}" pid="30" name="adresOddzial">
    <vt:lpwstr/>
  </property>
  <property fmtid="{D5CDD505-2E9C-101B-9397-08002B2CF9AE}" pid="31" name="adresUlica">
    <vt:lpwstr>KRÓLEWSKA</vt:lpwstr>
  </property>
  <property fmtid="{D5CDD505-2E9C-101B-9397-08002B2CF9AE}" pid="32" name="adresTypUlicy">
    <vt:lpwstr>ul.</vt:lpwstr>
  </property>
  <property fmtid="{D5CDD505-2E9C-101B-9397-08002B2CF9AE}" pid="33" name="adresNrDomu">
    <vt:lpwstr>27</vt:lpwstr>
  </property>
  <property fmtid="{D5CDD505-2E9C-101B-9397-08002B2CF9AE}" pid="34" name="adresNrLokalu">
    <vt:lpwstr/>
  </property>
  <property fmtid="{D5CDD505-2E9C-101B-9397-08002B2CF9AE}" pid="35" name="adresKodPocztowy">
    <vt:lpwstr>00-060</vt:lpwstr>
  </property>
  <property fmtid="{D5CDD505-2E9C-101B-9397-08002B2CF9AE}" pid="36" name="adresMiejscowosc">
    <vt:lpwstr>WARSZAWA</vt:lpwstr>
  </property>
  <property fmtid="{D5CDD505-2E9C-101B-9397-08002B2CF9AE}" pid="37" name="adresPoczta">
    <vt:lpwstr>WARSZAWA</vt:lpwstr>
  </property>
  <property fmtid="{D5CDD505-2E9C-101B-9397-08002B2CF9AE}" pid="38" name="adresEMail">
    <vt:lpwstr>mc@mc.gov.pl</vt:lpwstr>
  </property>
  <property fmtid="{D5CDD505-2E9C-101B-9397-08002B2CF9AE}" pid="39" name="DataNaPismie">
    <vt:lpwstr/>
  </property>
  <property fmtid="{D5CDD505-2E9C-101B-9397-08002B2CF9AE}" pid="40" name="adresaciDW">
    <vt:lpwstr>MINISTERSTWO ZDROWIA</vt:lpwstr>
  </property>
  <property fmtid="{D5CDD505-2E9C-101B-9397-08002B2CF9AE}" pid="41" name="adresaciDW2">
    <vt:lpwstr>MINISTERSTWO ZDROWIA, ul. MIODOWA 15, 00-952 WARSZAWA;  </vt:lpwstr>
  </property>
  <property fmtid="{D5CDD505-2E9C-101B-9397-08002B2CF9AE}" pid="42" name="DaneJednostki1">
    <vt:lpwstr>Centrum Systemów Informacyjnych Ochrony Zdrowia</vt:lpwstr>
  </property>
  <property fmtid="{D5CDD505-2E9C-101B-9397-08002B2CF9AE}" pid="43" name="PolaDodatkowe1">
    <vt:lpwstr>Centrum Systemów Informacyjnych Ochrony Zdrowia</vt:lpwstr>
  </property>
  <property fmtid="{D5CDD505-2E9C-101B-9397-08002B2CF9AE}" pid="44" name="DaneJednostki2">
    <vt:lpwstr>Warszawa</vt:lpwstr>
  </property>
  <property fmtid="{D5CDD505-2E9C-101B-9397-08002B2CF9AE}" pid="45" name="PolaDodatkowe2">
    <vt:lpwstr>Warszawa</vt:lpwstr>
  </property>
  <property fmtid="{D5CDD505-2E9C-101B-9397-08002B2CF9AE}" pid="46" name="DaneJednostki3">
    <vt:lpwstr>00-184</vt:lpwstr>
  </property>
  <property fmtid="{D5CDD505-2E9C-101B-9397-08002B2CF9AE}" pid="47" name="PolaDodatkowe3">
    <vt:lpwstr>00-184</vt:lpwstr>
  </property>
  <property fmtid="{D5CDD505-2E9C-101B-9397-08002B2CF9AE}" pid="48" name="DaneJednostki4">
    <vt:lpwstr>ul. Stanisława Dubois</vt:lpwstr>
  </property>
  <property fmtid="{D5CDD505-2E9C-101B-9397-08002B2CF9AE}" pid="49" name="PolaDodatkowe4">
    <vt:lpwstr>ul. Stanisława Dubois</vt:lpwstr>
  </property>
  <property fmtid="{D5CDD505-2E9C-101B-9397-08002B2CF9AE}" pid="50" name="DaneJednostki5">
    <vt:lpwstr>5A</vt:lpwstr>
  </property>
  <property fmtid="{D5CDD505-2E9C-101B-9397-08002B2CF9AE}" pid="51" name="PolaDodatkowe5">
    <vt:lpwstr>5A</vt:lpwstr>
  </property>
  <property fmtid="{D5CDD505-2E9C-101B-9397-08002B2CF9AE}" pid="52" name="DaneJednostki6">
    <vt:lpwstr/>
  </property>
  <property fmtid="{D5CDD505-2E9C-101B-9397-08002B2CF9AE}" pid="53" name="PolaDodatkowe6">
    <vt:lpwstr/>
  </property>
  <property fmtid="{D5CDD505-2E9C-101B-9397-08002B2CF9AE}" pid="54" name="DaneJednostki7">
    <vt:lpwstr>+48 22 597-09-27</vt:lpwstr>
  </property>
  <property fmtid="{D5CDD505-2E9C-101B-9397-08002B2CF9AE}" pid="55" name="PolaDodatkowe7">
    <vt:lpwstr>+48 22 597-09-27</vt:lpwstr>
  </property>
  <property fmtid="{D5CDD505-2E9C-101B-9397-08002B2CF9AE}" pid="56" name="DaneJednostki8">
    <vt:lpwstr>+48 22 597-09-47</vt:lpwstr>
  </property>
  <property fmtid="{D5CDD505-2E9C-101B-9397-08002B2CF9AE}" pid="57" name="PolaDodatkowe8">
    <vt:lpwstr>+48 22 597-09-47</vt:lpwstr>
  </property>
  <property fmtid="{D5CDD505-2E9C-101B-9397-08002B2CF9AE}" pid="58" name="DaneJednostki9">
    <vt:lpwstr>biuro@csioz.gov.pl</vt:lpwstr>
  </property>
  <property fmtid="{D5CDD505-2E9C-101B-9397-08002B2CF9AE}" pid="59" name="PolaDodatkowe9">
    <vt:lpwstr>biuro@csioz.gov.pl</vt:lpwstr>
  </property>
  <property fmtid="{D5CDD505-2E9C-101B-9397-08002B2CF9AE}" pid="60" name="KodKreskowy">
    <vt:lpwstr/>
  </property>
  <property fmtid="{D5CDD505-2E9C-101B-9397-08002B2CF9AE}" pid="61" name="TrescPisma">
    <vt:lpwstr/>
  </property>
</Properties>
</file>